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B094C" w14:textId="77777777" w:rsidR="005F0C9A" w:rsidRPr="00147BA2" w:rsidRDefault="00907AE9" w:rsidP="00CF24ED">
      <w:pPr>
        <w:spacing w:before="120" w:after="120"/>
        <w:jc w:val="center"/>
        <w:rPr>
          <w:rFonts w:ascii="Trebuchet MS" w:hAnsi="Trebuchet MS"/>
          <w:b/>
          <w:bCs/>
          <w:color w:val="0070C0"/>
          <w:sz w:val="24"/>
          <w:szCs w:val="24"/>
        </w:rPr>
      </w:pPr>
      <w:r w:rsidRPr="00147BA2">
        <w:rPr>
          <w:rFonts w:ascii="Trebuchet MS" w:hAnsi="Trebuchet MS"/>
          <w:b/>
          <w:bCs/>
          <w:color w:val="0070C0"/>
          <w:sz w:val="24"/>
          <w:szCs w:val="24"/>
        </w:rPr>
        <w:t>GHIDUL</w:t>
      </w:r>
      <w:r w:rsidR="00CF24ED" w:rsidRPr="00147BA2">
        <w:rPr>
          <w:rFonts w:ascii="Trebuchet MS" w:hAnsi="Trebuchet MS"/>
          <w:b/>
          <w:bCs/>
          <w:color w:val="0070C0"/>
          <w:sz w:val="24"/>
          <w:szCs w:val="24"/>
        </w:rPr>
        <w:t xml:space="preserve"> </w:t>
      </w:r>
      <w:r w:rsidRPr="00147BA2">
        <w:rPr>
          <w:rFonts w:ascii="Trebuchet MS" w:hAnsi="Trebuchet MS"/>
          <w:b/>
          <w:bCs/>
          <w:color w:val="0070C0"/>
          <w:sz w:val="24"/>
          <w:szCs w:val="24"/>
        </w:rPr>
        <w:t>SOLICITANTULUI</w:t>
      </w:r>
    </w:p>
    <w:p w14:paraId="67B095B4" w14:textId="77777777" w:rsidR="002475D4" w:rsidRPr="00147BA2" w:rsidRDefault="001657F3" w:rsidP="00CF24ED">
      <w:pPr>
        <w:spacing w:before="120" w:after="120"/>
        <w:jc w:val="center"/>
        <w:rPr>
          <w:rFonts w:ascii="Trebuchet MS" w:hAnsi="Trebuchet MS"/>
          <w:b/>
          <w:bCs/>
          <w:color w:val="0070C0"/>
          <w:sz w:val="24"/>
          <w:szCs w:val="24"/>
        </w:rPr>
      </w:pPr>
      <w:r>
        <w:rPr>
          <w:rFonts w:ascii="Trebuchet MS" w:hAnsi="Trebuchet MS"/>
          <w:b/>
          <w:bCs/>
          <w:color w:val="0070C0"/>
          <w:sz w:val="24"/>
          <w:szCs w:val="24"/>
        </w:rPr>
        <w:t>Sprijin pentru</w:t>
      </w:r>
      <w:r w:rsidR="00F347BC" w:rsidRPr="00F347BC">
        <w:rPr>
          <w:rFonts w:ascii="Trebuchet MS" w:hAnsi="Trebuchet MS"/>
          <w:b/>
          <w:bCs/>
          <w:color w:val="0070C0"/>
          <w:sz w:val="24"/>
          <w:szCs w:val="24"/>
        </w:rPr>
        <w:t xml:space="preserve"> proiecte </w:t>
      </w:r>
      <w:r>
        <w:rPr>
          <w:rFonts w:ascii="Trebuchet MS" w:hAnsi="Trebuchet MS"/>
          <w:b/>
          <w:bCs/>
          <w:color w:val="0070C0"/>
          <w:sz w:val="24"/>
          <w:szCs w:val="24"/>
        </w:rPr>
        <w:t>de CDI pentru</w:t>
      </w:r>
      <w:r w:rsidR="00F347BC" w:rsidRPr="00F347BC">
        <w:rPr>
          <w:rFonts w:ascii="Trebuchet MS" w:hAnsi="Trebuchet MS"/>
          <w:b/>
          <w:bCs/>
          <w:color w:val="0070C0"/>
          <w:sz w:val="24"/>
          <w:szCs w:val="24"/>
        </w:rPr>
        <w:t xml:space="preserve"> </w:t>
      </w:r>
      <w:r w:rsidR="00F347BC">
        <w:rPr>
          <w:rFonts w:ascii="Trebuchet MS" w:hAnsi="Trebuchet MS"/>
          <w:b/>
          <w:bCs/>
          <w:color w:val="0070C0"/>
          <w:sz w:val="24"/>
          <w:szCs w:val="24"/>
        </w:rPr>
        <w:t>c</w:t>
      </w:r>
      <w:r w:rsidR="00F347BC" w:rsidRPr="00F347BC">
        <w:rPr>
          <w:rFonts w:ascii="Trebuchet MS" w:hAnsi="Trebuchet MS"/>
          <w:b/>
          <w:bCs/>
          <w:color w:val="0070C0"/>
          <w:sz w:val="24"/>
          <w:szCs w:val="24"/>
        </w:rPr>
        <w:t>onsorții tematice între parteneri publici-privați</w:t>
      </w:r>
    </w:p>
    <w:p w14:paraId="7C6C0636" w14:textId="77777777" w:rsidR="009A3439" w:rsidRPr="00147BA2" w:rsidRDefault="009A3439" w:rsidP="001E0AC1">
      <w:pPr>
        <w:spacing w:after="0" w:line="240" w:lineRule="auto"/>
        <w:rPr>
          <w:rFonts w:ascii="Trebuchet MS" w:hAnsi="Trebuchet MS"/>
          <w:color w:val="0070C0"/>
          <w:sz w:val="24"/>
          <w:szCs w:val="24"/>
        </w:rPr>
      </w:pPr>
    </w:p>
    <w:p w14:paraId="57372E11" w14:textId="77777777" w:rsidR="00095A16" w:rsidRPr="00147BA2" w:rsidRDefault="00095A16" w:rsidP="001E0AC1">
      <w:pPr>
        <w:spacing w:after="0" w:line="240" w:lineRule="auto"/>
        <w:rPr>
          <w:rFonts w:ascii="Trebuchet MS" w:hAnsi="Trebuchet MS"/>
          <w:color w:val="0070C0"/>
          <w:sz w:val="24"/>
          <w:szCs w:val="24"/>
        </w:rPr>
      </w:pPr>
    </w:p>
    <w:p w14:paraId="43490928" w14:textId="2F801160" w:rsidR="003D35B8" w:rsidRPr="00147BA2" w:rsidRDefault="003D35B8" w:rsidP="00D15304">
      <w:pPr>
        <w:spacing w:before="120" w:after="0"/>
        <w:jc w:val="both"/>
        <w:rPr>
          <w:rFonts w:ascii="Trebuchet MS" w:hAnsi="Trebuchet MS"/>
          <w:color w:val="0070C0"/>
          <w:sz w:val="24"/>
          <w:szCs w:val="24"/>
        </w:rPr>
      </w:pPr>
      <w:r w:rsidRPr="00147BA2">
        <w:rPr>
          <w:rFonts w:ascii="Trebuchet MS" w:hAnsi="Trebuchet MS"/>
          <w:b/>
          <w:color w:val="0070C0"/>
          <w:sz w:val="24"/>
          <w:szCs w:val="24"/>
        </w:rPr>
        <w:t>Program:</w:t>
      </w:r>
      <w:r w:rsidRPr="00147BA2">
        <w:rPr>
          <w:rFonts w:ascii="Trebuchet MS" w:hAnsi="Trebuchet MS"/>
          <w:color w:val="0070C0"/>
          <w:sz w:val="24"/>
          <w:szCs w:val="24"/>
        </w:rPr>
        <w:t xml:space="preserve"> Creștere Inteligentă, Digitalizare și Instrumente Financiare 2021-2027</w:t>
      </w:r>
    </w:p>
    <w:p w14:paraId="363F7D52" w14:textId="16C8C6D2" w:rsidR="003D35B8" w:rsidRPr="00147BA2" w:rsidRDefault="003D35B8" w:rsidP="00D15304">
      <w:pPr>
        <w:spacing w:before="120" w:after="0"/>
        <w:jc w:val="both"/>
        <w:rPr>
          <w:rFonts w:ascii="Trebuchet MS" w:hAnsi="Trebuchet MS"/>
          <w:color w:val="0070C0"/>
          <w:sz w:val="24"/>
          <w:szCs w:val="24"/>
        </w:rPr>
      </w:pPr>
      <w:r w:rsidRPr="00147BA2">
        <w:rPr>
          <w:rFonts w:ascii="Trebuchet MS" w:hAnsi="Trebuchet MS"/>
          <w:b/>
          <w:color w:val="0070C0"/>
          <w:sz w:val="24"/>
          <w:szCs w:val="24"/>
        </w:rPr>
        <w:t>Prioritate:</w:t>
      </w:r>
      <w:r w:rsidRPr="00147BA2">
        <w:rPr>
          <w:rFonts w:ascii="Trebuchet MS" w:hAnsi="Trebuchet MS"/>
          <w:color w:val="0070C0"/>
          <w:sz w:val="24"/>
          <w:szCs w:val="24"/>
        </w:rPr>
        <w:t xml:space="preserve"> Prioritatea  1. Susținerea și promovarea unui sistem de CDI atractiv și competitiv în România</w:t>
      </w:r>
    </w:p>
    <w:p w14:paraId="3CB77999" w14:textId="7DDB522C" w:rsidR="003D35B8" w:rsidRDefault="003D35B8" w:rsidP="00D15304">
      <w:pPr>
        <w:spacing w:before="120" w:after="0"/>
        <w:jc w:val="both"/>
        <w:rPr>
          <w:rFonts w:ascii="Trebuchet MS" w:hAnsi="Trebuchet MS"/>
          <w:color w:val="0070C0"/>
          <w:sz w:val="24"/>
          <w:szCs w:val="24"/>
        </w:rPr>
      </w:pPr>
      <w:r w:rsidRPr="00147BA2">
        <w:rPr>
          <w:rFonts w:ascii="Trebuchet MS" w:hAnsi="Trebuchet MS"/>
          <w:b/>
          <w:color w:val="0070C0"/>
          <w:sz w:val="24"/>
          <w:szCs w:val="24"/>
        </w:rPr>
        <w:t>Obiectiv Specific:</w:t>
      </w:r>
      <w:r w:rsidRPr="00147BA2">
        <w:rPr>
          <w:rFonts w:ascii="Trebuchet MS" w:hAnsi="Trebuchet MS"/>
          <w:color w:val="0070C0"/>
          <w:sz w:val="24"/>
          <w:szCs w:val="24"/>
        </w:rPr>
        <w:t xml:space="preserve"> </w:t>
      </w:r>
      <w:r w:rsidR="00143707" w:rsidRPr="00E0570B">
        <w:rPr>
          <w:rFonts w:ascii="Trebuchet MS" w:hAnsi="Trebuchet MS"/>
          <w:color w:val="0070C0"/>
          <w:sz w:val="24"/>
          <w:szCs w:val="24"/>
        </w:rPr>
        <w:t xml:space="preserve">RSO1.1. </w:t>
      </w:r>
      <w:r w:rsidRPr="00147BA2">
        <w:rPr>
          <w:rFonts w:ascii="Trebuchet MS" w:hAnsi="Trebuchet MS"/>
          <w:color w:val="0070C0"/>
          <w:sz w:val="24"/>
          <w:szCs w:val="24"/>
        </w:rPr>
        <w:t>Dezvoltarea și îmbunătățirea capacităților de cercetare și inovare și adoptarea de tehnologii avansate</w:t>
      </w:r>
    </w:p>
    <w:p w14:paraId="25E147B8" w14:textId="77777777" w:rsidR="00D02A56" w:rsidRDefault="00D02A56" w:rsidP="00D02A56">
      <w:pPr>
        <w:spacing w:before="120" w:after="0"/>
        <w:jc w:val="both"/>
        <w:rPr>
          <w:rFonts w:ascii="Trebuchet MS" w:hAnsi="Trebuchet MS"/>
          <w:i/>
          <w:color w:val="0070C0"/>
          <w:sz w:val="24"/>
          <w:szCs w:val="24"/>
        </w:rPr>
      </w:pPr>
      <w:r w:rsidRPr="00D15304">
        <w:rPr>
          <w:rFonts w:ascii="Trebuchet MS" w:hAnsi="Trebuchet MS"/>
          <w:i/>
          <w:color w:val="0070C0"/>
          <w:sz w:val="24"/>
          <w:szCs w:val="24"/>
        </w:rPr>
        <w:t>Acțiunea 1.1</w:t>
      </w:r>
      <w:r>
        <w:rPr>
          <w:rFonts w:ascii="Trebuchet MS" w:hAnsi="Trebuchet MS"/>
          <w:i/>
          <w:color w:val="0070C0"/>
          <w:sz w:val="24"/>
          <w:szCs w:val="24"/>
        </w:rPr>
        <w:t xml:space="preserve"> – </w:t>
      </w:r>
      <w:r w:rsidRPr="001B5027">
        <w:rPr>
          <w:rFonts w:ascii="Trebuchet MS" w:hAnsi="Trebuchet MS"/>
          <w:i/>
          <w:color w:val="0070C0"/>
          <w:sz w:val="24"/>
          <w:szCs w:val="24"/>
        </w:rPr>
        <w:t>Sprijin pentru sectorul privat și pentru colaborarea între actorii din sistemul public și mediul de afaceri în domeniul CDI</w:t>
      </w:r>
      <w:r>
        <w:rPr>
          <w:rFonts w:ascii="Trebuchet MS" w:hAnsi="Trebuchet MS"/>
          <w:i/>
          <w:color w:val="0070C0"/>
          <w:sz w:val="24"/>
          <w:szCs w:val="24"/>
        </w:rPr>
        <w:t xml:space="preserve">; </w:t>
      </w:r>
    </w:p>
    <w:p w14:paraId="2287BEF3" w14:textId="352AA5CA" w:rsidR="00D02A56" w:rsidRPr="00D02A56" w:rsidRDefault="00D02A56" w:rsidP="00D15304">
      <w:pPr>
        <w:spacing w:before="120" w:after="0"/>
        <w:jc w:val="both"/>
        <w:rPr>
          <w:rFonts w:ascii="Trebuchet MS" w:hAnsi="Trebuchet MS"/>
          <w:i/>
          <w:color w:val="0070C0"/>
          <w:sz w:val="24"/>
          <w:szCs w:val="24"/>
        </w:rPr>
      </w:pPr>
      <w:r w:rsidRPr="00D15304">
        <w:rPr>
          <w:rFonts w:ascii="Trebuchet MS" w:hAnsi="Trebuchet MS"/>
          <w:i/>
          <w:color w:val="0070C0"/>
          <w:sz w:val="24"/>
          <w:szCs w:val="24"/>
        </w:rPr>
        <w:t>Măsura 1.1.</w:t>
      </w:r>
      <w:r w:rsidR="00493E69">
        <w:rPr>
          <w:rFonts w:ascii="Trebuchet MS" w:hAnsi="Trebuchet MS"/>
          <w:i/>
          <w:color w:val="0070C0"/>
          <w:sz w:val="24"/>
          <w:szCs w:val="24"/>
        </w:rPr>
        <w:t>2</w:t>
      </w:r>
      <w:r>
        <w:rPr>
          <w:rFonts w:ascii="Trebuchet MS" w:hAnsi="Trebuchet MS"/>
          <w:i/>
          <w:color w:val="0070C0"/>
          <w:sz w:val="24"/>
          <w:szCs w:val="24"/>
        </w:rPr>
        <w:t xml:space="preserve"> - </w:t>
      </w:r>
      <w:r w:rsidRPr="00D15304">
        <w:rPr>
          <w:rFonts w:ascii="Trebuchet MS" w:hAnsi="Trebuchet MS"/>
          <w:i/>
          <w:color w:val="0070C0"/>
          <w:sz w:val="24"/>
          <w:szCs w:val="24"/>
        </w:rPr>
        <w:t>Creșterea gradului de colaborare public-privat (OC și IMM)</w:t>
      </w:r>
    </w:p>
    <w:p w14:paraId="65C0AF02" w14:textId="5F27545C" w:rsidR="001657F3" w:rsidRPr="001657F3" w:rsidRDefault="003D35B8" w:rsidP="00D15304">
      <w:pPr>
        <w:spacing w:before="120" w:after="0"/>
        <w:jc w:val="both"/>
        <w:rPr>
          <w:rFonts w:ascii="Trebuchet MS" w:hAnsi="Trebuchet MS"/>
          <w:bCs/>
          <w:color w:val="0070C0"/>
          <w:sz w:val="24"/>
          <w:szCs w:val="24"/>
        </w:rPr>
      </w:pPr>
      <w:r w:rsidRPr="00147BA2">
        <w:rPr>
          <w:rFonts w:ascii="Trebuchet MS" w:hAnsi="Trebuchet MS"/>
          <w:b/>
          <w:color w:val="0070C0"/>
          <w:sz w:val="24"/>
          <w:szCs w:val="24"/>
        </w:rPr>
        <w:t>Apel de proiecte:</w:t>
      </w:r>
      <w:r w:rsidRPr="00147BA2">
        <w:rPr>
          <w:rFonts w:ascii="Trebuchet MS" w:hAnsi="Trebuchet MS"/>
          <w:color w:val="0070C0"/>
          <w:sz w:val="24"/>
          <w:szCs w:val="24"/>
        </w:rPr>
        <w:t xml:space="preserve"> </w:t>
      </w:r>
      <w:r w:rsidRPr="00141BD3">
        <w:rPr>
          <w:rFonts w:ascii="Trebuchet MS" w:hAnsi="Trebuchet MS"/>
          <w:color w:val="0070C0"/>
          <w:sz w:val="24"/>
          <w:szCs w:val="24"/>
        </w:rPr>
        <w:t xml:space="preserve">Sprijin pentru </w:t>
      </w:r>
      <w:r w:rsidR="001657F3" w:rsidRPr="001657F3">
        <w:rPr>
          <w:rFonts w:ascii="Trebuchet MS" w:hAnsi="Trebuchet MS"/>
          <w:bCs/>
          <w:color w:val="0070C0"/>
          <w:sz w:val="24"/>
          <w:szCs w:val="24"/>
        </w:rPr>
        <w:t>proiecte de CDI pentru consorții tematice între parteneri publici-privați</w:t>
      </w:r>
    </w:p>
    <w:p w14:paraId="2C06C40F" w14:textId="77777777" w:rsidR="00512962" w:rsidRPr="001657F3" w:rsidRDefault="00512962" w:rsidP="003D35B8">
      <w:pPr>
        <w:spacing w:after="0"/>
        <w:jc w:val="both"/>
        <w:rPr>
          <w:rFonts w:ascii="Trebuchet MS" w:hAnsi="Trebuchet MS"/>
          <w:color w:val="0070C0"/>
          <w:sz w:val="24"/>
          <w:szCs w:val="24"/>
        </w:rPr>
      </w:pPr>
    </w:p>
    <w:p w14:paraId="1A9C2F3F" w14:textId="77777777" w:rsidR="00512962" w:rsidRPr="00147BA2" w:rsidRDefault="00512962" w:rsidP="003D35B8">
      <w:pPr>
        <w:spacing w:after="0"/>
        <w:jc w:val="both"/>
        <w:rPr>
          <w:rFonts w:ascii="Trebuchet MS" w:hAnsi="Trebuchet MS"/>
          <w:color w:val="0070C0"/>
          <w:sz w:val="24"/>
          <w:szCs w:val="24"/>
        </w:rPr>
      </w:pPr>
    </w:p>
    <w:p w14:paraId="74CD3569" w14:textId="77777777" w:rsidR="00512962" w:rsidRPr="00147BA2" w:rsidRDefault="00512962" w:rsidP="003D35B8">
      <w:pPr>
        <w:spacing w:after="0"/>
        <w:jc w:val="both"/>
        <w:rPr>
          <w:rFonts w:ascii="Trebuchet MS" w:hAnsi="Trebuchet MS"/>
          <w:color w:val="0070C0"/>
          <w:sz w:val="24"/>
          <w:szCs w:val="24"/>
        </w:rPr>
      </w:pPr>
    </w:p>
    <w:p w14:paraId="7F86FFD1" w14:textId="77777777" w:rsidR="00512962" w:rsidRPr="00147BA2" w:rsidRDefault="00512962" w:rsidP="003D35B8">
      <w:pPr>
        <w:spacing w:after="0"/>
        <w:jc w:val="both"/>
        <w:rPr>
          <w:rFonts w:ascii="Trebuchet MS" w:hAnsi="Trebuchet MS"/>
          <w:color w:val="0070C0"/>
          <w:sz w:val="24"/>
          <w:szCs w:val="24"/>
        </w:rPr>
      </w:pPr>
    </w:p>
    <w:p w14:paraId="7910ECBC" w14:textId="24B983E0" w:rsidR="00512962" w:rsidRPr="00147BA2" w:rsidRDefault="005037FA" w:rsidP="003D35B8">
      <w:pPr>
        <w:spacing w:after="0"/>
        <w:jc w:val="both"/>
        <w:rPr>
          <w:rFonts w:ascii="Trebuchet MS" w:hAnsi="Trebuchet MS"/>
          <w:color w:val="0070C0"/>
          <w:sz w:val="24"/>
          <w:szCs w:val="24"/>
        </w:rPr>
      </w:pPr>
      <w:r>
        <w:rPr>
          <w:rFonts w:ascii="Trebuchet MS" w:hAnsi="Trebuchet MS"/>
          <w:color w:val="0070C0"/>
          <w:sz w:val="24"/>
          <w:szCs w:val="24"/>
        </w:rPr>
        <w:t xml:space="preserve"> </w:t>
      </w:r>
    </w:p>
    <w:p w14:paraId="1956D339" w14:textId="77777777" w:rsidR="00512962" w:rsidRPr="00147BA2" w:rsidRDefault="00512962" w:rsidP="003D35B8">
      <w:pPr>
        <w:spacing w:after="0"/>
        <w:jc w:val="both"/>
        <w:rPr>
          <w:rFonts w:ascii="Trebuchet MS" w:hAnsi="Trebuchet MS"/>
          <w:color w:val="0070C0"/>
          <w:sz w:val="24"/>
          <w:szCs w:val="24"/>
        </w:rPr>
      </w:pPr>
    </w:p>
    <w:p w14:paraId="32F1ECFA" w14:textId="77777777" w:rsidR="00512962" w:rsidRPr="00147BA2" w:rsidRDefault="00512962" w:rsidP="003D35B8">
      <w:pPr>
        <w:spacing w:after="0"/>
        <w:jc w:val="both"/>
        <w:rPr>
          <w:rFonts w:ascii="Trebuchet MS" w:hAnsi="Trebuchet MS"/>
          <w:color w:val="0070C0"/>
          <w:sz w:val="24"/>
          <w:szCs w:val="24"/>
        </w:rPr>
      </w:pPr>
    </w:p>
    <w:p w14:paraId="061D004D" w14:textId="77777777" w:rsidR="00512962" w:rsidRPr="00147BA2" w:rsidRDefault="00512962" w:rsidP="003D35B8">
      <w:pPr>
        <w:spacing w:after="0"/>
        <w:jc w:val="both"/>
        <w:rPr>
          <w:rFonts w:ascii="Trebuchet MS" w:hAnsi="Trebuchet MS"/>
          <w:color w:val="0070C0"/>
          <w:sz w:val="24"/>
          <w:szCs w:val="24"/>
        </w:rPr>
      </w:pPr>
    </w:p>
    <w:p w14:paraId="21A13668" w14:textId="77777777" w:rsidR="00512962" w:rsidRPr="00147BA2" w:rsidRDefault="00512962" w:rsidP="003D35B8">
      <w:pPr>
        <w:spacing w:after="0"/>
        <w:jc w:val="both"/>
        <w:rPr>
          <w:rFonts w:ascii="Trebuchet MS" w:hAnsi="Trebuchet MS"/>
          <w:color w:val="0070C0"/>
          <w:sz w:val="24"/>
          <w:szCs w:val="24"/>
        </w:rPr>
      </w:pPr>
    </w:p>
    <w:p w14:paraId="40B1029B" w14:textId="77777777" w:rsidR="00512962" w:rsidRPr="00147BA2" w:rsidRDefault="00512962" w:rsidP="003D35B8">
      <w:pPr>
        <w:spacing w:after="0"/>
        <w:jc w:val="both"/>
        <w:rPr>
          <w:rFonts w:ascii="Trebuchet MS" w:hAnsi="Trebuchet MS"/>
          <w:color w:val="0070C0"/>
          <w:sz w:val="24"/>
          <w:szCs w:val="24"/>
        </w:rPr>
      </w:pPr>
    </w:p>
    <w:p w14:paraId="61BDD171" w14:textId="77777777" w:rsidR="00512962" w:rsidRPr="00147BA2" w:rsidRDefault="00512962" w:rsidP="003D35B8">
      <w:pPr>
        <w:spacing w:after="0"/>
        <w:jc w:val="both"/>
        <w:rPr>
          <w:rFonts w:ascii="Trebuchet MS" w:hAnsi="Trebuchet MS"/>
          <w:color w:val="0070C0"/>
          <w:sz w:val="24"/>
          <w:szCs w:val="24"/>
        </w:rPr>
      </w:pPr>
    </w:p>
    <w:p w14:paraId="4A18D3C9" w14:textId="77777777" w:rsidR="00512962" w:rsidRPr="00147BA2" w:rsidRDefault="00512962" w:rsidP="003D35B8">
      <w:pPr>
        <w:spacing w:after="0"/>
        <w:jc w:val="both"/>
        <w:rPr>
          <w:rFonts w:ascii="Trebuchet MS" w:hAnsi="Trebuchet MS"/>
          <w:color w:val="0070C0"/>
          <w:sz w:val="24"/>
          <w:szCs w:val="24"/>
        </w:rPr>
      </w:pPr>
    </w:p>
    <w:p w14:paraId="3581A9E6" w14:textId="77777777" w:rsidR="00512962" w:rsidRPr="00147BA2" w:rsidRDefault="00512962" w:rsidP="003D35B8">
      <w:pPr>
        <w:spacing w:after="0"/>
        <w:jc w:val="both"/>
        <w:rPr>
          <w:rFonts w:ascii="Trebuchet MS" w:hAnsi="Trebuchet MS"/>
          <w:color w:val="0070C0"/>
          <w:sz w:val="24"/>
          <w:szCs w:val="24"/>
        </w:rPr>
      </w:pPr>
    </w:p>
    <w:p w14:paraId="4A5FBB44" w14:textId="77777777" w:rsidR="00512962" w:rsidRPr="00147BA2" w:rsidRDefault="00512962" w:rsidP="003D35B8">
      <w:pPr>
        <w:spacing w:after="0"/>
        <w:jc w:val="both"/>
        <w:rPr>
          <w:rFonts w:ascii="Trebuchet MS" w:hAnsi="Trebuchet MS"/>
          <w:color w:val="0070C0"/>
          <w:sz w:val="24"/>
          <w:szCs w:val="24"/>
        </w:rPr>
      </w:pPr>
    </w:p>
    <w:p w14:paraId="559FE9F5" w14:textId="77777777" w:rsidR="00512962" w:rsidRPr="00147BA2" w:rsidRDefault="00512962" w:rsidP="003D35B8">
      <w:pPr>
        <w:spacing w:after="0"/>
        <w:jc w:val="both"/>
        <w:rPr>
          <w:rFonts w:ascii="Trebuchet MS" w:hAnsi="Trebuchet MS"/>
          <w:color w:val="0070C0"/>
          <w:sz w:val="24"/>
          <w:szCs w:val="24"/>
        </w:rPr>
      </w:pPr>
    </w:p>
    <w:p w14:paraId="72DF3611" w14:textId="77777777" w:rsidR="00512962" w:rsidRPr="00147BA2" w:rsidRDefault="00512962" w:rsidP="003D35B8">
      <w:pPr>
        <w:spacing w:after="0"/>
        <w:jc w:val="both"/>
        <w:rPr>
          <w:rFonts w:ascii="Trebuchet MS" w:hAnsi="Trebuchet MS"/>
          <w:color w:val="0070C0"/>
          <w:sz w:val="24"/>
          <w:szCs w:val="24"/>
        </w:rPr>
      </w:pPr>
    </w:p>
    <w:p w14:paraId="782A10C0" w14:textId="77777777" w:rsidR="00512962" w:rsidRPr="00147BA2" w:rsidRDefault="00512962" w:rsidP="003D35B8">
      <w:pPr>
        <w:spacing w:after="0"/>
        <w:jc w:val="both"/>
        <w:rPr>
          <w:rFonts w:ascii="Trebuchet MS" w:hAnsi="Trebuchet MS"/>
          <w:color w:val="0070C0"/>
          <w:sz w:val="24"/>
          <w:szCs w:val="24"/>
        </w:rPr>
      </w:pPr>
    </w:p>
    <w:p w14:paraId="00D18938" w14:textId="77777777" w:rsidR="00512962" w:rsidRPr="00147BA2" w:rsidRDefault="00512962" w:rsidP="003D35B8">
      <w:pPr>
        <w:spacing w:after="0"/>
        <w:jc w:val="both"/>
        <w:rPr>
          <w:rFonts w:ascii="Trebuchet MS" w:hAnsi="Trebuchet MS"/>
          <w:color w:val="0070C0"/>
          <w:sz w:val="24"/>
          <w:szCs w:val="24"/>
        </w:rPr>
      </w:pPr>
    </w:p>
    <w:p w14:paraId="0189D960" w14:textId="77777777" w:rsidR="00512962" w:rsidRPr="00147BA2" w:rsidRDefault="00512962" w:rsidP="003D35B8">
      <w:pPr>
        <w:spacing w:after="0"/>
        <w:jc w:val="both"/>
        <w:rPr>
          <w:rFonts w:ascii="Trebuchet MS" w:hAnsi="Trebuchet MS"/>
          <w:color w:val="0070C0"/>
          <w:sz w:val="24"/>
          <w:szCs w:val="24"/>
        </w:rPr>
      </w:pPr>
    </w:p>
    <w:p w14:paraId="2064FBEA" w14:textId="77777777" w:rsidR="00512962" w:rsidRPr="00147BA2" w:rsidRDefault="00512962" w:rsidP="003D35B8">
      <w:pPr>
        <w:spacing w:after="0"/>
        <w:jc w:val="both"/>
        <w:rPr>
          <w:rFonts w:ascii="Trebuchet MS" w:hAnsi="Trebuchet MS"/>
          <w:color w:val="0070C0"/>
          <w:sz w:val="24"/>
          <w:szCs w:val="24"/>
        </w:rPr>
      </w:pPr>
    </w:p>
    <w:p w14:paraId="5D20FC49" w14:textId="77777777" w:rsidR="00512962" w:rsidRPr="00147BA2" w:rsidRDefault="00512962" w:rsidP="003D35B8">
      <w:pPr>
        <w:spacing w:after="0"/>
        <w:jc w:val="both"/>
        <w:rPr>
          <w:rFonts w:ascii="Trebuchet MS" w:hAnsi="Trebuchet MS"/>
          <w:color w:val="0070C0"/>
          <w:sz w:val="24"/>
          <w:szCs w:val="24"/>
        </w:rPr>
      </w:pPr>
    </w:p>
    <w:p w14:paraId="557B5785" w14:textId="77777777" w:rsidR="00512962" w:rsidRPr="00147BA2" w:rsidRDefault="00512962" w:rsidP="003D35B8">
      <w:pPr>
        <w:spacing w:after="0"/>
        <w:jc w:val="both"/>
        <w:rPr>
          <w:rFonts w:ascii="Trebuchet MS" w:hAnsi="Trebuchet MS"/>
          <w:color w:val="0070C0"/>
          <w:sz w:val="24"/>
          <w:szCs w:val="24"/>
        </w:rPr>
      </w:pPr>
    </w:p>
    <w:p w14:paraId="77D96720" w14:textId="77777777" w:rsidR="00512962" w:rsidRPr="00147BA2" w:rsidRDefault="00512962" w:rsidP="003D35B8">
      <w:pPr>
        <w:spacing w:after="0"/>
        <w:jc w:val="both"/>
        <w:rPr>
          <w:rFonts w:ascii="Trebuchet MS" w:hAnsi="Trebuchet MS"/>
          <w:color w:val="0070C0"/>
          <w:sz w:val="24"/>
          <w:szCs w:val="24"/>
        </w:rPr>
      </w:pPr>
    </w:p>
    <w:p w14:paraId="04164B49" w14:textId="77777777" w:rsidR="008C669F" w:rsidRPr="00147BA2" w:rsidRDefault="008C669F" w:rsidP="003D35B8">
      <w:pPr>
        <w:spacing w:after="0"/>
        <w:jc w:val="both"/>
        <w:rPr>
          <w:rFonts w:ascii="Trebuchet MS" w:hAnsi="Trebuchet MS"/>
          <w:color w:val="0070C0"/>
          <w:sz w:val="24"/>
          <w:szCs w:val="24"/>
        </w:rPr>
      </w:pPr>
    </w:p>
    <w:p w14:paraId="1303B785" w14:textId="77777777" w:rsidR="00512962" w:rsidRPr="00147BA2" w:rsidRDefault="00512962" w:rsidP="003D35B8">
      <w:pPr>
        <w:spacing w:after="0"/>
        <w:jc w:val="both"/>
        <w:rPr>
          <w:rFonts w:ascii="Trebuchet MS" w:hAnsi="Trebuchet MS"/>
          <w:color w:val="0070C0"/>
          <w:sz w:val="24"/>
          <w:szCs w:val="24"/>
        </w:rPr>
      </w:pPr>
    </w:p>
    <w:sdt>
      <w:sdtPr>
        <w:rPr>
          <w:rFonts w:ascii="Trebuchet MS" w:hAnsi="Trebuchet MS"/>
          <w:color w:val="0070C0"/>
        </w:rPr>
        <w:id w:val="-213188012"/>
        <w:docPartObj>
          <w:docPartGallery w:val="Table of Contents"/>
          <w:docPartUnique/>
        </w:docPartObj>
      </w:sdtPr>
      <w:sdtEndPr>
        <w:rPr>
          <w:b/>
          <w:bCs/>
          <w:noProof/>
        </w:rPr>
      </w:sdtEndPr>
      <w:sdtContent>
        <w:p w14:paraId="066C8155" w14:textId="23C94F51" w:rsidR="006E57BC" w:rsidRPr="0015754F" w:rsidRDefault="00512962" w:rsidP="0015754F">
          <w:pPr>
            <w:pStyle w:val="TOC1"/>
            <w:rPr>
              <w:rFonts w:ascii="Trebuchet MS" w:hAnsi="Trebuchet MS"/>
              <w:b/>
              <w:color w:val="0070C0"/>
            </w:rPr>
          </w:pPr>
          <w:r w:rsidRPr="00B73815">
            <w:rPr>
              <w:rFonts w:ascii="Trebuchet MS" w:hAnsi="Trebuchet MS"/>
              <w:b/>
              <w:color w:val="0070C0"/>
            </w:rPr>
            <w:t>C</w:t>
          </w:r>
          <w:r w:rsidR="006E57BC" w:rsidRPr="00B73815">
            <w:rPr>
              <w:rFonts w:ascii="Trebuchet MS" w:hAnsi="Trebuchet MS"/>
              <w:b/>
              <w:color w:val="0070C0"/>
            </w:rPr>
            <w:t>uprins</w:t>
          </w:r>
        </w:p>
        <w:p w14:paraId="0BAA415F" w14:textId="30D2741E" w:rsidR="00A52E76" w:rsidRPr="00B73815" w:rsidRDefault="00512962">
          <w:pPr>
            <w:pStyle w:val="TOC1"/>
            <w:tabs>
              <w:tab w:val="left" w:pos="440"/>
              <w:tab w:val="right" w:leader="dot" w:pos="9396"/>
            </w:tabs>
            <w:rPr>
              <w:rFonts w:eastAsiaTheme="minorEastAsia"/>
              <w:noProof/>
              <w:color w:val="0070C0"/>
              <w:lang w:val="en-US"/>
            </w:rPr>
          </w:pPr>
          <w:r w:rsidRPr="00B73815">
            <w:rPr>
              <w:rFonts w:ascii="Trebuchet MS" w:hAnsi="Trebuchet MS"/>
              <w:color w:val="0070C0"/>
              <w:sz w:val="24"/>
              <w:szCs w:val="24"/>
            </w:rPr>
            <w:fldChar w:fldCharType="begin"/>
          </w:r>
          <w:r w:rsidRPr="00B73815">
            <w:rPr>
              <w:rFonts w:ascii="Trebuchet MS" w:hAnsi="Trebuchet MS"/>
              <w:color w:val="0070C0"/>
              <w:sz w:val="24"/>
              <w:szCs w:val="24"/>
            </w:rPr>
            <w:instrText xml:space="preserve"> TOC \o "1-3" \h \z \u </w:instrText>
          </w:r>
          <w:r w:rsidRPr="00B73815">
            <w:rPr>
              <w:rFonts w:ascii="Trebuchet MS" w:hAnsi="Trebuchet MS"/>
              <w:color w:val="0070C0"/>
              <w:sz w:val="24"/>
              <w:szCs w:val="24"/>
            </w:rPr>
            <w:fldChar w:fldCharType="separate"/>
          </w:r>
          <w:hyperlink w:anchor="_Toc144131531" w:history="1">
            <w:r w:rsidR="00A52E76" w:rsidRPr="00B73815">
              <w:rPr>
                <w:rStyle w:val="Hyperlink"/>
                <w:b/>
                <w:noProof/>
                <w:color w:val="0070C0"/>
              </w:rPr>
              <w:t>1.</w:t>
            </w:r>
            <w:r w:rsidR="00A52E76" w:rsidRPr="00B73815">
              <w:rPr>
                <w:rFonts w:eastAsiaTheme="minorEastAsia"/>
                <w:noProof/>
                <w:color w:val="0070C0"/>
                <w:lang w:val="en-US"/>
              </w:rPr>
              <w:tab/>
            </w:r>
            <w:r w:rsidR="00A52E76" w:rsidRPr="00B73815">
              <w:rPr>
                <w:rStyle w:val="Hyperlink"/>
                <w:b/>
                <w:noProof/>
                <w:color w:val="0070C0"/>
              </w:rPr>
              <w:t>PREAMBUL, ABREVIERI ȘI GLOSAR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_Toc144131531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w:t>
            </w:r>
            <w:r w:rsidR="00A52E76" w:rsidRPr="00B73815">
              <w:rPr>
                <w:noProof/>
                <w:webHidden/>
                <w:color w:val="0070C0"/>
              </w:rPr>
              <w:fldChar w:fldCharType="end"/>
            </w:r>
          </w:hyperlink>
        </w:p>
        <w:p w14:paraId="1D9A826D" w14:textId="1B73DE8A" w:rsidR="00A52E76" w:rsidRPr="00B73815" w:rsidRDefault="00000000">
          <w:pPr>
            <w:pStyle w:val="TOC2"/>
            <w:tabs>
              <w:tab w:val="left" w:pos="880"/>
              <w:tab w:val="right" w:leader="dot" w:pos="9396"/>
            </w:tabs>
            <w:rPr>
              <w:rFonts w:eastAsiaTheme="minorEastAsia"/>
              <w:noProof/>
              <w:color w:val="0070C0"/>
              <w:lang w:val="en-US"/>
            </w:rPr>
          </w:pPr>
          <w:hyperlink w:anchor="_Toc144131532" w:history="1">
            <w:r w:rsidR="00A52E76" w:rsidRPr="00B73815">
              <w:rPr>
                <w:rStyle w:val="Hyperlink"/>
                <w:b/>
                <w:noProof/>
                <w:color w:val="0070C0"/>
              </w:rPr>
              <w:t>1.1</w:t>
            </w:r>
            <w:r w:rsidR="00A52E76" w:rsidRPr="00B73815">
              <w:rPr>
                <w:rFonts w:eastAsiaTheme="minorEastAsia"/>
                <w:noProof/>
                <w:color w:val="0070C0"/>
                <w:lang w:val="en-US"/>
              </w:rPr>
              <w:tab/>
            </w:r>
            <w:r w:rsidR="00A52E76" w:rsidRPr="00B73815">
              <w:rPr>
                <w:rStyle w:val="Hyperlink"/>
                <w:noProof/>
                <w:color w:val="0070C0"/>
              </w:rPr>
              <w:t>Preambul</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_Toc144131532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w:t>
            </w:r>
            <w:r w:rsidR="00A52E76" w:rsidRPr="00B73815">
              <w:rPr>
                <w:noProof/>
                <w:webHidden/>
                <w:color w:val="0070C0"/>
              </w:rPr>
              <w:fldChar w:fldCharType="end"/>
            </w:r>
          </w:hyperlink>
        </w:p>
        <w:p w14:paraId="4B8A49D1" w14:textId="292753B4" w:rsidR="00A52E76" w:rsidRPr="00B73815" w:rsidRDefault="00000000">
          <w:pPr>
            <w:pStyle w:val="TOC2"/>
            <w:tabs>
              <w:tab w:val="left" w:pos="880"/>
              <w:tab w:val="right" w:leader="dot" w:pos="9396"/>
            </w:tabs>
            <w:rPr>
              <w:rFonts w:eastAsiaTheme="minorEastAsia"/>
              <w:noProof/>
              <w:color w:val="0070C0"/>
              <w:lang w:val="en-US"/>
            </w:rPr>
          </w:pPr>
          <w:hyperlink w:anchor="_Toc144131533" w:history="1">
            <w:r w:rsidR="00A52E76" w:rsidRPr="00B73815">
              <w:rPr>
                <w:rStyle w:val="Hyperlink"/>
                <w:b/>
                <w:noProof/>
                <w:color w:val="0070C0"/>
              </w:rPr>
              <w:t>1.2</w:t>
            </w:r>
            <w:r w:rsidR="00A52E76" w:rsidRPr="00B73815">
              <w:rPr>
                <w:rFonts w:eastAsiaTheme="minorEastAsia"/>
                <w:noProof/>
                <w:color w:val="0070C0"/>
                <w:lang w:val="en-US"/>
              </w:rPr>
              <w:tab/>
            </w:r>
            <w:r w:rsidR="00A52E76" w:rsidRPr="00B73815">
              <w:rPr>
                <w:rStyle w:val="Hyperlink"/>
                <w:noProof/>
                <w:color w:val="0070C0"/>
              </w:rPr>
              <w:t>Abrevieri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_Toc144131533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w:t>
            </w:r>
            <w:r w:rsidR="00A52E76" w:rsidRPr="00B73815">
              <w:rPr>
                <w:noProof/>
                <w:webHidden/>
                <w:color w:val="0070C0"/>
              </w:rPr>
              <w:fldChar w:fldCharType="end"/>
            </w:r>
          </w:hyperlink>
        </w:p>
        <w:p w14:paraId="133EB5F0" w14:textId="239122F1" w:rsidR="00A52E76" w:rsidRPr="00B73815" w:rsidRDefault="00000000">
          <w:pPr>
            <w:pStyle w:val="TOC2"/>
            <w:tabs>
              <w:tab w:val="left" w:pos="880"/>
              <w:tab w:val="right" w:leader="dot" w:pos="9396"/>
            </w:tabs>
            <w:rPr>
              <w:rFonts w:eastAsiaTheme="minorEastAsia"/>
              <w:noProof/>
              <w:color w:val="0070C0"/>
              <w:lang w:val="en-US"/>
            </w:rPr>
          </w:pPr>
          <w:hyperlink w:anchor="_Toc144131534" w:history="1">
            <w:r w:rsidR="00A52E76" w:rsidRPr="00B73815">
              <w:rPr>
                <w:rStyle w:val="Hyperlink"/>
                <w:b/>
                <w:noProof/>
                <w:color w:val="0070C0"/>
              </w:rPr>
              <w:t>1.3</w:t>
            </w:r>
            <w:r w:rsidR="00A52E76" w:rsidRPr="00B73815">
              <w:rPr>
                <w:rFonts w:eastAsiaTheme="minorEastAsia"/>
                <w:noProof/>
                <w:color w:val="0070C0"/>
                <w:lang w:val="en-US"/>
              </w:rPr>
              <w:tab/>
            </w:r>
            <w:r w:rsidR="00A52E76" w:rsidRPr="00B73815">
              <w:rPr>
                <w:rStyle w:val="Hyperlink"/>
                <w:noProof/>
                <w:color w:val="0070C0"/>
              </w:rPr>
              <w:t>Glosar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_Toc144131534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6</w:t>
            </w:r>
            <w:r w:rsidR="00A52E76" w:rsidRPr="00B73815">
              <w:rPr>
                <w:noProof/>
                <w:webHidden/>
                <w:color w:val="0070C0"/>
              </w:rPr>
              <w:fldChar w:fldCharType="end"/>
            </w:r>
          </w:hyperlink>
        </w:p>
        <w:p w14:paraId="67D677F3" w14:textId="2C4AB84D" w:rsidR="00A52E76" w:rsidRPr="00B73815" w:rsidRDefault="00000000">
          <w:pPr>
            <w:pStyle w:val="TOC1"/>
            <w:tabs>
              <w:tab w:val="left" w:pos="440"/>
              <w:tab w:val="right" w:leader="dot" w:pos="9396"/>
            </w:tabs>
            <w:rPr>
              <w:rFonts w:eastAsiaTheme="minorEastAsia"/>
              <w:noProof/>
              <w:color w:val="0070C0"/>
              <w:lang w:val="en-US"/>
            </w:rPr>
          </w:pPr>
          <w:hyperlink w:anchor="_Toc144131535" w:history="1">
            <w:r w:rsidR="00A52E76" w:rsidRPr="00B73815">
              <w:rPr>
                <w:rStyle w:val="Hyperlink"/>
                <w:b/>
                <w:noProof/>
                <w:color w:val="0070C0"/>
              </w:rPr>
              <w:t>2.</w:t>
            </w:r>
            <w:r w:rsidR="00A52E76" w:rsidRPr="00B73815">
              <w:rPr>
                <w:rFonts w:eastAsiaTheme="minorEastAsia"/>
                <w:noProof/>
                <w:color w:val="0070C0"/>
                <w:lang w:val="en-US"/>
              </w:rPr>
              <w:tab/>
            </w:r>
            <w:r w:rsidR="00A52E76" w:rsidRPr="00B73815">
              <w:rPr>
                <w:rStyle w:val="Hyperlink"/>
                <w:b/>
                <w:noProof/>
                <w:color w:val="0070C0"/>
              </w:rPr>
              <w:t>ELEMENTE DE CONTEXT</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_Toc144131535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14</w:t>
            </w:r>
            <w:r w:rsidR="00A52E76" w:rsidRPr="00B73815">
              <w:rPr>
                <w:noProof/>
                <w:webHidden/>
                <w:color w:val="0070C0"/>
              </w:rPr>
              <w:fldChar w:fldCharType="end"/>
            </w:r>
          </w:hyperlink>
        </w:p>
        <w:p w14:paraId="29C49539" w14:textId="49B27271" w:rsidR="00A52E76" w:rsidRPr="00B73815" w:rsidRDefault="00000000">
          <w:pPr>
            <w:pStyle w:val="TOC2"/>
            <w:tabs>
              <w:tab w:val="left" w:pos="880"/>
              <w:tab w:val="right" w:leader="dot" w:pos="9396"/>
            </w:tabs>
            <w:rPr>
              <w:rFonts w:eastAsiaTheme="minorEastAsia"/>
              <w:noProof/>
              <w:color w:val="0070C0"/>
              <w:lang w:val="en-US"/>
            </w:rPr>
          </w:pPr>
          <w:hyperlink w:anchor="_Toc144131536" w:history="1">
            <w:r w:rsidR="00A52E76" w:rsidRPr="00B73815">
              <w:rPr>
                <w:rStyle w:val="Hyperlink"/>
                <w:b/>
                <w:noProof/>
                <w:color w:val="0070C0"/>
              </w:rPr>
              <w:t>2.1</w:t>
            </w:r>
            <w:r w:rsidR="00A52E76" w:rsidRPr="00B73815">
              <w:rPr>
                <w:rFonts w:eastAsiaTheme="minorEastAsia"/>
                <w:noProof/>
                <w:color w:val="0070C0"/>
                <w:lang w:val="en-US"/>
              </w:rPr>
              <w:tab/>
            </w:r>
            <w:r w:rsidR="00A52E76" w:rsidRPr="00B73815">
              <w:rPr>
                <w:rStyle w:val="Hyperlink"/>
                <w:noProof/>
                <w:color w:val="0070C0"/>
              </w:rPr>
              <w:t>Informații generale Program</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_Toc144131536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14</w:t>
            </w:r>
            <w:r w:rsidR="00A52E76" w:rsidRPr="00B73815">
              <w:rPr>
                <w:noProof/>
                <w:webHidden/>
                <w:color w:val="0070C0"/>
              </w:rPr>
              <w:fldChar w:fldCharType="end"/>
            </w:r>
          </w:hyperlink>
        </w:p>
        <w:p w14:paraId="759D6D6B" w14:textId="0ACADCEF" w:rsidR="00A52E76" w:rsidRPr="00B73815" w:rsidRDefault="00000000">
          <w:pPr>
            <w:pStyle w:val="TOC2"/>
            <w:tabs>
              <w:tab w:val="left" w:pos="880"/>
              <w:tab w:val="right" w:leader="dot" w:pos="9396"/>
            </w:tabs>
            <w:rPr>
              <w:rFonts w:eastAsiaTheme="minorEastAsia"/>
              <w:noProof/>
              <w:color w:val="0070C0"/>
              <w:lang w:val="en-US"/>
            </w:rPr>
          </w:pPr>
          <w:hyperlink w:anchor="_Toc144131537" w:history="1">
            <w:r w:rsidR="00A52E76" w:rsidRPr="00B73815">
              <w:rPr>
                <w:rStyle w:val="Hyperlink"/>
                <w:b/>
                <w:noProof/>
                <w:color w:val="0070C0"/>
              </w:rPr>
              <w:t>2.2</w:t>
            </w:r>
            <w:r w:rsidR="00A52E76" w:rsidRPr="00B73815">
              <w:rPr>
                <w:rFonts w:eastAsiaTheme="minorEastAsia"/>
                <w:noProof/>
                <w:color w:val="0070C0"/>
                <w:lang w:val="en-US"/>
              </w:rPr>
              <w:tab/>
            </w:r>
            <w:r w:rsidR="00A52E76" w:rsidRPr="00B73815">
              <w:rPr>
                <w:rStyle w:val="Hyperlink"/>
                <w:noProof/>
                <w:color w:val="0070C0"/>
              </w:rPr>
              <w:t>Prioritatea/Fond/Obiectiv de politică/Obiectiv specific</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_Toc144131537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14</w:t>
            </w:r>
            <w:r w:rsidR="00A52E76" w:rsidRPr="00B73815">
              <w:rPr>
                <w:noProof/>
                <w:webHidden/>
                <w:color w:val="0070C0"/>
              </w:rPr>
              <w:fldChar w:fldCharType="end"/>
            </w:r>
          </w:hyperlink>
        </w:p>
        <w:p w14:paraId="337B872D" w14:textId="113C8910" w:rsidR="00A52E76" w:rsidRPr="00B73815" w:rsidRDefault="00000000">
          <w:pPr>
            <w:pStyle w:val="TOC2"/>
            <w:tabs>
              <w:tab w:val="left" w:pos="880"/>
              <w:tab w:val="right" w:leader="dot" w:pos="9396"/>
            </w:tabs>
            <w:rPr>
              <w:rFonts w:eastAsiaTheme="minorEastAsia"/>
              <w:noProof/>
              <w:color w:val="0070C0"/>
              <w:lang w:val="en-US"/>
            </w:rPr>
          </w:pPr>
          <w:hyperlink w:anchor="_Toc144131538" w:history="1">
            <w:r w:rsidR="00A52E76" w:rsidRPr="00B73815">
              <w:rPr>
                <w:rStyle w:val="Hyperlink"/>
                <w:rFonts w:eastAsia="Arial Unicode MS"/>
                <w:b/>
                <w:noProof/>
                <w:color w:val="0070C0"/>
              </w:rPr>
              <w:t>2.3</w:t>
            </w:r>
            <w:r w:rsidR="00A52E76" w:rsidRPr="00B73815">
              <w:rPr>
                <w:rFonts w:eastAsiaTheme="minorEastAsia"/>
                <w:noProof/>
                <w:color w:val="0070C0"/>
                <w:lang w:val="en-US"/>
              </w:rPr>
              <w:tab/>
            </w:r>
            <w:r w:rsidR="00A52E76" w:rsidRPr="00B73815">
              <w:rPr>
                <w:rStyle w:val="Hyperlink"/>
                <w:noProof/>
                <w:color w:val="0070C0"/>
              </w:rPr>
              <w:t>Principalele reglementări europene și naționale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_Toc144131538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15</w:t>
            </w:r>
            <w:r w:rsidR="00A52E76" w:rsidRPr="00B73815">
              <w:rPr>
                <w:noProof/>
                <w:webHidden/>
                <w:color w:val="0070C0"/>
              </w:rPr>
              <w:fldChar w:fldCharType="end"/>
            </w:r>
          </w:hyperlink>
        </w:p>
        <w:p w14:paraId="24FD9301" w14:textId="1D0AD929" w:rsidR="00A52E76" w:rsidRPr="00B73815" w:rsidRDefault="00000000">
          <w:pPr>
            <w:pStyle w:val="TOC1"/>
            <w:tabs>
              <w:tab w:val="left" w:pos="440"/>
              <w:tab w:val="right" w:leader="dot" w:pos="9396"/>
            </w:tabs>
            <w:rPr>
              <w:rFonts w:eastAsiaTheme="minorEastAsia"/>
              <w:noProof/>
              <w:color w:val="0070C0"/>
              <w:lang w:val="en-US"/>
            </w:rPr>
          </w:pPr>
          <w:hyperlink w:anchor="_Toc144131539" w:history="1">
            <w:r w:rsidR="00A52E76" w:rsidRPr="00B73815">
              <w:rPr>
                <w:rStyle w:val="Hyperlink"/>
                <w:b/>
                <w:i/>
                <w:noProof/>
                <w:color w:val="0070C0"/>
              </w:rPr>
              <w:t>3.</w:t>
            </w:r>
            <w:r w:rsidR="00A52E76" w:rsidRPr="00B73815">
              <w:rPr>
                <w:rFonts w:eastAsiaTheme="minorEastAsia"/>
                <w:noProof/>
                <w:color w:val="0070C0"/>
                <w:lang w:val="en-US"/>
              </w:rPr>
              <w:tab/>
            </w:r>
            <w:r w:rsidR="00A52E76" w:rsidRPr="00B73815">
              <w:rPr>
                <w:rStyle w:val="Hyperlink"/>
                <w:b/>
                <w:i/>
                <w:noProof/>
                <w:color w:val="0070C0"/>
              </w:rPr>
              <w:t>ASPECTE SPECIFICE APELULUI DE PROIECTE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_Toc144131539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18</w:t>
            </w:r>
            <w:r w:rsidR="00A52E76" w:rsidRPr="00B73815">
              <w:rPr>
                <w:noProof/>
                <w:webHidden/>
                <w:color w:val="0070C0"/>
              </w:rPr>
              <w:fldChar w:fldCharType="end"/>
            </w:r>
          </w:hyperlink>
        </w:p>
        <w:p w14:paraId="2EFD560C" w14:textId="7851B26A" w:rsidR="00A52E76" w:rsidRPr="00B73815" w:rsidRDefault="00000000">
          <w:pPr>
            <w:pStyle w:val="TOC2"/>
            <w:tabs>
              <w:tab w:val="left" w:pos="880"/>
              <w:tab w:val="right" w:leader="dot" w:pos="9396"/>
            </w:tabs>
            <w:rPr>
              <w:rFonts w:eastAsiaTheme="minorEastAsia"/>
              <w:noProof/>
              <w:color w:val="0070C0"/>
              <w:lang w:val="en-US"/>
            </w:rPr>
          </w:pPr>
          <w:hyperlink w:anchor="_Toc144131540" w:history="1">
            <w:r w:rsidR="00A52E76" w:rsidRPr="00B73815">
              <w:rPr>
                <w:rStyle w:val="Hyperlink"/>
                <w:noProof/>
                <w:color w:val="0070C0"/>
              </w:rPr>
              <w:t>3.1</w:t>
            </w:r>
            <w:r w:rsidR="00A52E76" w:rsidRPr="00B73815">
              <w:rPr>
                <w:rFonts w:eastAsiaTheme="minorEastAsia"/>
                <w:noProof/>
                <w:color w:val="0070C0"/>
                <w:lang w:val="en-US"/>
              </w:rPr>
              <w:tab/>
            </w:r>
            <w:r w:rsidR="00A52E76" w:rsidRPr="00B73815">
              <w:rPr>
                <w:rStyle w:val="Hyperlink"/>
                <w:noProof/>
                <w:color w:val="0070C0"/>
              </w:rPr>
              <w:t>Tipul de apel</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_Toc144131540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18</w:t>
            </w:r>
            <w:r w:rsidR="00A52E76" w:rsidRPr="00B73815">
              <w:rPr>
                <w:noProof/>
                <w:webHidden/>
                <w:color w:val="0070C0"/>
              </w:rPr>
              <w:fldChar w:fldCharType="end"/>
            </w:r>
          </w:hyperlink>
        </w:p>
        <w:p w14:paraId="47DAC52E" w14:textId="55ACA942" w:rsidR="00A52E76" w:rsidRPr="00B73815" w:rsidRDefault="00000000">
          <w:pPr>
            <w:pStyle w:val="TOC2"/>
            <w:tabs>
              <w:tab w:val="left" w:pos="880"/>
              <w:tab w:val="right" w:leader="dot" w:pos="9396"/>
            </w:tabs>
            <w:rPr>
              <w:rFonts w:eastAsiaTheme="minorEastAsia"/>
              <w:noProof/>
              <w:color w:val="0070C0"/>
              <w:lang w:val="en-US"/>
            </w:rPr>
          </w:pPr>
          <w:hyperlink w:anchor="_Toc144131541" w:history="1">
            <w:r w:rsidR="00A52E76" w:rsidRPr="00B73815">
              <w:rPr>
                <w:rStyle w:val="Hyperlink"/>
                <w:noProof/>
                <w:color w:val="0070C0"/>
              </w:rPr>
              <w:t>3.2</w:t>
            </w:r>
            <w:r w:rsidR="00A52E76" w:rsidRPr="00B73815">
              <w:rPr>
                <w:rFonts w:eastAsiaTheme="minorEastAsia"/>
                <w:noProof/>
                <w:color w:val="0070C0"/>
                <w:lang w:val="en-US"/>
              </w:rPr>
              <w:tab/>
            </w:r>
            <w:r w:rsidR="00A52E76" w:rsidRPr="00B73815">
              <w:rPr>
                <w:rStyle w:val="Hyperlink"/>
                <w:noProof/>
                <w:color w:val="0070C0"/>
              </w:rPr>
              <w:t>Forma de sprijin (granturi; instrumentele financiare; premii)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18</w:t>
            </w:r>
            <w:r w:rsidR="00A52E76" w:rsidRPr="00B73815">
              <w:rPr>
                <w:noProof/>
                <w:webHidden/>
                <w:color w:val="0070C0"/>
              </w:rPr>
              <w:fldChar w:fldCharType="end"/>
            </w:r>
          </w:hyperlink>
        </w:p>
        <w:p w14:paraId="2ECB3FBE" w14:textId="28E9258B" w:rsidR="00A52E76" w:rsidRPr="00B73815" w:rsidRDefault="00000000">
          <w:pPr>
            <w:pStyle w:val="TOC2"/>
            <w:tabs>
              <w:tab w:val="left" w:pos="880"/>
              <w:tab w:val="right" w:leader="dot" w:pos="9396"/>
            </w:tabs>
            <w:rPr>
              <w:rFonts w:eastAsiaTheme="minorEastAsia"/>
              <w:noProof/>
              <w:color w:val="0070C0"/>
              <w:lang w:val="en-US"/>
            </w:rPr>
          </w:pPr>
          <w:hyperlink w:anchor="_Toc144131542" w:history="1">
            <w:r w:rsidR="00A52E76" w:rsidRPr="00B73815">
              <w:rPr>
                <w:rStyle w:val="Hyperlink"/>
                <w:noProof/>
                <w:color w:val="0070C0"/>
              </w:rPr>
              <w:t>3.3</w:t>
            </w:r>
            <w:r w:rsidR="00A52E76" w:rsidRPr="00B73815">
              <w:rPr>
                <w:rFonts w:eastAsiaTheme="minorEastAsia"/>
                <w:noProof/>
                <w:color w:val="0070C0"/>
                <w:lang w:val="en-US"/>
              </w:rPr>
              <w:tab/>
            </w:r>
            <w:r w:rsidR="00A52E76" w:rsidRPr="00B73815">
              <w:rPr>
                <w:rStyle w:val="Hyperlink"/>
                <w:noProof/>
                <w:color w:val="0070C0"/>
              </w:rPr>
              <w:t>Bugetul alocat apelului de proiecte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18</w:t>
            </w:r>
            <w:r w:rsidR="00A52E76" w:rsidRPr="00B73815">
              <w:rPr>
                <w:noProof/>
                <w:webHidden/>
                <w:color w:val="0070C0"/>
              </w:rPr>
              <w:fldChar w:fldCharType="end"/>
            </w:r>
          </w:hyperlink>
        </w:p>
        <w:p w14:paraId="4659212F" w14:textId="50947765" w:rsidR="00A52E76" w:rsidRPr="00B73815" w:rsidRDefault="00000000">
          <w:pPr>
            <w:pStyle w:val="TOC2"/>
            <w:tabs>
              <w:tab w:val="left" w:pos="880"/>
              <w:tab w:val="right" w:leader="dot" w:pos="9396"/>
            </w:tabs>
            <w:rPr>
              <w:rFonts w:eastAsiaTheme="minorEastAsia"/>
              <w:noProof/>
              <w:color w:val="0070C0"/>
              <w:lang w:val="en-US"/>
            </w:rPr>
          </w:pPr>
          <w:hyperlink w:anchor="_Toc144131543" w:history="1">
            <w:r w:rsidR="00A52E76" w:rsidRPr="00B73815">
              <w:rPr>
                <w:rStyle w:val="Hyperlink"/>
                <w:noProof/>
                <w:color w:val="0070C0"/>
              </w:rPr>
              <w:t>3.4</w:t>
            </w:r>
            <w:r w:rsidR="00A52E76" w:rsidRPr="00B73815">
              <w:rPr>
                <w:rFonts w:eastAsiaTheme="minorEastAsia"/>
                <w:noProof/>
                <w:color w:val="0070C0"/>
                <w:lang w:val="en-US"/>
              </w:rPr>
              <w:tab/>
            </w:r>
            <w:r w:rsidR="00A52E76" w:rsidRPr="00B73815">
              <w:rPr>
                <w:rStyle w:val="Hyperlink"/>
                <w:noProof/>
                <w:color w:val="0070C0"/>
              </w:rPr>
              <w:t>Rata de cofinanțare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19</w:t>
            </w:r>
            <w:r w:rsidR="00A52E76" w:rsidRPr="00B73815">
              <w:rPr>
                <w:noProof/>
                <w:webHidden/>
                <w:color w:val="0070C0"/>
              </w:rPr>
              <w:fldChar w:fldCharType="end"/>
            </w:r>
          </w:hyperlink>
        </w:p>
        <w:p w14:paraId="645AD4A6" w14:textId="48564917" w:rsidR="00A52E76" w:rsidRPr="00B73815" w:rsidRDefault="00000000">
          <w:pPr>
            <w:pStyle w:val="TOC2"/>
            <w:tabs>
              <w:tab w:val="left" w:pos="880"/>
              <w:tab w:val="right" w:leader="dot" w:pos="9396"/>
            </w:tabs>
            <w:rPr>
              <w:rFonts w:eastAsiaTheme="minorEastAsia"/>
              <w:noProof/>
              <w:color w:val="0070C0"/>
              <w:lang w:val="en-US"/>
            </w:rPr>
          </w:pPr>
          <w:hyperlink w:anchor="_Toc144131544" w:history="1">
            <w:r w:rsidR="00A52E76" w:rsidRPr="00B73815">
              <w:rPr>
                <w:rStyle w:val="Hyperlink"/>
                <w:noProof/>
                <w:color w:val="0070C0"/>
              </w:rPr>
              <w:t>3.5</w:t>
            </w:r>
            <w:r w:rsidR="00A52E76" w:rsidRPr="00B73815">
              <w:rPr>
                <w:rFonts w:eastAsiaTheme="minorEastAsia"/>
                <w:noProof/>
                <w:color w:val="0070C0"/>
                <w:lang w:val="en-US"/>
              </w:rPr>
              <w:tab/>
            </w:r>
            <w:r w:rsidR="00A52E76" w:rsidRPr="00B73815">
              <w:rPr>
                <w:rStyle w:val="Hyperlink"/>
                <w:noProof/>
                <w:color w:val="0070C0"/>
              </w:rPr>
              <w:t>Zona/zonele geografică(e) vizată(e) de apelul de proiecte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24</w:t>
            </w:r>
            <w:r w:rsidR="00A52E76" w:rsidRPr="00B73815">
              <w:rPr>
                <w:noProof/>
                <w:webHidden/>
                <w:color w:val="0070C0"/>
              </w:rPr>
              <w:fldChar w:fldCharType="end"/>
            </w:r>
          </w:hyperlink>
        </w:p>
        <w:p w14:paraId="0B9CD693" w14:textId="739439AF" w:rsidR="00A52E76" w:rsidRPr="00B73815" w:rsidRDefault="00000000">
          <w:pPr>
            <w:pStyle w:val="TOC2"/>
            <w:tabs>
              <w:tab w:val="left" w:pos="880"/>
              <w:tab w:val="right" w:leader="dot" w:pos="9396"/>
            </w:tabs>
            <w:rPr>
              <w:rFonts w:eastAsiaTheme="minorEastAsia"/>
              <w:noProof/>
              <w:color w:val="0070C0"/>
              <w:lang w:val="en-US"/>
            </w:rPr>
          </w:pPr>
          <w:hyperlink w:anchor="_Toc144131545" w:history="1">
            <w:r w:rsidR="00A52E76" w:rsidRPr="00B73815">
              <w:rPr>
                <w:rStyle w:val="Hyperlink"/>
                <w:noProof/>
                <w:color w:val="0070C0"/>
              </w:rPr>
              <w:t>3.6</w:t>
            </w:r>
            <w:r w:rsidR="00A52E76" w:rsidRPr="00B73815">
              <w:rPr>
                <w:rFonts w:eastAsiaTheme="minorEastAsia"/>
                <w:noProof/>
                <w:color w:val="0070C0"/>
                <w:lang w:val="en-US"/>
              </w:rPr>
              <w:tab/>
            </w:r>
            <w:r w:rsidR="00A52E76" w:rsidRPr="00B73815">
              <w:rPr>
                <w:rStyle w:val="Hyperlink"/>
                <w:noProof/>
                <w:color w:val="0070C0"/>
              </w:rPr>
              <w:t>Acțiuni sprijinite în cadrul apelului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25</w:t>
            </w:r>
            <w:r w:rsidR="00A52E76" w:rsidRPr="00B73815">
              <w:rPr>
                <w:noProof/>
                <w:webHidden/>
                <w:color w:val="0070C0"/>
              </w:rPr>
              <w:fldChar w:fldCharType="end"/>
            </w:r>
          </w:hyperlink>
        </w:p>
        <w:p w14:paraId="1AE078F5" w14:textId="1875E14B" w:rsidR="00A52E76" w:rsidRPr="00B73815" w:rsidRDefault="00000000">
          <w:pPr>
            <w:pStyle w:val="TOC2"/>
            <w:tabs>
              <w:tab w:val="left" w:pos="880"/>
              <w:tab w:val="right" w:leader="dot" w:pos="9396"/>
            </w:tabs>
            <w:rPr>
              <w:rFonts w:eastAsiaTheme="minorEastAsia"/>
              <w:noProof/>
              <w:color w:val="0070C0"/>
              <w:lang w:val="en-US"/>
            </w:rPr>
          </w:pPr>
          <w:hyperlink w:anchor="_Toc144131546" w:history="1">
            <w:r w:rsidR="00A52E76" w:rsidRPr="00B73815">
              <w:rPr>
                <w:rStyle w:val="Hyperlink"/>
                <w:noProof/>
                <w:color w:val="0070C0"/>
              </w:rPr>
              <w:t>3.7</w:t>
            </w:r>
            <w:r w:rsidR="00A52E76" w:rsidRPr="00B73815">
              <w:rPr>
                <w:rFonts w:eastAsiaTheme="minorEastAsia"/>
                <w:noProof/>
                <w:color w:val="0070C0"/>
                <w:lang w:val="en-US"/>
              </w:rPr>
              <w:tab/>
            </w:r>
            <w:r w:rsidR="00A52E76" w:rsidRPr="00B73815">
              <w:rPr>
                <w:rStyle w:val="Hyperlink"/>
                <w:noProof/>
                <w:color w:val="0070C0"/>
              </w:rPr>
              <w:t>Grup țintă vizat de apelul de proiecte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26</w:t>
            </w:r>
            <w:r w:rsidR="00A52E76" w:rsidRPr="00B73815">
              <w:rPr>
                <w:noProof/>
                <w:webHidden/>
                <w:color w:val="0070C0"/>
              </w:rPr>
              <w:fldChar w:fldCharType="end"/>
            </w:r>
          </w:hyperlink>
        </w:p>
        <w:p w14:paraId="308D0148" w14:textId="7D50B151" w:rsidR="00A52E76" w:rsidRPr="00B73815" w:rsidRDefault="00000000">
          <w:pPr>
            <w:pStyle w:val="TOC2"/>
            <w:tabs>
              <w:tab w:val="left" w:pos="880"/>
              <w:tab w:val="right" w:leader="dot" w:pos="9396"/>
            </w:tabs>
            <w:rPr>
              <w:rFonts w:eastAsiaTheme="minorEastAsia"/>
              <w:noProof/>
              <w:color w:val="0070C0"/>
              <w:lang w:val="en-US"/>
            </w:rPr>
          </w:pPr>
          <w:hyperlink w:anchor="_Toc144131547" w:history="1">
            <w:r w:rsidR="00A52E76" w:rsidRPr="00B73815">
              <w:rPr>
                <w:rStyle w:val="Hyperlink"/>
                <w:noProof/>
                <w:color w:val="0070C0"/>
              </w:rPr>
              <w:t>3.8</w:t>
            </w:r>
            <w:r w:rsidR="00A52E76" w:rsidRPr="00B73815">
              <w:rPr>
                <w:rFonts w:eastAsiaTheme="minorEastAsia"/>
                <w:noProof/>
                <w:color w:val="0070C0"/>
                <w:lang w:val="en-US"/>
              </w:rPr>
              <w:tab/>
            </w:r>
            <w:r w:rsidR="00A52E76" w:rsidRPr="00B73815">
              <w:rPr>
                <w:rStyle w:val="Hyperlink"/>
                <w:noProof/>
                <w:color w:val="0070C0"/>
              </w:rPr>
              <w:t>Indicatori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_Toc144131547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26</w:t>
            </w:r>
            <w:r w:rsidR="00A52E76" w:rsidRPr="00B73815">
              <w:rPr>
                <w:noProof/>
                <w:webHidden/>
                <w:color w:val="0070C0"/>
              </w:rPr>
              <w:fldChar w:fldCharType="end"/>
            </w:r>
          </w:hyperlink>
        </w:p>
        <w:p w14:paraId="2C76FC6D" w14:textId="1BAF5DAC" w:rsidR="00A52E76" w:rsidRPr="00B73815" w:rsidRDefault="00000000">
          <w:pPr>
            <w:pStyle w:val="TOC2"/>
            <w:tabs>
              <w:tab w:val="left" w:pos="880"/>
              <w:tab w:val="right" w:leader="dot" w:pos="9396"/>
            </w:tabs>
            <w:rPr>
              <w:rFonts w:eastAsiaTheme="minorEastAsia"/>
              <w:noProof/>
              <w:color w:val="0070C0"/>
              <w:lang w:val="en-US"/>
            </w:rPr>
          </w:pPr>
          <w:hyperlink w:anchor="_Toc144131548" w:history="1">
            <w:r w:rsidR="00A52E76" w:rsidRPr="00B73815">
              <w:rPr>
                <w:rStyle w:val="Hyperlink"/>
                <w:noProof/>
                <w:color w:val="0070C0"/>
              </w:rPr>
              <w:t>3.9</w:t>
            </w:r>
            <w:r w:rsidR="00A52E76" w:rsidRPr="00B73815">
              <w:rPr>
                <w:rFonts w:eastAsiaTheme="minorEastAsia"/>
                <w:noProof/>
                <w:color w:val="0070C0"/>
                <w:lang w:val="en-US"/>
              </w:rPr>
              <w:tab/>
            </w:r>
            <w:r w:rsidR="00A52E76" w:rsidRPr="00B73815">
              <w:rPr>
                <w:rStyle w:val="Hyperlink"/>
                <w:noProof/>
                <w:color w:val="0070C0"/>
              </w:rPr>
              <w:t>Rezultatele așteptate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_Toc144131548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30</w:t>
            </w:r>
            <w:r w:rsidR="00A52E76" w:rsidRPr="00B73815">
              <w:rPr>
                <w:noProof/>
                <w:webHidden/>
                <w:color w:val="0070C0"/>
              </w:rPr>
              <w:fldChar w:fldCharType="end"/>
            </w:r>
          </w:hyperlink>
        </w:p>
        <w:p w14:paraId="6BBEB032" w14:textId="31A96308" w:rsidR="00A52E76" w:rsidRPr="00B73815" w:rsidRDefault="00000000">
          <w:pPr>
            <w:pStyle w:val="TOC2"/>
            <w:tabs>
              <w:tab w:val="left" w:pos="880"/>
              <w:tab w:val="right" w:leader="dot" w:pos="9396"/>
            </w:tabs>
            <w:rPr>
              <w:rFonts w:eastAsiaTheme="minorEastAsia"/>
              <w:noProof/>
              <w:color w:val="0070C0"/>
              <w:lang w:val="en-US"/>
            </w:rPr>
          </w:pPr>
          <w:hyperlink w:anchor="_Toc144131549" w:history="1">
            <w:r w:rsidR="00A52E76" w:rsidRPr="00B73815">
              <w:rPr>
                <w:rStyle w:val="Hyperlink"/>
                <w:noProof/>
                <w:color w:val="0070C0"/>
              </w:rPr>
              <w:t>3.10</w:t>
            </w:r>
            <w:r w:rsidR="00A52E76" w:rsidRPr="00B73815">
              <w:rPr>
                <w:rFonts w:eastAsiaTheme="minorEastAsia"/>
                <w:noProof/>
                <w:color w:val="0070C0"/>
                <w:lang w:val="en-US"/>
              </w:rPr>
              <w:tab/>
            </w:r>
            <w:r w:rsidR="00A52E76" w:rsidRPr="00B73815">
              <w:rPr>
                <w:rStyle w:val="Hyperlink"/>
                <w:noProof/>
                <w:color w:val="0070C0"/>
              </w:rPr>
              <w:t>Operațiune de importanță strategică</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_Toc144131549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31</w:t>
            </w:r>
            <w:r w:rsidR="00A52E76" w:rsidRPr="00B73815">
              <w:rPr>
                <w:noProof/>
                <w:webHidden/>
                <w:color w:val="0070C0"/>
              </w:rPr>
              <w:fldChar w:fldCharType="end"/>
            </w:r>
          </w:hyperlink>
        </w:p>
        <w:p w14:paraId="0D7A5CC3" w14:textId="4A48F1B0" w:rsidR="00A52E76" w:rsidRPr="00B73815" w:rsidRDefault="00000000">
          <w:pPr>
            <w:pStyle w:val="TOC2"/>
            <w:tabs>
              <w:tab w:val="left" w:pos="880"/>
              <w:tab w:val="right" w:leader="dot" w:pos="9396"/>
            </w:tabs>
            <w:rPr>
              <w:rFonts w:eastAsiaTheme="minorEastAsia"/>
              <w:noProof/>
              <w:color w:val="0070C0"/>
              <w:lang w:val="en-US"/>
            </w:rPr>
          </w:pPr>
          <w:hyperlink w:anchor="_Toc144131550" w:history="1">
            <w:r w:rsidR="00A52E76" w:rsidRPr="00B73815">
              <w:rPr>
                <w:rStyle w:val="Hyperlink"/>
                <w:noProof/>
                <w:color w:val="0070C0"/>
              </w:rPr>
              <w:t>3.11</w:t>
            </w:r>
            <w:r w:rsidR="00A52E76" w:rsidRPr="00B73815">
              <w:rPr>
                <w:rFonts w:eastAsiaTheme="minorEastAsia"/>
                <w:noProof/>
                <w:color w:val="0070C0"/>
                <w:lang w:val="en-US"/>
              </w:rPr>
              <w:tab/>
            </w:r>
            <w:r w:rsidR="00A52E76" w:rsidRPr="00B73815">
              <w:rPr>
                <w:rStyle w:val="Hyperlink"/>
                <w:noProof/>
                <w:color w:val="0070C0"/>
              </w:rPr>
              <w:t>Investiții teritoriale integrate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_Toc144131550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31</w:t>
            </w:r>
            <w:r w:rsidR="00A52E76" w:rsidRPr="00B73815">
              <w:rPr>
                <w:noProof/>
                <w:webHidden/>
                <w:color w:val="0070C0"/>
              </w:rPr>
              <w:fldChar w:fldCharType="end"/>
            </w:r>
          </w:hyperlink>
        </w:p>
        <w:p w14:paraId="2A455C37" w14:textId="6B6CC739" w:rsidR="00A52E76" w:rsidRPr="00B73815" w:rsidRDefault="00000000">
          <w:pPr>
            <w:pStyle w:val="TOC2"/>
            <w:tabs>
              <w:tab w:val="left" w:pos="880"/>
              <w:tab w:val="right" w:leader="dot" w:pos="9396"/>
            </w:tabs>
            <w:rPr>
              <w:rFonts w:eastAsiaTheme="minorEastAsia"/>
              <w:noProof/>
              <w:color w:val="0070C0"/>
              <w:lang w:val="en-US"/>
            </w:rPr>
          </w:pPr>
          <w:hyperlink w:anchor="_Toc144131551" w:history="1">
            <w:r w:rsidR="00A52E76" w:rsidRPr="00B73815">
              <w:rPr>
                <w:rStyle w:val="Hyperlink"/>
                <w:noProof/>
                <w:color w:val="0070C0"/>
              </w:rPr>
              <w:t>3.12</w:t>
            </w:r>
            <w:r w:rsidR="00A52E76" w:rsidRPr="00B73815">
              <w:rPr>
                <w:rFonts w:eastAsiaTheme="minorEastAsia"/>
                <w:noProof/>
                <w:color w:val="0070C0"/>
                <w:lang w:val="en-US"/>
              </w:rPr>
              <w:tab/>
            </w:r>
            <w:r w:rsidR="00A52E76" w:rsidRPr="00B73815">
              <w:rPr>
                <w:rStyle w:val="Hyperlink"/>
                <w:noProof/>
                <w:color w:val="0070C0"/>
              </w:rPr>
              <w:t>Dezvoltare locală plasată sub responsabilitatea comunității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31</w:t>
            </w:r>
            <w:r w:rsidR="00A52E76" w:rsidRPr="00B73815">
              <w:rPr>
                <w:noProof/>
                <w:webHidden/>
                <w:color w:val="0070C0"/>
              </w:rPr>
              <w:fldChar w:fldCharType="end"/>
            </w:r>
          </w:hyperlink>
        </w:p>
        <w:p w14:paraId="41EF665F" w14:textId="4723D130" w:rsidR="00A52E76" w:rsidRPr="00B73815" w:rsidRDefault="00000000">
          <w:pPr>
            <w:pStyle w:val="TOC2"/>
            <w:tabs>
              <w:tab w:val="left" w:pos="880"/>
              <w:tab w:val="right" w:leader="dot" w:pos="9396"/>
            </w:tabs>
            <w:rPr>
              <w:rFonts w:eastAsiaTheme="minorEastAsia"/>
              <w:noProof/>
              <w:color w:val="0070C0"/>
              <w:lang w:val="en-US"/>
            </w:rPr>
          </w:pPr>
          <w:hyperlink w:anchor="_Toc144131552" w:history="1">
            <w:r w:rsidR="00A52E76" w:rsidRPr="00B73815">
              <w:rPr>
                <w:rStyle w:val="Hyperlink"/>
                <w:noProof/>
                <w:color w:val="0070C0"/>
              </w:rPr>
              <w:t>3.13</w:t>
            </w:r>
            <w:r w:rsidR="00A52E76" w:rsidRPr="00B73815">
              <w:rPr>
                <w:rFonts w:eastAsiaTheme="minorEastAsia"/>
                <w:noProof/>
                <w:color w:val="0070C0"/>
                <w:lang w:val="en-US"/>
              </w:rPr>
              <w:tab/>
            </w:r>
            <w:r w:rsidR="00A52E76" w:rsidRPr="00B73815">
              <w:rPr>
                <w:rStyle w:val="Hyperlink"/>
                <w:noProof/>
                <w:color w:val="0070C0"/>
              </w:rPr>
              <w:t>Reguli privind ajutorul de stat</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31</w:t>
            </w:r>
            <w:r w:rsidR="00A52E76" w:rsidRPr="00B73815">
              <w:rPr>
                <w:noProof/>
                <w:webHidden/>
                <w:color w:val="0070C0"/>
              </w:rPr>
              <w:fldChar w:fldCharType="end"/>
            </w:r>
          </w:hyperlink>
        </w:p>
        <w:p w14:paraId="183733CA" w14:textId="441D0577" w:rsidR="00A52E76" w:rsidRPr="00B73815" w:rsidRDefault="00000000">
          <w:pPr>
            <w:pStyle w:val="TOC2"/>
            <w:tabs>
              <w:tab w:val="left" w:pos="880"/>
              <w:tab w:val="right" w:leader="dot" w:pos="9396"/>
            </w:tabs>
            <w:rPr>
              <w:rFonts w:eastAsiaTheme="minorEastAsia"/>
              <w:noProof/>
              <w:color w:val="0070C0"/>
              <w:lang w:val="en-US"/>
            </w:rPr>
          </w:pPr>
          <w:hyperlink w:anchor="_Toc144131553" w:history="1">
            <w:r w:rsidR="00A52E76" w:rsidRPr="00B73815">
              <w:rPr>
                <w:rStyle w:val="Hyperlink"/>
                <w:noProof/>
                <w:color w:val="0070C0"/>
              </w:rPr>
              <w:t>3.14</w:t>
            </w:r>
            <w:r w:rsidR="00A52E76" w:rsidRPr="00B73815">
              <w:rPr>
                <w:rFonts w:eastAsiaTheme="minorEastAsia"/>
                <w:noProof/>
                <w:color w:val="0070C0"/>
                <w:lang w:val="en-US"/>
              </w:rPr>
              <w:tab/>
            </w:r>
            <w:r w:rsidR="00A52E76" w:rsidRPr="00B73815">
              <w:rPr>
                <w:rStyle w:val="Hyperlink"/>
                <w:noProof/>
                <w:color w:val="0070C0"/>
              </w:rPr>
              <w:t>Reguli privind instrumentele financiare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32</w:t>
            </w:r>
            <w:r w:rsidR="00A52E76" w:rsidRPr="00B73815">
              <w:rPr>
                <w:noProof/>
                <w:webHidden/>
                <w:color w:val="0070C0"/>
              </w:rPr>
              <w:fldChar w:fldCharType="end"/>
            </w:r>
          </w:hyperlink>
        </w:p>
        <w:p w14:paraId="18CA87BB" w14:textId="286776B5" w:rsidR="00A52E76" w:rsidRPr="00B73815" w:rsidRDefault="00000000">
          <w:pPr>
            <w:pStyle w:val="TOC2"/>
            <w:tabs>
              <w:tab w:val="left" w:pos="880"/>
              <w:tab w:val="right" w:leader="dot" w:pos="9396"/>
            </w:tabs>
            <w:rPr>
              <w:rFonts w:eastAsiaTheme="minorEastAsia"/>
              <w:noProof/>
              <w:color w:val="0070C0"/>
              <w:lang w:val="en-US"/>
            </w:rPr>
          </w:pPr>
          <w:hyperlink w:anchor="_Toc144131554" w:history="1">
            <w:r w:rsidR="00A52E76" w:rsidRPr="00B73815">
              <w:rPr>
                <w:rStyle w:val="Hyperlink"/>
                <w:noProof/>
                <w:color w:val="0070C0"/>
              </w:rPr>
              <w:t>3.15</w:t>
            </w:r>
            <w:r w:rsidR="00A52E76" w:rsidRPr="00B73815">
              <w:rPr>
                <w:rFonts w:eastAsiaTheme="minorEastAsia"/>
                <w:noProof/>
                <w:color w:val="0070C0"/>
                <w:lang w:val="en-US"/>
              </w:rPr>
              <w:tab/>
            </w:r>
            <w:r w:rsidR="00A52E76" w:rsidRPr="00B73815">
              <w:rPr>
                <w:rStyle w:val="Hyperlink"/>
                <w:noProof/>
                <w:color w:val="0070C0"/>
              </w:rPr>
              <w:t>Acțiuni interregionale, transfrontaliere și transnaționale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32</w:t>
            </w:r>
            <w:r w:rsidR="00A52E76" w:rsidRPr="00B73815">
              <w:rPr>
                <w:noProof/>
                <w:webHidden/>
                <w:color w:val="0070C0"/>
              </w:rPr>
              <w:fldChar w:fldCharType="end"/>
            </w:r>
          </w:hyperlink>
        </w:p>
        <w:p w14:paraId="2CC5BF04" w14:textId="2441B461" w:rsidR="00A52E76" w:rsidRPr="00B73815" w:rsidRDefault="00000000">
          <w:pPr>
            <w:pStyle w:val="TOC2"/>
            <w:tabs>
              <w:tab w:val="left" w:pos="880"/>
              <w:tab w:val="right" w:leader="dot" w:pos="9396"/>
            </w:tabs>
            <w:rPr>
              <w:rFonts w:eastAsiaTheme="minorEastAsia"/>
              <w:noProof/>
              <w:color w:val="0070C0"/>
              <w:lang w:val="en-US"/>
            </w:rPr>
          </w:pPr>
          <w:hyperlink w:anchor="_Toc144131555" w:history="1">
            <w:r w:rsidR="00A52E76" w:rsidRPr="00B73815">
              <w:rPr>
                <w:rStyle w:val="Hyperlink"/>
                <w:noProof/>
                <w:color w:val="0070C0"/>
              </w:rPr>
              <w:t>3.16</w:t>
            </w:r>
            <w:r w:rsidR="00A52E76" w:rsidRPr="00B73815">
              <w:rPr>
                <w:rFonts w:eastAsiaTheme="minorEastAsia"/>
                <w:noProof/>
                <w:color w:val="0070C0"/>
                <w:lang w:val="en-US"/>
              </w:rPr>
              <w:tab/>
            </w:r>
            <w:r w:rsidR="00A52E76" w:rsidRPr="00B73815">
              <w:rPr>
                <w:rStyle w:val="Hyperlink"/>
                <w:noProof/>
                <w:color w:val="0070C0"/>
              </w:rPr>
              <w:t>Principii orizontale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32</w:t>
            </w:r>
            <w:r w:rsidR="00A52E76" w:rsidRPr="00B73815">
              <w:rPr>
                <w:noProof/>
                <w:webHidden/>
                <w:color w:val="0070C0"/>
              </w:rPr>
              <w:fldChar w:fldCharType="end"/>
            </w:r>
          </w:hyperlink>
        </w:p>
        <w:p w14:paraId="393DCB21" w14:textId="07B1B0AD" w:rsidR="00A52E76" w:rsidRPr="00B73815" w:rsidRDefault="00000000">
          <w:pPr>
            <w:pStyle w:val="TOC2"/>
            <w:tabs>
              <w:tab w:val="left" w:pos="880"/>
              <w:tab w:val="right" w:leader="dot" w:pos="9396"/>
            </w:tabs>
            <w:rPr>
              <w:rFonts w:eastAsiaTheme="minorEastAsia"/>
              <w:noProof/>
              <w:color w:val="0070C0"/>
              <w:lang w:val="en-US"/>
            </w:rPr>
          </w:pPr>
          <w:hyperlink w:anchor="_Toc144131556" w:history="1">
            <w:r w:rsidR="00A52E76" w:rsidRPr="00B73815">
              <w:rPr>
                <w:rStyle w:val="Hyperlink"/>
                <w:noProof/>
                <w:color w:val="0070C0"/>
              </w:rPr>
              <w:t>3.17</w:t>
            </w:r>
            <w:r w:rsidR="00A52E76" w:rsidRPr="00B73815">
              <w:rPr>
                <w:rFonts w:eastAsiaTheme="minorEastAsia"/>
                <w:noProof/>
                <w:color w:val="0070C0"/>
                <w:lang w:val="en-US"/>
              </w:rPr>
              <w:tab/>
            </w:r>
            <w:r w:rsidR="00A52E76" w:rsidRPr="00B73815">
              <w:rPr>
                <w:rStyle w:val="Hyperlink"/>
                <w:noProof/>
                <w:color w:val="0070C0"/>
              </w:rPr>
              <w:t>Aspecte de mediu (inclusiv aplicarea Directivei 2011/92/UE a Parlamentului European și a Consiliului). Aplicarea principiului  DNSH. Imunizarea la schimbările climatice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33</w:t>
            </w:r>
            <w:r w:rsidR="00A52E76" w:rsidRPr="00B73815">
              <w:rPr>
                <w:noProof/>
                <w:webHidden/>
                <w:color w:val="0070C0"/>
              </w:rPr>
              <w:fldChar w:fldCharType="end"/>
            </w:r>
          </w:hyperlink>
        </w:p>
        <w:p w14:paraId="12A68031" w14:textId="46D3A29B" w:rsidR="00A52E76" w:rsidRPr="00B73815" w:rsidRDefault="00000000">
          <w:pPr>
            <w:pStyle w:val="TOC2"/>
            <w:tabs>
              <w:tab w:val="left" w:pos="880"/>
              <w:tab w:val="right" w:leader="dot" w:pos="9396"/>
            </w:tabs>
            <w:rPr>
              <w:rFonts w:eastAsiaTheme="minorEastAsia"/>
              <w:noProof/>
              <w:color w:val="0070C0"/>
              <w:lang w:val="en-US"/>
            </w:rPr>
          </w:pPr>
          <w:hyperlink w:anchor="_Toc144131557" w:history="1">
            <w:r w:rsidR="00A52E76" w:rsidRPr="00B73815">
              <w:rPr>
                <w:rStyle w:val="Hyperlink"/>
                <w:noProof/>
                <w:color w:val="0070C0"/>
              </w:rPr>
              <w:t>3.18</w:t>
            </w:r>
            <w:r w:rsidR="00A52E76" w:rsidRPr="00B73815">
              <w:rPr>
                <w:rFonts w:eastAsiaTheme="minorEastAsia"/>
                <w:noProof/>
                <w:color w:val="0070C0"/>
                <w:lang w:val="en-US"/>
              </w:rPr>
              <w:tab/>
            </w:r>
            <w:r w:rsidR="00A52E76" w:rsidRPr="00B73815">
              <w:rPr>
                <w:rStyle w:val="Hyperlink"/>
                <w:noProof/>
                <w:color w:val="0070C0"/>
              </w:rPr>
              <w:t>Caracterul durabil al proiectului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_Toc144131557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36</w:t>
            </w:r>
            <w:r w:rsidR="00A52E76" w:rsidRPr="00B73815">
              <w:rPr>
                <w:noProof/>
                <w:webHidden/>
                <w:color w:val="0070C0"/>
              </w:rPr>
              <w:fldChar w:fldCharType="end"/>
            </w:r>
          </w:hyperlink>
        </w:p>
        <w:p w14:paraId="18908B0E" w14:textId="4011F245" w:rsidR="00A52E76" w:rsidRPr="00B73815" w:rsidRDefault="00000000">
          <w:pPr>
            <w:pStyle w:val="TOC2"/>
            <w:tabs>
              <w:tab w:val="left" w:pos="880"/>
              <w:tab w:val="right" w:leader="dot" w:pos="9396"/>
            </w:tabs>
            <w:rPr>
              <w:rFonts w:eastAsiaTheme="minorEastAsia"/>
              <w:noProof/>
              <w:color w:val="0070C0"/>
              <w:lang w:val="en-US"/>
            </w:rPr>
          </w:pPr>
          <w:hyperlink w:anchor="_Toc144131558" w:history="1">
            <w:r w:rsidR="00A52E76" w:rsidRPr="00B73815">
              <w:rPr>
                <w:rStyle w:val="Hyperlink"/>
                <w:noProof/>
                <w:color w:val="0070C0"/>
              </w:rPr>
              <w:t>3.19</w:t>
            </w:r>
            <w:r w:rsidR="00A52E76" w:rsidRPr="00B73815">
              <w:rPr>
                <w:rFonts w:eastAsiaTheme="minorEastAsia"/>
                <w:noProof/>
                <w:color w:val="0070C0"/>
                <w:lang w:val="en-US"/>
              </w:rPr>
              <w:tab/>
            </w:r>
            <w:r w:rsidR="00A52E76" w:rsidRPr="00B73815">
              <w:rPr>
                <w:rStyle w:val="Hyperlink"/>
                <w:noProof/>
                <w:color w:val="0070C0"/>
              </w:rPr>
              <w:t>Acțiuni menite să garanteze egalitatea de șanse, de gen, incluziunea și nediscriminarea</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_Toc144131558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37</w:t>
            </w:r>
            <w:r w:rsidR="00A52E76" w:rsidRPr="00B73815">
              <w:rPr>
                <w:noProof/>
                <w:webHidden/>
                <w:color w:val="0070C0"/>
              </w:rPr>
              <w:fldChar w:fldCharType="end"/>
            </w:r>
          </w:hyperlink>
        </w:p>
        <w:p w14:paraId="7C3354D9" w14:textId="0B88125E" w:rsidR="00A52E76" w:rsidRPr="00B73815" w:rsidRDefault="00000000">
          <w:pPr>
            <w:pStyle w:val="TOC2"/>
            <w:tabs>
              <w:tab w:val="left" w:pos="880"/>
              <w:tab w:val="right" w:leader="dot" w:pos="9396"/>
            </w:tabs>
            <w:rPr>
              <w:rFonts w:eastAsiaTheme="minorEastAsia"/>
              <w:noProof/>
              <w:color w:val="0070C0"/>
              <w:lang w:val="en-US"/>
            </w:rPr>
          </w:pPr>
          <w:hyperlink w:anchor="_Toc144131559" w:history="1">
            <w:r w:rsidR="00A52E76" w:rsidRPr="00B73815">
              <w:rPr>
                <w:rStyle w:val="Hyperlink"/>
                <w:noProof/>
                <w:color w:val="0070C0"/>
              </w:rPr>
              <w:t>3.20</w:t>
            </w:r>
            <w:r w:rsidR="00A52E76" w:rsidRPr="00B73815">
              <w:rPr>
                <w:rFonts w:eastAsiaTheme="minorEastAsia"/>
                <w:noProof/>
                <w:color w:val="0070C0"/>
                <w:lang w:val="en-US"/>
              </w:rPr>
              <w:tab/>
            </w:r>
            <w:r w:rsidR="00A52E76" w:rsidRPr="00B73815">
              <w:rPr>
                <w:rStyle w:val="Hyperlink"/>
                <w:noProof/>
                <w:color w:val="0070C0"/>
              </w:rPr>
              <w:t>Teme secundare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_Toc144131559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38</w:t>
            </w:r>
            <w:r w:rsidR="00A52E76" w:rsidRPr="00B73815">
              <w:rPr>
                <w:noProof/>
                <w:webHidden/>
                <w:color w:val="0070C0"/>
              </w:rPr>
              <w:fldChar w:fldCharType="end"/>
            </w:r>
          </w:hyperlink>
        </w:p>
        <w:p w14:paraId="584B14F2" w14:textId="7E3556B1" w:rsidR="00A52E76" w:rsidRPr="00B73815" w:rsidRDefault="00000000">
          <w:pPr>
            <w:pStyle w:val="TOC2"/>
            <w:tabs>
              <w:tab w:val="left" w:pos="880"/>
              <w:tab w:val="right" w:leader="dot" w:pos="9396"/>
            </w:tabs>
            <w:rPr>
              <w:rFonts w:eastAsiaTheme="minorEastAsia"/>
              <w:noProof/>
              <w:color w:val="0070C0"/>
              <w:lang w:val="en-US"/>
            </w:rPr>
          </w:pPr>
          <w:hyperlink w:anchor="_Toc144131560" w:history="1">
            <w:r w:rsidR="00A52E76" w:rsidRPr="00B73815">
              <w:rPr>
                <w:rStyle w:val="Hyperlink"/>
                <w:noProof/>
                <w:color w:val="0070C0"/>
              </w:rPr>
              <w:t>3.21</w:t>
            </w:r>
            <w:r w:rsidR="00A52E76" w:rsidRPr="00B73815">
              <w:rPr>
                <w:rFonts w:eastAsiaTheme="minorEastAsia"/>
                <w:noProof/>
                <w:color w:val="0070C0"/>
                <w:lang w:val="en-US"/>
              </w:rPr>
              <w:tab/>
            </w:r>
            <w:r w:rsidR="00A52E76" w:rsidRPr="00B73815">
              <w:rPr>
                <w:rStyle w:val="Hyperlink"/>
                <w:noProof/>
                <w:color w:val="0070C0"/>
              </w:rPr>
              <w:t>Informarea și vizibilitatea sprijinului din fonduri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_Toc144131560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38</w:t>
            </w:r>
            <w:r w:rsidR="00A52E76" w:rsidRPr="00B73815">
              <w:rPr>
                <w:noProof/>
                <w:webHidden/>
                <w:color w:val="0070C0"/>
              </w:rPr>
              <w:fldChar w:fldCharType="end"/>
            </w:r>
          </w:hyperlink>
        </w:p>
        <w:p w14:paraId="536F7B87" w14:textId="5F4BCD7E" w:rsidR="00A52E76" w:rsidRPr="00B73815" w:rsidRDefault="00000000">
          <w:pPr>
            <w:pStyle w:val="TOC1"/>
            <w:tabs>
              <w:tab w:val="left" w:pos="440"/>
              <w:tab w:val="right" w:leader="dot" w:pos="9396"/>
            </w:tabs>
            <w:rPr>
              <w:rFonts w:eastAsiaTheme="minorEastAsia"/>
              <w:noProof/>
              <w:color w:val="0070C0"/>
              <w:lang w:val="en-US"/>
            </w:rPr>
          </w:pPr>
          <w:hyperlink w:anchor="_Toc144131561" w:history="1">
            <w:r w:rsidR="00A52E76" w:rsidRPr="00B73815">
              <w:rPr>
                <w:rStyle w:val="Hyperlink"/>
                <w:b/>
                <w:noProof/>
                <w:color w:val="0070C0"/>
              </w:rPr>
              <w:t>4.</w:t>
            </w:r>
            <w:r w:rsidR="00A52E76" w:rsidRPr="00B73815">
              <w:rPr>
                <w:rFonts w:eastAsiaTheme="minorEastAsia"/>
                <w:noProof/>
                <w:color w:val="0070C0"/>
                <w:lang w:val="en-US"/>
              </w:rPr>
              <w:tab/>
            </w:r>
            <w:r w:rsidR="00A52E76" w:rsidRPr="00B73815">
              <w:rPr>
                <w:rStyle w:val="Hyperlink"/>
                <w:b/>
                <w:i/>
                <w:noProof/>
                <w:color w:val="0070C0"/>
              </w:rPr>
              <w:t>INFORMAȚII</w:t>
            </w:r>
            <w:r w:rsidR="00A52E76" w:rsidRPr="00B73815">
              <w:rPr>
                <w:rStyle w:val="Hyperlink"/>
                <w:b/>
                <w:noProof/>
                <w:color w:val="0070C0"/>
              </w:rPr>
              <w:t xml:space="preserve"> ADMINISTRATIVE DESPRE APELUL DE PROIECTE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38</w:t>
            </w:r>
            <w:r w:rsidR="00A52E76" w:rsidRPr="00B73815">
              <w:rPr>
                <w:noProof/>
                <w:webHidden/>
                <w:color w:val="0070C0"/>
              </w:rPr>
              <w:fldChar w:fldCharType="end"/>
            </w:r>
          </w:hyperlink>
        </w:p>
        <w:p w14:paraId="76E2CE4B" w14:textId="7A174B16" w:rsidR="00A52E76" w:rsidRPr="00B73815" w:rsidRDefault="00000000">
          <w:pPr>
            <w:pStyle w:val="TOC2"/>
            <w:tabs>
              <w:tab w:val="left" w:pos="880"/>
              <w:tab w:val="right" w:leader="dot" w:pos="9396"/>
            </w:tabs>
            <w:rPr>
              <w:rFonts w:eastAsiaTheme="minorEastAsia"/>
              <w:noProof/>
              <w:color w:val="0070C0"/>
              <w:lang w:val="en-US"/>
            </w:rPr>
          </w:pPr>
          <w:hyperlink w:anchor="_Toc144131562" w:history="1">
            <w:r w:rsidR="00A52E76" w:rsidRPr="00B73815">
              <w:rPr>
                <w:rStyle w:val="Hyperlink"/>
                <w:noProof/>
                <w:color w:val="0070C0"/>
              </w:rPr>
              <w:t>4.1</w:t>
            </w:r>
            <w:r w:rsidR="00A52E76" w:rsidRPr="00B73815">
              <w:rPr>
                <w:rFonts w:eastAsiaTheme="minorEastAsia"/>
                <w:noProof/>
                <w:color w:val="0070C0"/>
                <w:lang w:val="en-US"/>
              </w:rPr>
              <w:tab/>
            </w:r>
            <w:r w:rsidR="00A52E76" w:rsidRPr="00B73815">
              <w:rPr>
                <w:rStyle w:val="Hyperlink"/>
                <w:noProof/>
                <w:color w:val="0070C0"/>
              </w:rPr>
              <w:t>Data deschiderii apelului de proiecte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38</w:t>
            </w:r>
            <w:r w:rsidR="00A52E76" w:rsidRPr="00B73815">
              <w:rPr>
                <w:noProof/>
                <w:webHidden/>
                <w:color w:val="0070C0"/>
              </w:rPr>
              <w:fldChar w:fldCharType="end"/>
            </w:r>
          </w:hyperlink>
        </w:p>
        <w:p w14:paraId="761114CB" w14:textId="6AA895E8" w:rsidR="00A52E76" w:rsidRPr="00B73815" w:rsidRDefault="00000000">
          <w:pPr>
            <w:pStyle w:val="TOC2"/>
            <w:tabs>
              <w:tab w:val="left" w:pos="880"/>
              <w:tab w:val="right" w:leader="dot" w:pos="9396"/>
            </w:tabs>
            <w:rPr>
              <w:rFonts w:eastAsiaTheme="minorEastAsia"/>
              <w:noProof/>
              <w:color w:val="0070C0"/>
              <w:lang w:val="en-US"/>
            </w:rPr>
          </w:pPr>
          <w:hyperlink w:anchor="_Toc144131563" w:history="1">
            <w:r w:rsidR="00A52E76" w:rsidRPr="00B73815">
              <w:rPr>
                <w:rStyle w:val="Hyperlink"/>
                <w:noProof/>
                <w:color w:val="0070C0"/>
              </w:rPr>
              <w:t>4.2</w:t>
            </w:r>
            <w:r w:rsidR="00A52E76" w:rsidRPr="00B73815">
              <w:rPr>
                <w:rFonts w:eastAsiaTheme="minorEastAsia"/>
                <w:noProof/>
                <w:color w:val="0070C0"/>
                <w:lang w:val="en-US"/>
              </w:rPr>
              <w:tab/>
            </w:r>
            <w:r w:rsidR="00A52E76" w:rsidRPr="00B73815">
              <w:rPr>
                <w:rStyle w:val="Hyperlink"/>
                <w:noProof/>
                <w:color w:val="0070C0"/>
              </w:rPr>
              <w:t>Perioada de pregătire a proiectelor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38</w:t>
            </w:r>
            <w:r w:rsidR="00A52E76" w:rsidRPr="00B73815">
              <w:rPr>
                <w:noProof/>
                <w:webHidden/>
                <w:color w:val="0070C0"/>
              </w:rPr>
              <w:fldChar w:fldCharType="end"/>
            </w:r>
          </w:hyperlink>
        </w:p>
        <w:p w14:paraId="0857B233" w14:textId="608BDC7E" w:rsidR="00A52E76" w:rsidRPr="00B73815" w:rsidRDefault="00000000">
          <w:pPr>
            <w:pStyle w:val="TOC2"/>
            <w:tabs>
              <w:tab w:val="left" w:pos="880"/>
              <w:tab w:val="right" w:leader="dot" w:pos="9396"/>
            </w:tabs>
            <w:rPr>
              <w:rFonts w:eastAsiaTheme="minorEastAsia"/>
              <w:noProof/>
              <w:color w:val="0070C0"/>
              <w:lang w:val="en-US"/>
            </w:rPr>
          </w:pPr>
          <w:hyperlink w:anchor="_Toc144131564" w:history="1">
            <w:r w:rsidR="00A52E76" w:rsidRPr="00B73815">
              <w:rPr>
                <w:rStyle w:val="Hyperlink"/>
                <w:noProof/>
                <w:color w:val="0070C0"/>
              </w:rPr>
              <w:t>4.3</w:t>
            </w:r>
            <w:r w:rsidR="00A52E76" w:rsidRPr="00B73815">
              <w:rPr>
                <w:rFonts w:eastAsiaTheme="minorEastAsia"/>
                <w:noProof/>
                <w:color w:val="0070C0"/>
                <w:lang w:val="en-US"/>
              </w:rPr>
              <w:tab/>
            </w:r>
            <w:r w:rsidR="00A52E76" w:rsidRPr="00B73815">
              <w:rPr>
                <w:rStyle w:val="Hyperlink"/>
                <w:noProof/>
                <w:color w:val="0070C0"/>
              </w:rPr>
              <w:t>Perioada de depunere a proiectelor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39</w:t>
            </w:r>
            <w:r w:rsidR="00A52E76" w:rsidRPr="00B73815">
              <w:rPr>
                <w:noProof/>
                <w:webHidden/>
                <w:color w:val="0070C0"/>
              </w:rPr>
              <w:fldChar w:fldCharType="end"/>
            </w:r>
          </w:hyperlink>
        </w:p>
        <w:p w14:paraId="275C0B25" w14:textId="7096A73C" w:rsidR="00A52E76" w:rsidRPr="00B73815" w:rsidRDefault="00000000">
          <w:pPr>
            <w:pStyle w:val="TOC2"/>
            <w:tabs>
              <w:tab w:val="left" w:pos="880"/>
              <w:tab w:val="right" w:leader="dot" w:pos="9396"/>
            </w:tabs>
            <w:rPr>
              <w:rFonts w:eastAsiaTheme="minorEastAsia"/>
              <w:noProof/>
              <w:color w:val="0070C0"/>
              <w:lang w:val="en-US"/>
            </w:rPr>
          </w:pPr>
          <w:hyperlink w:anchor="_Toc144131565" w:history="1">
            <w:r w:rsidR="00A52E76" w:rsidRPr="00B73815">
              <w:rPr>
                <w:rStyle w:val="Hyperlink"/>
                <w:noProof/>
                <w:color w:val="0070C0"/>
              </w:rPr>
              <w:t>4.4</w:t>
            </w:r>
            <w:r w:rsidR="00A52E76" w:rsidRPr="00B73815">
              <w:rPr>
                <w:rFonts w:eastAsiaTheme="minorEastAsia"/>
                <w:noProof/>
                <w:color w:val="0070C0"/>
                <w:lang w:val="en-US"/>
              </w:rPr>
              <w:tab/>
            </w:r>
            <w:r w:rsidR="00A52E76" w:rsidRPr="00B73815">
              <w:rPr>
                <w:rStyle w:val="Hyperlink"/>
                <w:noProof/>
                <w:color w:val="0070C0"/>
              </w:rPr>
              <w:t>Modalitatea de depunere a proiectelor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39</w:t>
            </w:r>
            <w:r w:rsidR="00A52E76" w:rsidRPr="00B73815">
              <w:rPr>
                <w:noProof/>
                <w:webHidden/>
                <w:color w:val="0070C0"/>
              </w:rPr>
              <w:fldChar w:fldCharType="end"/>
            </w:r>
          </w:hyperlink>
        </w:p>
        <w:p w14:paraId="11246243" w14:textId="5E9AA45A" w:rsidR="00A52E76" w:rsidRPr="00B73815" w:rsidRDefault="00000000">
          <w:pPr>
            <w:pStyle w:val="TOC1"/>
            <w:tabs>
              <w:tab w:val="left" w:pos="440"/>
              <w:tab w:val="right" w:leader="dot" w:pos="9396"/>
            </w:tabs>
            <w:rPr>
              <w:rFonts w:eastAsiaTheme="minorEastAsia"/>
              <w:noProof/>
              <w:color w:val="0070C0"/>
              <w:lang w:val="en-US"/>
            </w:rPr>
          </w:pPr>
          <w:hyperlink w:anchor="_Toc144131566" w:history="1">
            <w:r w:rsidR="00A52E76" w:rsidRPr="00B73815">
              <w:rPr>
                <w:rStyle w:val="Hyperlink"/>
                <w:b/>
                <w:noProof/>
                <w:color w:val="0070C0"/>
              </w:rPr>
              <w:t>5.</w:t>
            </w:r>
            <w:r w:rsidR="00A52E76" w:rsidRPr="00B73815">
              <w:rPr>
                <w:rFonts w:eastAsiaTheme="minorEastAsia"/>
                <w:noProof/>
                <w:color w:val="0070C0"/>
                <w:lang w:val="en-US"/>
              </w:rPr>
              <w:tab/>
            </w:r>
            <w:r w:rsidR="00A52E76" w:rsidRPr="00B73815">
              <w:rPr>
                <w:rStyle w:val="Hyperlink"/>
                <w:b/>
                <w:i/>
                <w:noProof/>
                <w:color w:val="0070C0"/>
              </w:rPr>
              <w:t>CONDIȚII DE  ELIGIBILITATE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40</w:t>
            </w:r>
            <w:r w:rsidR="00A52E76" w:rsidRPr="00B73815">
              <w:rPr>
                <w:noProof/>
                <w:webHidden/>
                <w:color w:val="0070C0"/>
              </w:rPr>
              <w:fldChar w:fldCharType="end"/>
            </w:r>
          </w:hyperlink>
        </w:p>
        <w:p w14:paraId="3BDA5352" w14:textId="6D9FFEC3" w:rsidR="00A52E76" w:rsidRPr="00B73815" w:rsidRDefault="00000000">
          <w:pPr>
            <w:pStyle w:val="TOC2"/>
            <w:tabs>
              <w:tab w:val="left" w:pos="880"/>
              <w:tab w:val="right" w:leader="dot" w:pos="9396"/>
            </w:tabs>
            <w:rPr>
              <w:rFonts w:eastAsiaTheme="minorEastAsia"/>
              <w:noProof/>
              <w:color w:val="0070C0"/>
              <w:lang w:val="en-US"/>
            </w:rPr>
          </w:pPr>
          <w:hyperlink w:anchor="_Toc144131567" w:history="1">
            <w:r w:rsidR="00A52E76" w:rsidRPr="00B73815">
              <w:rPr>
                <w:rStyle w:val="Hyperlink"/>
                <w:noProof/>
                <w:color w:val="0070C0"/>
              </w:rPr>
              <w:t>5.1</w:t>
            </w:r>
            <w:r w:rsidR="00A52E76" w:rsidRPr="00B73815">
              <w:rPr>
                <w:rFonts w:eastAsiaTheme="minorEastAsia"/>
                <w:noProof/>
                <w:color w:val="0070C0"/>
                <w:lang w:val="en-US"/>
              </w:rPr>
              <w:tab/>
            </w:r>
            <w:r w:rsidR="00A52E76" w:rsidRPr="00B73815">
              <w:rPr>
                <w:rStyle w:val="Hyperlink"/>
                <w:noProof/>
                <w:color w:val="0070C0"/>
              </w:rPr>
              <w:t>Eligibilitatea solicitanților și partenerilor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_Toc144131567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40</w:t>
            </w:r>
            <w:r w:rsidR="00A52E76" w:rsidRPr="00B73815">
              <w:rPr>
                <w:noProof/>
                <w:webHidden/>
                <w:color w:val="0070C0"/>
              </w:rPr>
              <w:fldChar w:fldCharType="end"/>
            </w:r>
          </w:hyperlink>
        </w:p>
        <w:p w14:paraId="41BB465B" w14:textId="2DFD7886" w:rsidR="00A52E76" w:rsidRPr="00B73815" w:rsidRDefault="00000000">
          <w:pPr>
            <w:pStyle w:val="TOC3"/>
            <w:tabs>
              <w:tab w:val="right" w:leader="dot" w:pos="9396"/>
            </w:tabs>
            <w:rPr>
              <w:rFonts w:eastAsiaTheme="minorEastAsia"/>
              <w:noProof/>
              <w:color w:val="0070C0"/>
              <w:lang w:val="en-US"/>
            </w:rPr>
          </w:pPr>
          <w:hyperlink w:anchor="_Toc144131568" w:history="1">
            <w:r w:rsidR="00A52E76" w:rsidRPr="00B73815">
              <w:rPr>
                <w:rStyle w:val="Hyperlink"/>
                <w:rFonts w:ascii="Trebuchet MS" w:hAnsi="Trebuchet MS"/>
                <w:noProof/>
                <w:color w:val="0070C0"/>
              </w:rPr>
              <w:t>5.1.1 Cerințe privind elibigilitatea solicitanților și partenerilor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_Toc144131568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40</w:t>
            </w:r>
            <w:r w:rsidR="00A52E76" w:rsidRPr="00B73815">
              <w:rPr>
                <w:noProof/>
                <w:webHidden/>
                <w:color w:val="0070C0"/>
              </w:rPr>
              <w:fldChar w:fldCharType="end"/>
            </w:r>
          </w:hyperlink>
        </w:p>
        <w:p w14:paraId="4886FB88" w14:textId="700585EB" w:rsidR="00A52E76" w:rsidRPr="00B73815" w:rsidRDefault="00000000">
          <w:pPr>
            <w:pStyle w:val="TOC3"/>
            <w:tabs>
              <w:tab w:val="right" w:leader="dot" w:pos="9396"/>
            </w:tabs>
            <w:rPr>
              <w:rFonts w:eastAsiaTheme="minorEastAsia"/>
              <w:noProof/>
              <w:color w:val="0070C0"/>
              <w:lang w:val="en-US"/>
            </w:rPr>
          </w:pPr>
          <w:hyperlink w:anchor="_Toc144131569" w:history="1">
            <w:r w:rsidR="00A52E76" w:rsidRPr="00B73815">
              <w:rPr>
                <w:rStyle w:val="Hyperlink"/>
                <w:rFonts w:ascii="Trebuchet MS" w:hAnsi="Trebuchet MS"/>
                <w:noProof/>
                <w:color w:val="0070C0"/>
              </w:rPr>
              <w:t>5.1.2 Categorii de solicitanți eligibili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_Toc144131569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44</w:t>
            </w:r>
            <w:r w:rsidR="00A52E76" w:rsidRPr="00B73815">
              <w:rPr>
                <w:noProof/>
                <w:webHidden/>
                <w:color w:val="0070C0"/>
              </w:rPr>
              <w:fldChar w:fldCharType="end"/>
            </w:r>
          </w:hyperlink>
        </w:p>
        <w:p w14:paraId="7D6C6E83" w14:textId="1EEF6F06" w:rsidR="00A52E76" w:rsidRPr="00B73815" w:rsidRDefault="00000000">
          <w:pPr>
            <w:pStyle w:val="TOC3"/>
            <w:tabs>
              <w:tab w:val="right" w:leader="dot" w:pos="9396"/>
            </w:tabs>
            <w:rPr>
              <w:rFonts w:eastAsiaTheme="minorEastAsia"/>
              <w:noProof/>
              <w:color w:val="0070C0"/>
              <w:lang w:val="en-US"/>
            </w:rPr>
          </w:pPr>
          <w:hyperlink w:anchor="_Toc144131570" w:history="1">
            <w:r w:rsidR="00A52E76" w:rsidRPr="00B73815">
              <w:rPr>
                <w:rStyle w:val="Hyperlink"/>
                <w:rFonts w:ascii="Trebuchet MS" w:hAnsi="Trebuchet MS"/>
                <w:noProof/>
                <w:color w:val="0070C0"/>
              </w:rPr>
              <w:t>5.1.3 Categorii de parteneri eligibili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_Toc144131570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44</w:t>
            </w:r>
            <w:r w:rsidR="00A52E76" w:rsidRPr="00B73815">
              <w:rPr>
                <w:noProof/>
                <w:webHidden/>
                <w:color w:val="0070C0"/>
              </w:rPr>
              <w:fldChar w:fldCharType="end"/>
            </w:r>
          </w:hyperlink>
        </w:p>
        <w:p w14:paraId="43D89D30" w14:textId="62830D53" w:rsidR="00A52E76" w:rsidRPr="00B73815" w:rsidRDefault="00000000">
          <w:pPr>
            <w:pStyle w:val="TOC3"/>
            <w:tabs>
              <w:tab w:val="right" w:leader="dot" w:pos="9396"/>
            </w:tabs>
            <w:rPr>
              <w:rFonts w:eastAsiaTheme="minorEastAsia"/>
              <w:noProof/>
              <w:color w:val="0070C0"/>
              <w:lang w:val="en-US"/>
            </w:rPr>
          </w:pPr>
          <w:hyperlink w:anchor="_Toc144131571" w:history="1">
            <w:r w:rsidR="00A52E76" w:rsidRPr="00B73815">
              <w:rPr>
                <w:rStyle w:val="Hyperlink"/>
                <w:rFonts w:ascii="Trebuchet MS" w:hAnsi="Trebuchet MS"/>
                <w:noProof/>
                <w:color w:val="0070C0"/>
              </w:rPr>
              <w:t>5.1.4 Reguli și cerințe privind parteneriatul</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45</w:t>
            </w:r>
            <w:r w:rsidR="00A52E76" w:rsidRPr="00B73815">
              <w:rPr>
                <w:noProof/>
                <w:webHidden/>
                <w:color w:val="0070C0"/>
              </w:rPr>
              <w:fldChar w:fldCharType="end"/>
            </w:r>
          </w:hyperlink>
        </w:p>
        <w:p w14:paraId="68130F2E" w14:textId="58A30251" w:rsidR="00A52E76" w:rsidRPr="00B73815" w:rsidRDefault="00000000">
          <w:pPr>
            <w:pStyle w:val="TOC2"/>
            <w:tabs>
              <w:tab w:val="left" w:pos="880"/>
              <w:tab w:val="right" w:leader="dot" w:pos="9396"/>
            </w:tabs>
            <w:rPr>
              <w:rFonts w:eastAsiaTheme="minorEastAsia"/>
              <w:noProof/>
              <w:color w:val="0070C0"/>
              <w:lang w:val="en-US"/>
            </w:rPr>
          </w:pPr>
          <w:hyperlink w:anchor="_Toc144131572" w:history="1">
            <w:r w:rsidR="00A52E76" w:rsidRPr="00B73815">
              <w:rPr>
                <w:rStyle w:val="Hyperlink"/>
                <w:noProof/>
                <w:color w:val="0070C0"/>
              </w:rPr>
              <w:t>5.2</w:t>
            </w:r>
            <w:r w:rsidR="00A52E76" w:rsidRPr="00B73815">
              <w:rPr>
                <w:rFonts w:eastAsiaTheme="minorEastAsia"/>
                <w:noProof/>
                <w:color w:val="0070C0"/>
                <w:lang w:val="en-US"/>
              </w:rPr>
              <w:tab/>
            </w:r>
            <w:r w:rsidR="00A52E76" w:rsidRPr="00B73815">
              <w:rPr>
                <w:rStyle w:val="Hyperlink"/>
                <w:noProof/>
                <w:color w:val="0070C0"/>
              </w:rPr>
              <w:t>Eligibilitatea activităților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45</w:t>
            </w:r>
            <w:r w:rsidR="00A52E76" w:rsidRPr="00B73815">
              <w:rPr>
                <w:noProof/>
                <w:webHidden/>
                <w:color w:val="0070C0"/>
              </w:rPr>
              <w:fldChar w:fldCharType="end"/>
            </w:r>
          </w:hyperlink>
        </w:p>
        <w:p w14:paraId="3E3A4242" w14:textId="009CBD1D" w:rsidR="00A52E76" w:rsidRPr="00B73815" w:rsidRDefault="00000000">
          <w:pPr>
            <w:pStyle w:val="TOC3"/>
            <w:tabs>
              <w:tab w:val="right" w:leader="dot" w:pos="9396"/>
            </w:tabs>
            <w:rPr>
              <w:rFonts w:eastAsiaTheme="minorEastAsia"/>
              <w:noProof/>
              <w:color w:val="0070C0"/>
              <w:lang w:val="en-US"/>
            </w:rPr>
          </w:pPr>
          <w:hyperlink w:anchor="_Toc144131573" w:history="1">
            <w:r w:rsidR="00A52E76" w:rsidRPr="00B73815">
              <w:rPr>
                <w:rStyle w:val="Hyperlink"/>
                <w:rFonts w:ascii="Trebuchet MS" w:hAnsi="Trebuchet MS"/>
                <w:noProof/>
                <w:color w:val="0070C0"/>
              </w:rPr>
              <w:t>5.2.1 Cerințe generale privind elibigilitatea activităților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45</w:t>
            </w:r>
            <w:r w:rsidR="00A52E76" w:rsidRPr="00B73815">
              <w:rPr>
                <w:noProof/>
                <w:webHidden/>
                <w:color w:val="0070C0"/>
              </w:rPr>
              <w:fldChar w:fldCharType="end"/>
            </w:r>
          </w:hyperlink>
        </w:p>
        <w:p w14:paraId="5C0CC30E" w14:textId="180FB34A" w:rsidR="00A52E76" w:rsidRPr="00B73815" w:rsidRDefault="00000000">
          <w:pPr>
            <w:pStyle w:val="TOC3"/>
            <w:tabs>
              <w:tab w:val="right" w:leader="dot" w:pos="9396"/>
            </w:tabs>
            <w:rPr>
              <w:rFonts w:eastAsiaTheme="minorEastAsia"/>
              <w:noProof/>
              <w:color w:val="0070C0"/>
              <w:lang w:val="en-US"/>
            </w:rPr>
          </w:pPr>
          <w:hyperlink w:anchor="_Toc144131574" w:history="1">
            <w:r w:rsidR="00A52E76" w:rsidRPr="00B73815">
              <w:rPr>
                <w:rStyle w:val="Hyperlink"/>
                <w:rFonts w:ascii="Trebuchet MS" w:hAnsi="Trebuchet MS"/>
                <w:noProof/>
                <w:color w:val="0070C0"/>
              </w:rPr>
              <w:t>5.2.2 Activități eligibile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46</w:t>
            </w:r>
            <w:r w:rsidR="00A52E76" w:rsidRPr="00B73815">
              <w:rPr>
                <w:noProof/>
                <w:webHidden/>
                <w:color w:val="0070C0"/>
              </w:rPr>
              <w:fldChar w:fldCharType="end"/>
            </w:r>
          </w:hyperlink>
        </w:p>
        <w:p w14:paraId="70A3CB32" w14:textId="2D5DE8BD" w:rsidR="00A52E76" w:rsidRPr="00B73815" w:rsidRDefault="00000000">
          <w:pPr>
            <w:pStyle w:val="TOC3"/>
            <w:tabs>
              <w:tab w:val="right" w:leader="dot" w:pos="9396"/>
            </w:tabs>
            <w:rPr>
              <w:rFonts w:eastAsiaTheme="minorEastAsia"/>
              <w:noProof/>
              <w:color w:val="0070C0"/>
              <w:lang w:val="en-US"/>
            </w:rPr>
          </w:pPr>
          <w:hyperlink w:anchor="_Toc144131575" w:history="1">
            <w:r w:rsidR="00A52E76" w:rsidRPr="00B73815">
              <w:rPr>
                <w:rStyle w:val="Hyperlink"/>
                <w:rFonts w:ascii="Trebuchet MS" w:hAnsi="Trebuchet MS"/>
                <w:noProof/>
                <w:color w:val="0070C0"/>
              </w:rPr>
              <w:t>5.2.3 Activitatea de bază</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46</w:t>
            </w:r>
            <w:r w:rsidR="00A52E76" w:rsidRPr="00B73815">
              <w:rPr>
                <w:noProof/>
                <w:webHidden/>
                <w:color w:val="0070C0"/>
              </w:rPr>
              <w:fldChar w:fldCharType="end"/>
            </w:r>
          </w:hyperlink>
        </w:p>
        <w:p w14:paraId="56B73892" w14:textId="06B66B40" w:rsidR="00A52E76" w:rsidRPr="00B73815" w:rsidRDefault="00000000">
          <w:pPr>
            <w:pStyle w:val="TOC3"/>
            <w:tabs>
              <w:tab w:val="right" w:leader="dot" w:pos="9396"/>
            </w:tabs>
            <w:rPr>
              <w:rFonts w:eastAsiaTheme="minorEastAsia"/>
              <w:noProof/>
              <w:color w:val="0070C0"/>
              <w:lang w:val="en-US"/>
            </w:rPr>
          </w:pPr>
          <w:hyperlink w:anchor="_Toc144131576" w:history="1">
            <w:r w:rsidR="00A52E76" w:rsidRPr="00B73815">
              <w:rPr>
                <w:rStyle w:val="Hyperlink"/>
                <w:rFonts w:ascii="Trebuchet MS" w:hAnsi="Trebuchet MS"/>
                <w:noProof/>
                <w:color w:val="0070C0"/>
              </w:rPr>
              <w:t>5.2.4 Activități neeligibile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47</w:t>
            </w:r>
            <w:r w:rsidR="00A52E76" w:rsidRPr="00B73815">
              <w:rPr>
                <w:noProof/>
                <w:webHidden/>
                <w:color w:val="0070C0"/>
              </w:rPr>
              <w:fldChar w:fldCharType="end"/>
            </w:r>
          </w:hyperlink>
        </w:p>
        <w:p w14:paraId="4E02192C" w14:textId="1F3D2425" w:rsidR="00A52E76" w:rsidRPr="00B73815" w:rsidRDefault="00000000">
          <w:pPr>
            <w:pStyle w:val="TOC2"/>
            <w:tabs>
              <w:tab w:val="left" w:pos="880"/>
              <w:tab w:val="right" w:leader="dot" w:pos="9396"/>
            </w:tabs>
            <w:rPr>
              <w:rFonts w:eastAsiaTheme="minorEastAsia"/>
              <w:noProof/>
              <w:color w:val="0070C0"/>
              <w:lang w:val="en-US"/>
            </w:rPr>
          </w:pPr>
          <w:hyperlink w:anchor="_Toc144131577" w:history="1">
            <w:r w:rsidR="00A52E76" w:rsidRPr="00B73815">
              <w:rPr>
                <w:rStyle w:val="Hyperlink"/>
                <w:noProof/>
                <w:color w:val="0070C0"/>
              </w:rPr>
              <w:t>5.3</w:t>
            </w:r>
            <w:r w:rsidR="00A52E76" w:rsidRPr="00B73815">
              <w:rPr>
                <w:rFonts w:eastAsiaTheme="minorEastAsia"/>
                <w:noProof/>
                <w:color w:val="0070C0"/>
                <w:lang w:val="en-US"/>
              </w:rPr>
              <w:tab/>
            </w:r>
            <w:r w:rsidR="00A52E76" w:rsidRPr="00B73815">
              <w:rPr>
                <w:rStyle w:val="Hyperlink"/>
                <w:noProof/>
                <w:color w:val="0070C0"/>
              </w:rPr>
              <w:t>Eligibilitatea cheltuielilor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_Toc144131577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47</w:t>
            </w:r>
            <w:r w:rsidR="00A52E76" w:rsidRPr="00B73815">
              <w:rPr>
                <w:noProof/>
                <w:webHidden/>
                <w:color w:val="0070C0"/>
              </w:rPr>
              <w:fldChar w:fldCharType="end"/>
            </w:r>
          </w:hyperlink>
        </w:p>
        <w:p w14:paraId="418C888C" w14:textId="07A06FE1" w:rsidR="00A52E76" w:rsidRPr="00B73815" w:rsidRDefault="00000000">
          <w:pPr>
            <w:pStyle w:val="TOC3"/>
            <w:tabs>
              <w:tab w:val="right" w:leader="dot" w:pos="9396"/>
            </w:tabs>
            <w:rPr>
              <w:rFonts w:eastAsiaTheme="minorEastAsia"/>
              <w:noProof/>
              <w:color w:val="0070C0"/>
              <w:lang w:val="en-US"/>
            </w:rPr>
          </w:pPr>
          <w:hyperlink w:anchor="_Toc144131578" w:history="1">
            <w:r w:rsidR="00A52E76" w:rsidRPr="00B73815">
              <w:rPr>
                <w:rStyle w:val="Hyperlink"/>
                <w:rFonts w:ascii="Trebuchet MS" w:hAnsi="Trebuchet MS"/>
                <w:noProof/>
                <w:color w:val="0070C0"/>
              </w:rPr>
              <w:t>5.3.1 Baza legală pentru stabilirea eligibilității cheltuielilor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_Toc144131578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47</w:t>
            </w:r>
            <w:r w:rsidR="00A52E76" w:rsidRPr="00B73815">
              <w:rPr>
                <w:noProof/>
                <w:webHidden/>
                <w:color w:val="0070C0"/>
              </w:rPr>
              <w:fldChar w:fldCharType="end"/>
            </w:r>
          </w:hyperlink>
        </w:p>
        <w:p w14:paraId="475F3B59" w14:textId="30F0D10F" w:rsidR="00A52E76" w:rsidRPr="00B73815" w:rsidRDefault="00000000">
          <w:pPr>
            <w:pStyle w:val="TOC3"/>
            <w:tabs>
              <w:tab w:val="right" w:leader="dot" w:pos="9396"/>
            </w:tabs>
            <w:rPr>
              <w:rFonts w:eastAsiaTheme="minorEastAsia"/>
              <w:noProof/>
              <w:color w:val="0070C0"/>
              <w:lang w:val="en-US"/>
            </w:rPr>
          </w:pPr>
          <w:hyperlink w:anchor="_Toc144131579" w:history="1">
            <w:r w:rsidR="00A52E76" w:rsidRPr="00B73815">
              <w:rPr>
                <w:rStyle w:val="Hyperlink"/>
                <w:rFonts w:ascii="Trebuchet MS" w:hAnsi="Trebuchet MS"/>
                <w:noProof/>
                <w:color w:val="0070C0"/>
              </w:rPr>
              <w:t>5.3.2 Categorii și plafoane de cheltuieli eligibile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_Toc144131579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48</w:t>
            </w:r>
            <w:r w:rsidR="00A52E76" w:rsidRPr="00B73815">
              <w:rPr>
                <w:noProof/>
                <w:webHidden/>
                <w:color w:val="0070C0"/>
              </w:rPr>
              <w:fldChar w:fldCharType="end"/>
            </w:r>
          </w:hyperlink>
        </w:p>
        <w:p w14:paraId="2B74B307" w14:textId="21910521" w:rsidR="00A52E76" w:rsidRPr="00B73815" w:rsidRDefault="00000000">
          <w:pPr>
            <w:pStyle w:val="TOC3"/>
            <w:tabs>
              <w:tab w:val="right" w:leader="dot" w:pos="9396"/>
            </w:tabs>
            <w:rPr>
              <w:rFonts w:eastAsiaTheme="minorEastAsia"/>
              <w:noProof/>
              <w:color w:val="0070C0"/>
              <w:lang w:val="en-US"/>
            </w:rPr>
          </w:pPr>
          <w:hyperlink w:anchor="_Toc144131580" w:history="1">
            <w:r w:rsidR="00A52E76" w:rsidRPr="00B73815">
              <w:rPr>
                <w:rStyle w:val="Hyperlink"/>
                <w:rFonts w:ascii="Trebuchet MS" w:hAnsi="Trebuchet MS"/>
                <w:noProof/>
                <w:color w:val="0070C0"/>
              </w:rPr>
              <w:t>5.3.3 Categorii de cheltuieli neeligibile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_Toc144131580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55</w:t>
            </w:r>
            <w:r w:rsidR="00A52E76" w:rsidRPr="00B73815">
              <w:rPr>
                <w:noProof/>
                <w:webHidden/>
                <w:color w:val="0070C0"/>
              </w:rPr>
              <w:fldChar w:fldCharType="end"/>
            </w:r>
          </w:hyperlink>
        </w:p>
        <w:p w14:paraId="3704EA63" w14:textId="537E888F" w:rsidR="00A52E76" w:rsidRPr="00B73815" w:rsidRDefault="00000000">
          <w:pPr>
            <w:pStyle w:val="TOC3"/>
            <w:tabs>
              <w:tab w:val="right" w:leader="dot" w:pos="9396"/>
            </w:tabs>
            <w:rPr>
              <w:rFonts w:eastAsiaTheme="minorEastAsia"/>
              <w:noProof/>
              <w:color w:val="0070C0"/>
              <w:lang w:val="en-US"/>
            </w:rPr>
          </w:pPr>
          <w:hyperlink w:anchor="_Toc144131581" w:history="1">
            <w:r w:rsidR="00A52E76" w:rsidRPr="00B73815">
              <w:rPr>
                <w:rStyle w:val="Hyperlink"/>
                <w:rFonts w:ascii="Trebuchet MS" w:hAnsi="Trebuchet MS"/>
                <w:noProof/>
                <w:color w:val="0070C0"/>
              </w:rPr>
              <w:t>5.3.4 Opțiuni de costuri simplificate. Costuri directe și costuri indirecte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55</w:t>
            </w:r>
            <w:r w:rsidR="00A52E76" w:rsidRPr="00B73815">
              <w:rPr>
                <w:noProof/>
                <w:webHidden/>
                <w:color w:val="0070C0"/>
              </w:rPr>
              <w:fldChar w:fldCharType="end"/>
            </w:r>
          </w:hyperlink>
        </w:p>
        <w:p w14:paraId="52A09F72" w14:textId="3849B5AC" w:rsidR="00A52E76" w:rsidRPr="00B73815" w:rsidRDefault="00000000">
          <w:pPr>
            <w:pStyle w:val="TOC3"/>
            <w:tabs>
              <w:tab w:val="right" w:leader="dot" w:pos="9396"/>
            </w:tabs>
            <w:rPr>
              <w:rFonts w:eastAsiaTheme="minorEastAsia"/>
              <w:noProof/>
              <w:color w:val="0070C0"/>
              <w:lang w:val="en-US"/>
            </w:rPr>
          </w:pPr>
          <w:hyperlink w:anchor="_Toc144131582" w:history="1">
            <w:r w:rsidR="00A52E76" w:rsidRPr="00B73815">
              <w:rPr>
                <w:rStyle w:val="Hyperlink"/>
                <w:rFonts w:ascii="Trebuchet MS" w:hAnsi="Trebuchet MS"/>
                <w:noProof/>
                <w:color w:val="0070C0"/>
              </w:rPr>
              <w:t>5.3.5 Opțiuni de costuri simplificate. Costuri unitare/sume forfetare și rate forfetare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56</w:t>
            </w:r>
            <w:r w:rsidR="00A52E76" w:rsidRPr="00B73815">
              <w:rPr>
                <w:noProof/>
                <w:webHidden/>
                <w:color w:val="0070C0"/>
              </w:rPr>
              <w:fldChar w:fldCharType="end"/>
            </w:r>
          </w:hyperlink>
        </w:p>
        <w:p w14:paraId="7711BD31" w14:textId="7ECB4FDD" w:rsidR="00A52E76" w:rsidRPr="00B73815" w:rsidRDefault="00000000">
          <w:pPr>
            <w:pStyle w:val="TOC3"/>
            <w:tabs>
              <w:tab w:val="right" w:leader="dot" w:pos="9396"/>
            </w:tabs>
            <w:rPr>
              <w:rFonts w:eastAsiaTheme="minorEastAsia"/>
              <w:noProof/>
              <w:color w:val="0070C0"/>
              <w:lang w:val="en-US"/>
            </w:rPr>
          </w:pPr>
          <w:hyperlink w:anchor="_Toc144131583" w:history="1">
            <w:r w:rsidR="00A52E76" w:rsidRPr="00B73815">
              <w:rPr>
                <w:rStyle w:val="Hyperlink"/>
                <w:rFonts w:ascii="Trebuchet MS" w:hAnsi="Trebuchet MS"/>
                <w:noProof/>
                <w:color w:val="0070C0"/>
              </w:rPr>
              <w:t>5.3.6 Finanțare nelegată de costuri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56</w:t>
            </w:r>
            <w:r w:rsidR="00A52E76" w:rsidRPr="00B73815">
              <w:rPr>
                <w:noProof/>
                <w:webHidden/>
                <w:color w:val="0070C0"/>
              </w:rPr>
              <w:fldChar w:fldCharType="end"/>
            </w:r>
          </w:hyperlink>
        </w:p>
        <w:p w14:paraId="7E93E666" w14:textId="58C3BCF5" w:rsidR="00A52E76" w:rsidRPr="00B73815" w:rsidRDefault="00000000">
          <w:pPr>
            <w:pStyle w:val="TOC2"/>
            <w:tabs>
              <w:tab w:val="left" w:pos="880"/>
              <w:tab w:val="right" w:leader="dot" w:pos="9396"/>
            </w:tabs>
            <w:rPr>
              <w:rFonts w:eastAsiaTheme="minorEastAsia"/>
              <w:noProof/>
              <w:color w:val="0070C0"/>
              <w:lang w:val="en-US"/>
            </w:rPr>
          </w:pPr>
          <w:hyperlink w:anchor="_Toc144131584" w:history="1">
            <w:r w:rsidR="00A52E76" w:rsidRPr="00B73815">
              <w:rPr>
                <w:rStyle w:val="Hyperlink"/>
                <w:noProof/>
                <w:color w:val="0070C0"/>
              </w:rPr>
              <w:t>5.4</w:t>
            </w:r>
            <w:r w:rsidR="00A52E76" w:rsidRPr="00B73815">
              <w:rPr>
                <w:rFonts w:eastAsiaTheme="minorEastAsia"/>
                <w:noProof/>
                <w:color w:val="0070C0"/>
                <w:lang w:val="en-US"/>
              </w:rPr>
              <w:tab/>
            </w:r>
            <w:r w:rsidR="00A52E76" w:rsidRPr="00B73815">
              <w:rPr>
                <w:rStyle w:val="Hyperlink"/>
                <w:noProof/>
                <w:color w:val="0070C0"/>
              </w:rPr>
              <w:t>Valoarea minimă și maximă eligibilă/nerambursabilă a unui proiect</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56</w:t>
            </w:r>
            <w:r w:rsidR="00A52E76" w:rsidRPr="00B73815">
              <w:rPr>
                <w:noProof/>
                <w:webHidden/>
                <w:color w:val="0070C0"/>
              </w:rPr>
              <w:fldChar w:fldCharType="end"/>
            </w:r>
          </w:hyperlink>
        </w:p>
        <w:p w14:paraId="0AFAE2F3" w14:textId="6834DD97" w:rsidR="00A52E76" w:rsidRPr="00B73815" w:rsidRDefault="00000000">
          <w:pPr>
            <w:pStyle w:val="TOC2"/>
            <w:tabs>
              <w:tab w:val="left" w:pos="880"/>
              <w:tab w:val="right" w:leader="dot" w:pos="9396"/>
            </w:tabs>
            <w:rPr>
              <w:rFonts w:eastAsiaTheme="minorEastAsia"/>
              <w:noProof/>
              <w:color w:val="0070C0"/>
              <w:lang w:val="en-US"/>
            </w:rPr>
          </w:pPr>
          <w:hyperlink w:anchor="_Toc144131585" w:history="1">
            <w:r w:rsidR="00A52E76" w:rsidRPr="00B73815">
              <w:rPr>
                <w:rStyle w:val="Hyperlink"/>
                <w:noProof/>
                <w:color w:val="0070C0"/>
              </w:rPr>
              <w:t>5.5</w:t>
            </w:r>
            <w:r w:rsidR="00A52E76" w:rsidRPr="00B73815">
              <w:rPr>
                <w:rFonts w:eastAsiaTheme="minorEastAsia"/>
                <w:noProof/>
                <w:color w:val="0070C0"/>
                <w:lang w:val="en-US"/>
              </w:rPr>
              <w:tab/>
            </w:r>
            <w:r w:rsidR="00A52E76" w:rsidRPr="00B73815">
              <w:rPr>
                <w:rStyle w:val="Hyperlink"/>
                <w:noProof/>
                <w:color w:val="0070C0"/>
              </w:rPr>
              <w:t>Cuantumul cofinanțării acordate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56</w:t>
            </w:r>
            <w:r w:rsidR="00A52E76" w:rsidRPr="00B73815">
              <w:rPr>
                <w:noProof/>
                <w:webHidden/>
                <w:color w:val="0070C0"/>
              </w:rPr>
              <w:fldChar w:fldCharType="end"/>
            </w:r>
          </w:hyperlink>
        </w:p>
        <w:p w14:paraId="55E13C8C" w14:textId="4F25DAD9" w:rsidR="00A52E76" w:rsidRPr="00B73815" w:rsidRDefault="00000000">
          <w:pPr>
            <w:pStyle w:val="TOC2"/>
            <w:tabs>
              <w:tab w:val="left" w:pos="880"/>
              <w:tab w:val="right" w:leader="dot" w:pos="9396"/>
            </w:tabs>
            <w:rPr>
              <w:rFonts w:eastAsiaTheme="minorEastAsia"/>
              <w:noProof/>
              <w:color w:val="0070C0"/>
              <w:lang w:val="en-US"/>
            </w:rPr>
          </w:pPr>
          <w:hyperlink w:anchor="_Toc144131586" w:history="1">
            <w:r w:rsidR="00A52E76" w:rsidRPr="00B73815">
              <w:rPr>
                <w:rStyle w:val="Hyperlink"/>
                <w:noProof/>
                <w:color w:val="0070C0"/>
              </w:rPr>
              <w:t>5.6</w:t>
            </w:r>
            <w:r w:rsidR="00A52E76" w:rsidRPr="00B73815">
              <w:rPr>
                <w:rFonts w:eastAsiaTheme="minorEastAsia"/>
                <w:noProof/>
                <w:color w:val="0070C0"/>
                <w:lang w:val="en-US"/>
              </w:rPr>
              <w:tab/>
            </w:r>
            <w:r w:rsidR="00A52E76" w:rsidRPr="00B73815">
              <w:rPr>
                <w:rStyle w:val="Hyperlink"/>
                <w:noProof/>
                <w:color w:val="0070C0"/>
              </w:rPr>
              <w:t>Durata proiectului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56</w:t>
            </w:r>
            <w:r w:rsidR="00A52E76" w:rsidRPr="00B73815">
              <w:rPr>
                <w:noProof/>
                <w:webHidden/>
                <w:color w:val="0070C0"/>
              </w:rPr>
              <w:fldChar w:fldCharType="end"/>
            </w:r>
          </w:hyperlink>
        </w:p>
        <w:p w14:paraId="3CDCB082" w14:textId="7A498D5F" w:rsidR="00A52E76" w:rsidRPr="00B73815" w:rsidRDefault="00000000">
          <w:pPr>
            <w:pStyle w:val="TOC2"/>
            <w:tabs>
              <w:tab w:val="left" w:pos="880"/>
              <w:tab w:val="right" w:leader="dot" w:pos="9396"/>
            </w:tabs>
            <w:rPr>
              <w:rFonts w:eastAsiaTheme="minorEastAsia"/>
              <w:noProof/>
              <w:color w:val="0070C0"/>
              <w:lang w:val="en-US"/>
            </w:rPr>
          </w:pPr>
          <w:hyperlink w:anchor="_Toc144131587" w:history="1">
            <w:r w:rsidR="00A52E76" w:rsidRPr="00B73815">
              <w:rPr>
                <w:rStyle w:val="Hyperlink"/>
                <w:noProof/>
                <w:color w:val="0070C0"/>
              </w:rPr>
              <w:t>5.7</w:t>
            </w:r>
            <w:r w:rsidR="00A52E76" w:rsidRPr="00B73815">
              <w:rPr>
                <w:rFonts w:eastAsiaTheme="minorEastAsia"/>
                <w:noProof/>
                <w:color w:val="0070C0"/>
                <w:lang w:val="en-US"/>
              </w:rPr>
              <w:tab/>
            </w:r>
            <w:r w:rsidR="00A52E76" w:rsidRPr="00B73815">
              <w:rPr>
                <w:rStyle w:val="Hyperlink"/>
                <w:noProof/>
                <w:color w:val="0070C0"/>
              </w:rPr>
              <w:t>Alte cerințe de eligibilitate a proiectului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_Toc144131587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57</w:t>
            </w:r>
            <w:r w:rsidR="00A52E76" w:rsidRPr="00B73815">
              <w:rPr>
                <w:noProof/>
                <w:webHidden/>
                <w:color w:val="0070C0"/>
              </w:rPr>
              <w:fldChar w:fldCharType="end"/>
            </w:r>
          </w:hyperlink>
        </w:p>
        <w:p w14:paraId="796C4969" w14:textId="72C16DD8" w:rsidR="00A52E76" w:rsidRPr="00B73815" w:rsidRDefault="00000000">
          <w:pPr>
            <w:pStyle w:val="TOC1"/>
            <w:tabs>
              <w:tab w:val="left" w:pos="440"/>
              <w:tab w:val="right" w:leader="dot" w:pos="9396"/>
            </w:tabs>
            <w:rPr>
              <w:rFonts w:eastAsiaTheme="minorEastAsia"/>
              <w:noProof/>
              <w:color w:val="0070C0"/>
              <w:lang w:val="en-US"/>
            </w:rPr>
          </w:pPr>
          <w:hyperlink w:anchor="_Toc144131588" w:history="1">
            <w:r w:rsidR="00A52E76" w:rsidRPr="00B73815">
              <w:rPr>
                <w:rStyle w:val="Hyperlink"/>
                <w:b/>
                <w:bCs/>
                <w:i/>
                <w:noProof/>
                <w:color w:val="0070C0"/>
              </w:rPr>
              <w:t>6.</w:t>
            </w:r>
            <w:r w:rsidR="00A52E76" w:rsidRPr="00B73815">
              <w:rPr>
                <w:rFonts w:eastAsiaTheme="minorEastAsia"/>
                <w:noProof/>
                <w:color w:val="0070C0"/>
                <w:lang w:val="en-US"/>
              </w:rPr>
              <w:tab/>
            </w:r>
            <w:r w:rsidR="00A52E76" w:rsidRPr="00B73815">
              <w:rPr>
                <w:rStyle w:val="Hyperlink"/>
                <w:b/>
                <w:noProof/>
                <w:color w:val="0070C0"/>
              </w:rPr>
              <w:t>INDICATORI</w:t>
            </w:r>
            <w:r w:rsidR="00A52E76" w:rsidRPr="00B73815">
              <w:rPr>
                <w:rStyle w:val="Hyperlink"/>
                <w:b/>
                <w:bCs/>
                <w:i/>
                <w:noProof/>
                <w:color w:val="0070C0"/>
              </w:rPr>
              <w:t xml:space="preserve"> DE ETAPĂ</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_Toc144131588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57</w:t>
            </w:r>
            <w:r w:rsidR="00A52E76" w:rsidRPr="00B73815">
              <w:rPr>
                <w:noProof/>
                <w:webHidden/>
                <w:color w:val="0070C0"/>
              </w:rPr>
              <w:fldChar w:fldCharType="end"/>
            </w:r>
          </w:hyperlink>
        </w:p>
        <w:p w14:paraId="4A492759" w14:textId="019FECE3" w:rsidR="00A52E76" w:rsidRPr="00B73815" w:rsidRDefault="00000000">
          <w:pPr>
            <w:pStyle w:val="TOC1"/>
            <w:tabs>
              <w:tab w:val="left" w:pos="440"/>
              <w:tab w:val="right" w:leader="dot" w:pos="9396"/>
            </w:tabs>
            <w:rPr>
              <w:rFonts w:eastAsiaTheme="minorEastAsia"/>
              <w:noProof/>
              <w:color w:val="0070C0"/>
              <w:lang w:val="en-US"/>
            </w:rPr>
          </w:pPr>
          <w:hyperlink w:anchor="_Toc144131589" w:history="1">
            <w:r w:rsidR="00A52E76" w:rsidRPr="00B73815">
              <w:rPr>
                <w:rStyle w:val="Hyperlink"/>
                <w:b/>
                <w:noProof/>
                <w:color w:val="0070C0"/>
              </w:rPr>
              <w:t>7.</w:t>
            </w:r>
            <w:r w:rsidR="00A52E76" w:rsidRPr="00B73815">
              <w:rPr>
                <w:rFonts w:eastAsiaTheme="minorEastAsia"/>
                <w:noProof/>
                <w:color w:val="0070C0"/>
                <w:lang w:val="en-US"/>
              </w:rPr>
              <w:tab/>
            </w:r>
            <w:r w:rsidR="00A52E76" w:rsidRPr="00B73815">
              <w:rPr>
                <w:rStyle w:val="Hyperlink"/>
                <w:b/>
                <w:noProof/>
                <w:color w:val="0070C0"/>
              </w:rPr>
              <w:t>COMPLETAREA</w:t>
            </w:r>
            <w:r w:rsidR="00A52E76" w:rsidRPr="00B73815">
              <w:rPr>
                <w:rStyle w:val="Hyperlink"/>
                <w:b/>
                <w:bCs/>
                <w:i/>
                <w:noProof/>
                <w:color w:val="0070C0"/>
              </w:rPr>
              <w:t xml:space="preserve"> ȘI DEPUNEREA CERERILOR DE FINANȚARE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_Toc144131589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58</w:t>
            </w:r>
            <w:r w:rsidR="00A52E76" w:rsidRPr="00B73815">
              <w:rPr>
                <w:noProof/>
                <w:webHidden/>
                <w:color w:val="0070C0"/>
              </w:rPr>
              <w:fldChar w:fldCharType="end"/>
            </w:r>
          </w:hyperlink>
        </w:p>
        <w:p w14:paraId="737751E1" w14:textId="6F4F65DA" w:rsidR="00A52E76" w:rsidRPr="00B73815" w:rsidRDefault="00000000">
          <w:pPr>
            <w:pStyle w:val="TOC2"/>
            <w:tabs>
              <w:tab w:val="left" w:pos="880"/>
              <w:tab w:val="right" w:leader="dot" w:pos="9396"/>
            </w:tabs>
            <w:rPr>
              <w:rFonts w:eastAsiaTheme="minorEastAsia"/>
              <w:noProof/>
              <w:color w:val="0070C0"/>
              <w:lang w:val="en-US"/>
            </w:rPr>
          </w:pPr>
          <w:hyperlink w:anchor="_Toc144131590" w:history="1">
            <w:r w:rsidR="00A52E76" w:rsidRPr="00B73815">
              <w:rPr>
                <w:rStyle w:val="Hyperlink"/>
                <w:b/>
                <w:noProof/>
                <w:color w:val="0070C0"/>
              </w:rPr>
              <w:t>7.1</w:t>
            </w:r>
            <w:r w:rsidR="00A52E76" w:rsidRPr="00B73815">
              <w:rPr>
                <w:rFonts w:eastAsiaTheme="minorEastAsia"/>
                <w:noProof/>
                <w:color w:val="0070C0"/>
                <w:lang w:val="en-US"/>
              </w:rPr>
              <w:tab/>
            </w:r>
            <w:r w:rsidR="00A52E76" w:rsidRPr="00B73815">
              <w:rPr>
                <w:rStyle w:val="Hyperlink"/>
                <w:noProof/>
                <w:color w:val="0070C0"/>
              </w:rPr>
              <w:t>Completarea formularului cererii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_Toc144131590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58</w:t>
            </w:r>
            <w:r w:rsidR="00A52E76" w:rsidRPr="00B73815">
              <w:rPr>
                <w:noProof/>
                <w:webHidden/>
                <w:color w:val="0070C0"/>
              </w:rPr>
              <w:fldChar w:fldCharType="end"/>
            </w:r>
          </w:hyperlink>
        </w:p>
        <w:p w14:paraId="438D08B1" w14:textId="54034E89" w:rsidR="00A52E76" w:rsidRPr="00B73815" w:rsidRDefault="00000000">
          <w:pPr>
            <w:pStyle w:val="TOC2"/>
            <w:tabs>
              <w:tab w:val="left" w:pos="880"/>
              <w:tab w:val="right" w:leader="dot" w:pos="9396"/>
            </w:tabs>
            <w:rPr>
              <w:rFonts w:eastAsiaTheme="minorEastAsia"/>
              <w:noProof/>
              <w:color w:val="0070C0"/>
              <w:lang w:val="en-US"/>
            </w:rPr>
          </w:pPr>
          <w:hyperlink w:anchor="_Toc144131591" w:history="1">
            <w:r w:rsidR="00A52E76" w:rsidRPr="00B73815">
              <w:rPr>
                <w:rStyle w:val="Hyperlink"/>
                <w:b/>
                <w:noProof/>
                <w:color w:val="0070C0"/>
              </w:rPr>
              <w:t>7.2</w:t>
            </w:r>
            <w:r w:rsidR="00A52E76" w:rsidRPr="00B73815">
              <w:rPr>
                <w:rFonts w:eastAsiaTheme="minorEastAsia"/>
                <w:noProof/>
                <w:color w:val="0070C0"/>
                <w:lang w:val="en-US"/>
              </w:rPr>
              <w:tab/>
            </w:r>
            <w:r w:rsidR="00A52E76" w:rsidRPr="00B73815">
              <w:rPr>
                <w:rStyle w:val="Hyperlink"/>
                <w:noProof/>
                <w:color w:val="0070C0"/>
              </w:rPr>
              <w:t>Limba utilizată în completarea cererii de finanțare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59</w:t>
            </w:r>
            <w:r w:rsidR="00A52E76" w:rsidRPr="00B73815">
              <w:rPr>
                <w:noProof/>
                <w:webHidden/>
                <w:color w:val="0070C0"/>
              </w:rPr>
              <w:fldChar w:fldCharType="end"/>
            </w:r>
          </w:hyperlink>
        </w:p>
        <w:p w14:paraId="14935422" w14:textId="1DE8CA31" w:rsidR="00A52E76" w:rsidRPr="00B73815" w:rsidRDefault="00000000">
          <w:pPr>
            <w:pStyle w:val="TOC2"/>
            <w:tabs>
              <w:tab w:val="left" w:pos="880"/>
              <w:tab w:val="right" w:leader="dot" w:pos="9396"/>
            </w:tabs>
            <w:rPr>
              <w:rFonts w:eastAsiaTheme="minorEastAsia"/>
              <w:noProof/>
              <w:color w:val="0070C0"/>
              <w:lang w:val="en-US"/>
            </w:rPr>
          </w:pPr>
          <w:hyperlink w:anchor="_Toc144131592" w:history="1">
            <w:r w:rsidR="00A52E76" w:rsidRPr="00B73815">
              <w:rPr>
                <w:rStyle w:val="Hyperlink"/>
                <w:b/>
                <w:noProof/>
                <w:color w:val="0070C0"/>
              </w:rPr>
              <w:t>7.3</w:t>
            </w:r>
            <w:r w:rsidR="00A52E76" w:rsidRPr="00B73815">
              <w:rPr>
                <w:rFonts w:eastAsiaTheme="minorEastAsia"/>
                <w:noProof/>
                <w:color w:val="0070C0"/>
                <w:lang w:val="en-US"/>
              </w:rPr>
              <w:tab/>
            </w:r>
            <w:r w:rsidR="00A52E76" w:rsidRPr="00B73815">
              <w:rPr>
                <w:rStyle w:val="Hyperlink"/>
                <w:noProof/>
                <w:color w:val="0070C0"/>
              </w:rPr>
              <w:t>Metodolgia de justificare și detaliere a bugetului cererii de finanțare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59</w:t>
            </w:r>
            <w:r w:rsidR="00A52E76" w:rsidRPr="00B73815">
              <w:rPr>
                <w:noProof/>
                <w:webHidden/>
                <w:color w:val="0070C0"/>
              </w:rPr>
              <w:fldChar w:fldCharType="end"/>
            </w:r>
          </w:hyperlink>
        </w:p>
        <w:p w14:paraId="730F4A0E" w14:textId="06A18D46" w:rsidR="00A52E76" w:rsidRPr="00B73815" w:rsidRDefault="00000000">
          <w:pPr>
            <w:pStyle w:val="TOC2"/>
            <w:tabs>
              <w:tab w:val="left" w:pos="880"/>
              <w:tab w:val="right" w:leader="dot" w:pos="9396"/>
            </w:tabs>
            <w:rPr>
              <w:rFonts w:eastAsiaTheme="minorEastAsia"/>
              <w:noProof/>
              <w:color w:val="0070C0"/>
              <w:lang w:val="en-US"/>
            </w:rPr>
          </w:pPr>
          <w:hyperlink w:anchor="_Toc144131593" w:history="1">
            <w:r w:rsidR="00A52E76" w:rsidRPr="00B73815">
              <w:rPr>
                <w:rStyle w:val="Hyperlink"/>
                <w:b/>
                <w:noProof/>
                <w:color w:val="0070C0"/>
              </w:rPr>
              <w:t>7.4</w:t>
            </w:r>
            <w:r w:rsidR="00A52E76" w:rsidRPr="00B73815">
              <w:rPr>
                <w:rFonts w:eastAsiaTheme="minorEastAsia"/>
                <w:noProof/>
                <w:color w:val="0070C0"/>
                <w:lang w:val="en-US"/>
              </w:rPr>
              <w:tab/>
            </w:r>
            <w:r w:rsidR="00A52E76" w:rsidRPr="00B73815">
              <w:rPr>
                <w:rStyle w:val="Hyperlink"/>
                <w:noProof/>
                <w:color w:val="0070C0"/>
              </w:rPr>
              <w:t>Anexe și documente obligatorii la depunerea cererii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60</w:t>
            </w:r>
            <w:r w:rsidR="00A52E76" w:rsidRPr="00B73815">
              <w:rPr>
                <w:noProof/>
                <w:webHidden/>
                <w:color w:val="0070C0"/>
              </w:rPr>
              <w:fldChar w:fldCharType="end"/>
            </w:r>
          </w:hyperlink>
        </w:p>
        <w:p w14:paraId="2C98F3A6" w14:textId="7EB5773D" w:rsidR="00A52E76" w:rsidRPr="00B73815" w:rsidRDefault="00000000">
          <w:pPr>
            <w:pStyle w:val="TOC2"/>
            <w:tabs>
              <w:tab w:val="left" w:pos="880"/>
              <w:tab w:val="right" w:leader="dot" w:pos="9396"/>
            </w:tabs>
            <w:rPr>
              <w:rFonts w:eastAsiaTheme="minorEastAsia"/>
              <w:noProof/>
              <w:color w:val="0070C0"/>
              <w:lang w:val="en-US"/>
            </w:rPr>
          </w:pPr>
          <w:hyperlink w:anchor="_Toc144131594" w:history="1">
            <w:r w:rsidR="00A52E76" w:rsidRPr="00B73815">
              <w:rPr>
                <w:rStyle w:val="Hyperlink"/>
                <w:b/>
                <w:noProof/>
                <w:color w:val="0070C0"/>
              </w:rPr>
              <w:t>7.5</w:t>
            </w:r>
            <w:r w:rsidR="00A52E76" w:rsidRPr="00B73815">
              <w:rPr>
                <w:rFonts w:eastAsiaTheme="minorEastAsia"/>
                <w:noProof/>
                <w:color w:val="0070C0"/>
                <w:lang w:val="en-US"/>
              </w:rPr>
              <w:tab/>
            </w:r>
            <w:r w:rsidR="00A52E76" w:rsidRPr="00B73815">
              <w:rPr>
                <w:rStyle w:val="Hyperlink"/>
                <w:noProof/>
                <w:color w:val="0070C0"/>
              </w:rPr>
              <w:t>Aspecte administrative privind depunerea cererii de finanțare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63</w:t>
            </w:r>
            <w:r w:rsidR="00A52E76" w:rsidRPr="00B73815">
              <w:rPr>
                <w:noProof/>
                <w:webHidden/>
                <w:color w:val="0070C0"/>
              </w:rPr>
              <w:fldChar w:fldCharType="end"/>
            </w:r>
          </w:hyperlink>
        </w:p>
        <w:p w14:paraId="02C7E4D3" w14:textId="12AC63F0" w:rsidR="00A52E76" w:rsidRPr="00B73815" w:rsidRDefault="00000000">
          <w:pPr>
            <w:pStyle w:val="TOC2"/>
            <w:tabs>
              <w:tab w:val="left" w:pos="880"/>
              <w:tab w:val="right" w:leader="dot" w:pos="9396"/>
            </w:tabs>
            <w:rPr>
              <w:rFonts w:eastAsiaTheme="minorEastAsia"/>
              <w:noProof/>
              <w:color w:val="0070C0"/>
              <w:lang w:val="en-US"/>
            </w:rPr>
          </w:pPr>
          <w:hyperlink w:anchor="_Toc144131595" w:history="1">
            <w:r w:rsidR="00A52E76" w:rsidRPr="00B73815">
              <w:rPr>
                <w:rStyle w:val="Hyperlink"/>
                <w:b/>
                <w:noProof/>
                <w:color w:val="0070C0"/>
              </w:rPr>
              <w:t>7.6</w:t>
            </w:r>
            <w:r w:rsidR="00A52E76" w:rsidRPr="00B73815">
              <w:rPr>
                <w:rFonts w:eastAsiaTheme="minorEastAsia"/>
                <w:noProof/>
                <w:color w:val="0070C0"/>
                <w:lang w:val="en-US"/>
              </w:rPr>
              <w:tab/>
            </w:r>
            <w:r w:rsidR="00A52E76" w:rsidRPr="00B73815">
              <w:rPr>
                <w:rStyle w:val="Hyperlink"/>
                <w:noProof/>
                <w:color w:val="0070C0"/>
              </w:rPr>
              <w:t>Anexele și documente obligatorii la momentul contractării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63</w:t>
            </w:r>
            <w:r w:rsidR="00A52E76" w:rsidRPr="00B73815">
              <w:rPr>
                <w:noProof/>
                <w:webHidden/>
                <w:color w:val="0070C0"/>
              </w:rPr>
              <w:fldChar w:fldCharType="end"/>
            </w:r>
          </w:hyperlink>
        </w:p>
        <w:p w14:paraId="49A22B00" w14:textId="7A829C91" w:rsidR="00A52E76" w:rsidRPr="00B73815" w:rsidRDefault="00000000">
          <w:pPr>
            <w:pStyle w:val="TOC2"/>
            <w:tabs>
              <w:tab w:val="left" w:pos="880"/>
              <w:tab w:val="right" w:leader="dot" w:pos="9396"/>
            </w:tabs>
            <w:rPr>
              <w:rFonts w:eastAsiaTheme="minorEastAsia"/>
              <w:noProof/>
              <w:color w:val="0070C0"/>
              <w:lang w:val="en-US"/>
            </w:rPr>
          </w:pPr>
          <w:hyperlink w:anchor="_Toc144131596" w:history="1">
            <w:r w:rsidR="00A52E76" w:rsidRPr="00B73815">
              <w:rPr>
                <w:rStyle w:val="Hyperlink"/>
                <w:b/>
                <w:noProof/>
                <w:color w:val="0070C0"/>
              </w:rPr>
              <w:t>7.7</w:t>
            </w:r>
            <w:r w:rsidR="00A52E76" w:rsidRPr="00B73815">
              <w:rPr>
                <w:rFonts w:eastAsiaTheme="minorEastAsia"/>
                <w:noProof/>
                <w:color w:val="0070C0"/>
                <w:lang w:val="en-US"/>
              </w:rPr>
              <w:tab/>
            </w:r>
            <w:r w:rsidR="00A52E76" w:rsidRPr="00B73815">
              <w:rPr>
                <w:rStyle w:val="Hyperlink"/>
                <w:noProof/>
                <w:color w:val="0070C0"/>
              </w:rPr>
              <w:t>Renunțarea la cererea de finanțare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66</w:t>
            </w:r>
            <w:r w:rsidR="00A52E76" w:rsidRPr="00B73815">
              <w:rPr>
                <w:noProof/>
                <w:webHidden/>
                <w:color w:val="0070C0"/>
              </w:rPr>
              <w:fldChar w:fldCharType="end"/>
            </w:r>
          </w:hyperlink>
        </w:p>
        <w:p w14:paraId="6D586941" w14:textId="7FBD5138" w:rsidR="00A52E76" w:rsidRPr="00B73815" w:rsidRDefault="00000000">
          <w:pPr>
            <w:pStyle w:val="TOC1"/>
            <w:tabs>
              <w:tab w:val="left" w:pos="440"/>
              <w:tab w:val="right" w:leader="dot" w:pos="9396"/>
            </w:tabs>
            <w:rPr>
              <w:rFonts w:eastAsiaTheme="minorEastAsia"/>
              <w:noProof/>
              <w:color w:val="0070C0"/>
              <w:lang w:val="en-US"/>
            </w:rPr>
          </w:pPr>
          <w:hyperlink w:anchor="_Toc144131597" w:history="1">
            <w:r w:rsidR="00A52E76" w:rsidRPr="00B73815">
              <w:rPr>
                <w:rStyle w:val="Hyperlink"/>
                <w:b/>
                <w:bCs/>
                <w:i/>
                <w:noProof/>
                <w:color w:val="0070C0"/>
              </w:rPr>
              <w:t>8.</w:t>
            </w:r>
            <w:r w:rsidR="00A52E76" w:rsidRPr="00B73815">
              <w:rPr>
                <w:rFonts w:eastAsiaTheme="minorEastAsia"/>
                <w:noProof/>
                <w:color w:val="0070C0"/>
                <w:lang w:val="en-US"/>
              </w:rPr>
              <w:tab/>
            </w:r>
            <w:r w:rsidR="00A52E76" w:rsidRPr="00B73815">
              <w:rPr>
                <w:rStyle w:val="Hyperlink"/>
                <w:b/>
                <w:noProof/>
                <w:color w:val="0070C0"/>
              </w:rPr>
              <w:t>PROCESUL</w:t>
            </w:r>
            <w:r w:rsidR="00A52E76" w:rsidRPr="00B73815">
              <w:rPr>
                <w:rStyle w:val="Hyperlink"/>
                <w:b/>
                <w:bCs/>
                <w:i/>
                <w:noProof/>
                <w:color w:val="0070C0"/>
              </w:rPr>
              <w:t xml:space="preserve"> DE EVALUARE, SELECȚIE ȘI CONTRACTARE A PROIECTELOR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_Toc144131597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67</w:t>
            </w:r>
            <w:r w:rsidR="00A52E76" w:rsidRPr="00B73815">
              <w:rPr>
                <w:noProof/>
                <w:webHidden/>
                <w:color w:val="0070C0"/>
              </w:rPr>
              <w:fldChar w:fldCharType="end"/>
            </w:r>
          </w:hyperlink>
        </w:p>
        <w:p w14:paraId="73CAD3AD" w14:textId="1CE1DCF0" w:rsidR="00A52E76" w:rsidRPr="00B73815" w:rsidRDefault="00000000">
          <w:pPr>
            <w:pStyle w:val="TOC2"/>
            <w:tabs>
              <w:tab w:val="left" w:pos="880"/>
              <w:tab w:val="right" w:leader="dot" w:pos="9396"/>
            </w:tabs>
            <w:rPr>
              <w:rFonts w:eastAsiaTheme="minorEastAsia"/>
              <w:noProof/>
              <w:color w:val="0070C0"/>
              <w:lang w:val="en-US"/>
            </w:rPr>
          </w:pPr>
          <w:hyperlink w:anchor="_Toc144131598" w:history="1">
            <w:r w:rsidR="00A52E76" w:rsidRPr="00B73815">
              <w:rPr>
                <w:rStyle w:val="Hyperlink"/>
                <w:b/>
                <w:noProof/>
                <w:color w:val="0070C0"/>
              </w:rPr>
              <w:t>8.1</w:t>
            </w:r>
            <w:r w:rsidR="00A52E76" w:rsidRPr="00B73815">
              <w:rPr>
                <w:rFonts w:eastAsiaTheme="minorEastAsia"/>
                <w:noProof/>
                <w:color w:val="0070C0"/>
                <w:lang w:val="en-US"/>
              </w:rPr>
              <w:tab/>
            </w:r>
            <w:r w:rsidR="00A52E76" w:rsidRPr="00B73815">
              <w:rPr>
                <w:rStyle w:val="Hyperlink"/>
                <w:noProof/>
                <w:color w:val="0070C0"/>
              </w:rPr>
              <w:t>Principalele etape ale procesului de evaluare, selecție și contractare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_Toc144131598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67</w:t>
            </w:r>
            <w:r w:rsidR="00A52E76" w:rsidRPr="00B73815">
              <w:rPr>
                <w:noProof/>
                <w:webHidden/>
                <w:color w:val="0070C0"/>
              </w:rPr>
              <w:fldChar w:fldCharType="end"/>
            </w:r>
          </w:hyperlink>
        </w:p>
        <w:p w14:paraId="472797CC" w14:textId="1FE5A5F3" w:rsidR="00A52E76" w:rsidRPr="00B73815" w:rsidRDefault="00000000">
          <w:pPr>
            <w:pStyle w:val="TOC2"/>
            <w:tabs>
              <w:tab w:val="left" w:pos="880"/>
              <w:tab w:val="right" w:leader="dot" w:pos="9396"/>
            </w:tabs>
            <w:rPr>
              <w:rFonts w:eastAsiaTheme="minorEastAsia"/>
              <w:noProof/>
              <w:color w:val="0070C0"/>
              <w:lang w:val="en-US"/>
            </w:rPr>
          </w:pPr>
          <w:hyperlink w:anchor="_Toc144131599" w:history="1">
            <w:r w:rsidR="00A52E76" w:rsidRPr="00B73815">
              <w:rPr>
                <w:rStyle w:val="Hyperlink"/>
                <w:b/>
                <w:noProof/>
                <w:color w:val="0070C0"/>
              </w:rPr>
              <w:t>8.2</w:t>
            </w:r>
            <w:r w:rsidR="00A52E76" w:rsidRPr="00B73815">
              <w:rPr>
                <w:rFonts w:eastAsiaTheme="minorEastAsia"/>
                <w:noProof/>
                <w:color w:val="0070C0"/>
                <w:lang w:val="en-US"/>
              </w:rPr>
              <w:tab/>
            </w:r>
            <w:r w:rsidR="00A52E76" w:rsidRPr="00B73815">
              <w:rPr>
                <w:rStyle w:val="Hyperlink"/>
                <w:noProof/>
                <w:color w:val="0070C0"/>
              </w:rPr>
              <w:t>Conformitate administrativă – DECLARAȚIA UNICĂ</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_Toc144131599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69</w:t>
            </w:r>
            <w:r w:rsidR="00A52E76" w:rsidRPr="00B73815">
              <w:rPr>
                <w:noProof/>
                <w:webHidden/>
                <w:color w:val="0070C0"/>
              </w:rPr>
              <w:fldChar w:fldCharType="end"/>
            </w:r>
          </w:hyperlink>
        </w:p>
        <w:p w14:paraId="54F74201" w14:textId="481C2F0C" w:rsidR="00A52E76" w:rsidRPr="00B73815" w:rsidRDefault="00000000">
          <w:pPr>
            <w:pStyle w:val="TOC2"/>
            <w:tabs>
              <w:tab w:val="left" w:pos="880"/>
              <w:tab w:val="right" w:leader="dot" w:pos="9396"/>
            </w:tabs>
            <w:rPr>
              <w:rFonts w:eastAsiaTheme="minorEastAsia"/>
              <w:noProof/>
              <w:color w:val="0070C0"/>
              <w:lang w:val="en-US"/>
            </w:rPr>
          </w:pPr>
          <w:hyperlink w:anchor="_Toc144131600" w:history="1">
            <w:r w:rsidR="00A52E76" w:rsidRPr="00B73815">
              <w:rPr>
                <w:rStyle w:val="Hyperlink"/>
                <w:b/>
                <w:noProof/>
                <w:color w:val="0070C0"/>
              </w:rPr>
              <w:t>8.3</w:t>
            </w:r>
            <w:r w:rsidR="00A52E76" w:rsidRPr="00B73815">
              <w:rPr>
                <w:rFonts w:eastAsiaTheme="minorEastAsia"/>
                <w:noProof/>
                <w:color w:val="0070C0"/>
                <w:lang w:val="en-US"/>
              </w:rPr>
              <w:tab/>
            </w:r>
            <w:r w:rsidR="00A52E76" w:rsidRPr="00B73815">
              <w:rPr>
                <w:rStyle w:val="Hyperlink"/>
                <w:noProof/>
                <w:color w:val="0070C0"/>
              </w:rPr>
              <w:t>Etapa de evaluare preliminară – dacă este cazul (specific pentru intervențiile FSE+)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_Toc144131600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70</w:t>
            </w:r>
            <w:r w:rsidR="00A52E76" w:rsidRPr="00B73815">
              <w:rPr>
                <w:noProof/>
                <w:webHidden/>
                <w:color w:val="0070C0"/>
              </w:rPr>
              <w:fldChar w:fldCharType="end"/>
            </w:r>
          </w:hyperlink>
        </w:p>
        <w:p w14:paraId="2CABF27C" w14:textId="7C45BC0B" w:rsidR="00A52E76" w:rsidRPr="00B73815" w:rsidRDefault="00000000">
          <w:pPr>
            <w:pStyle w:val="TOC2"/>
            <w:tabs>
              <w:tab w:val="left" w:pos="880"/>
              <w:tab w:val="right" w:leader="dot" w:pos="9396"/>
            </w:tabs>
            <w:rPr>
              <w:rFonts w:eastAsiaTheme="minorEastAsia"/>
              <w:noProof/>
              <w:color w:val="0070C0"/>
              <w:lang w:val="en-US"/>
            </w:rPr>
          </w:pPr>
          <w:hyperlink w:anchor="_Toc144131601" w:history="1">
            <w:r w:rsidR="00A52E76" w:rsidRPr="00B73815">
              <w:rPr>
                <w:rStyle w:val="Hyperlink"/>
                <w:b/>
                <w:noProof/>
                <w:color w:val="0070C0"/>
              </w:rPr>
              <w:t>8.4</w:t>
            </w:r>
            <w:r w:rsidR="00A52E76" w:rsidRPr="00B73815">
              <w:rPr>
                <w:rFonts w:eastAsiaTheme="minorEastAsia"/>
                <w:noProof/>
                <w:color w:val="0070C0"/>
                <w:lang w:val="en-US"/>
              </w:rPr>
              <w:tab/>
            </w:r>
            <w:r w:rsidR="00A52E76" w:rsidRPr="00B73815">
              <w:rPr>
                <w:rStyle w:val="Hyperlink"/>
                <w:noProof/>
                <w:color w:val="0070C0"/>
              </w:rPr>
              <w:t>Evaluarea tehnică și financiară. Criterii de evaluare tehnică și financiară</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70</w:t>
            </w:r>
            <w:r w:rsidR="00A52E76" w:rsidRPr="00B73815">
              <w:rPr>
                <w:noProof/>
                <w:webHidden/>
                <w:color w:val="0070C0"/>
              </w:rPr>
              <w:fldChar w:fldCharType="end"/>
            </w:r>
          </w:hyperlink>
        </w:p>
        <w:p w14:paraId="5B825BE2" w14:textId="1A4BE64A" w:rsidR="00A52E76" w:rsidRPr="00B73815" w:rsidRDefault="00000000">
          <w:pPr>
            <w:pStyle w:val="TOC2"/>
            <w:tabs>
              <w:tab w:val="left" w:pos="880"/>
              <w:tab w:val="right" w:leader="dot" w:pos="9396"/>
            </w:tabs>
            <w:rPr>
              <w:rFonts w:eastAsiaTheme="minorEastAsia"/>
              <w:noProof/>
              <w:color w:val="0070C0"/>
              <w:lang w:val="en-US"/>
            </w:rPr>
          </w:pPr>
          <w:hyperlink w:anchor="_Toc144131602" w:history="1">
            <w:r w:rsidR="00A52E76" w:rsidRPr="00B73815">
              <w:rPr>
                <w:rStyle w:val="Hyperlink"/>
                <w:b/>
                <w:noProof/>
                <w:color w:val="0070C0"/>
              </w:rPr>
              <w:t>8.5</w:t>
            </w:r>
            <w:r w:rsidR="00A52E76" w:rsidRPr="00B73815">
              <w:rPr>
                <w:rFonts w:eastAsiaTheme="minorEastAsia"/>
                <w:noProof/>
                <w:color w:val="0070C0"/>
                <w:lang w:val="en-US"/>
              </w:rPr>
              <w:tab/>
            </w:r>
            <w:r w:rsidR="00A52E76" w:rsidRPr="00B73815">
              <w:rPr>
                <w:rStyle w:val="Hyperlink"/>
                <w:noProof/>
                <w:color w:val="0070C0"/>
              </w:rPr>
              <w:t>Aplicarea pragului de calitate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72</w:t>
            </w:r>
            <w:r w:rsidR="00A52E76" w:rsidRPr="00B73815">
              <w:rPr>
                <w:noProof/>
                <w:webHidden/>
                <w:color w:val="0070C0"/>
              </w:rPr>
              <w:fldChar w:fldCharType="end"/>
            </w:r>
          </w:hyperlink>
        </w:p>
        <w:p w14:paraId="330BC8F7" w14:textId="6CCE54C2" w:rsidR="00A52E76" w:rsidRPr="00B73815" w:rsidRDefault="00000000">
          <w:pPr>
            <w:pStyle w:val="TOC2"/>
            <w:tabs>
              <w:tab w:val="left" w:pos="880"/>
              <w:tab w:val="right" w:leader="dot" w:pos="9396"/>
            </w:tabs>
            <w:rPr>
              <w:rFonts w:eastAsiaTheme="minorEastAsia"/>
              <w:noProof/>
              <w:color w:val="0070C0"/>
              <w:lang w:val="en-US"/>
            </w:rPr>
          </w:pPr>
          <w:hyperlink w:anchor="_Toc144131603" w:history="1">
            <w:r w:rsidR="00A52E76" w:rsidRPr="00B73815">
              <w:rPr>
                <w:rStyle w:val="Hyperlink"/>
                <w:b/>
                <w:noProof/>
                <w:color w:val="0070C0"/>
              </w:rPr>
              <w:t>8.6</w:t>
            </w:r>
            <w:r w:rsidR="00A52E76" w:rsidRPr="00B73815">
              <w:rPr>
                <w:rFonts w:eastAsiaTheme="minorEastAsia"/>
                <w:noProof/>
                <w:color w:val="0070C0"/>
                <w:lang w:val="en-US"/>
              </w:rPr>
              <w:tab/>
            </w:r>
            <w:r w:rsidR="00A52E76" w:rsidRPr="00B73815">
              <w:rPr>
                <w:rStyle w:val="Hyperlink"/>
                <w:noProof/>
                <w:color w:val="0070C0"/>
              </w:rPr>
              <w:t>Aplicarea pragului de excelență</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72</w:t>
            </w:r>
            <w:r w:rsidR="00A52E76" w:rsidRPr="00B73815">
              <w:rPr>
                <w:noProof/>
                <w:webHidden/>
                <w:color w:val="0070C0"/>
              </w:rPr>
              <w:fldChar w:fldCharType="end"/>
            </w:r>
          </w:hyperlink>
        </w:p>
        <w:p w14:paraId="662979BB" w14:textId="4296994D" w:rsidR="00A52E76" w:rsidRPr="00B73815" w:rsidRDefault="00000000">
          <w:pPr>
            <w:pStyle w:val="TOC2"/>
            <w:tabs>
              <w:tab w:val="left" w:pos="880"/>
              <w:tab w:val="right" w:leader="dot" w:pos="9396"/>
            </w:tabs>
            <w:rPr>
              <w:rFonts w:eastAsiaTheme="minorEastAsia"/>
              <w:noProof/>
              <w:color w:val="0070C0"/>
              <w:lang w:val="en-US"/>
            </w:rPr>
          </w:pPr>
          <w:hyperlink w:anchor="_Toc144131604" w:history="1">
            <w:r w:rsidR="00A52E76" w:rsidRPr="00B73815">
              <w:rPr>
                <w:rStyle w:val="Hyperlink"/>
                <w:b/>
                <w:noProof/>
                <w:color w:val="0070C0"/>
              </w:rPr>
              <w:t>8.7</w:t>
            </w:r>
            <w:r w:rsidR="00A52E76" w:rsidRPr="00B73815">
              <w:rPr>
                <w:rFonts w:eastAsiaTheme="minorEastAsia"/>
                <w:noProof/>
                <w:color w:val="0070C0"/>
                <w:lang w:val="en-US"/>
              </w:rPr>
              <w:tab/>
            </w:r>
            <w:r w:rsidR="00A52E76" w:rsidRPr="00B73815">
              <w:rPr>
                <w:rStyle w:val="Hyperlink"/>
                <w:noProof/>
                <w:color w:val="0070C0"/>
              </w:rPr>
              <w:t>Notificarea rezultatului evaluării tehnice și financiare.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72</w:t>
            </w:r>
            <w:r w:rsidR="00A52E76" w:rsidRPr="00B73815">
              <w:rPr>
                <w:noProof/>
                <w:webHidden/>
                <w:color w:val="0070C0"/>
              </w:rPr>
              <w:fldChar w:fldCharType="end"/>
            </w:r>
          </w:hyperlink>
        </w:p>
        <w:p w14:paraId="602FD825" w14:textId="2683FE82" w:rsidR="00A52E76" w:rsidRPr="00B73815" w:rsidRDefault="00000000">
          <w:pPr>
            <w:pStyle w:val="TOC2"/>
            <w:tabs>
              <w:tab w:val="left" w:pos="880"/>
              <w:tab w:val="right" w:leader="dot" w:pos="9396"/>
            </w:tabs>
            <w:rPr>
              <w:rFonts w:eastAsiaTheme="minorEastAsia"/>
              <w:noProof/>
              <w:color w:val="0070C0"/>
              <w:lang w:val="en-US"/>
            </w:rPr>
          </w:pPr>
          <w:hyperlink w:anchor="_Toc144131605" w:history="1">
            <w:r w:rsidR="00A52E76" w:rsidRPr="00B73815">
              <w:rPr>
                <w:rStyle w:val="Hyperlink"/>
                <w:b/>
                <w:noProof/>
                <w:color w:val="0070C0"/>
              </w:rPr>
              <w:t>8.8</w:t>
            </w:r>
            <w:r w:rsidR="00A52E76" w:rsidRPr="00B73815">
              <w:rPr>
                <w:rFonts w:eastAsiaTheme="minorEastAsia"/>
                <w:noProof/>
                <w:color w:val="0070C0"/>
                <w:lang w:val="en-US"/>
              </w:rPr>
              <w:tab/>
            </w:r>
            <w:r w:rsidR="00A52E76" w:rsidRPr="00B73815">
              <w:rPr>
                <w:rStyle w:val="Hyperlink"/>
                <w:noProof/>
                <w:color w:val="0070C0"/>
              </w:rPr>
              <w:t>Contestații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72</w:t>
            </w:r>
            <w:r w:rsidR="00A52E76" w:rsidRPr="00B73815">
              <w:rPr>
                <w:noProof/>
                <w:webHidden/>
                <w:color w:val="0070C0"/>
              </w:rPr>
              <w:fldChar w:fldCharType="end"/>
            </w:r>
          </w:hyperlink>
        </w:p>
        <w:p w14:paraId="2683DBC9" w14:textId="30C78B68" w:rsidR="00A52E76" w:rsidRPr="00B73815" w:rsidRDefault="00000000">
          <w:pPr>
            <w:pStyle w:val="TOC2"/>
            <w:tabs>
              <w:tab w:val="left" w:pos="880"/>
              <w:tab w:val="right" w:leader="dot" w:pos="9396"/>
            </w:tabs>
            <w:rPr>
              <w:rFonts w:eastAsiaTheme="minorEastAsia"/>
              <w:noProof/>
              <w:color w:val="0070C0"/>
              <w:lang w:val="en-US"/>
            </w:rPr>
          </w:pPr>
          <w:hyperlink w:anchor="_Toc144131606" w:history="1">
            <w:r w:rsidR="00A52E76" w:rsidRPr="00B73815">
              <w:rPr>
                <w:rStyle w:val="Hyperlink"/>
                <w:b/>
                <w:noProof/>
                <w:color w:val="0070C0"/>
              </w:rPr>
              <w:t>8.9</w:t>
            </w:r>
            <w:r w:rsidR="00A52E76" w:rsidRPr="00B73815">
              <w:rPr>
                <w:rFonts w:eastAsiaTheme="minorEastAsia"/>
                <w:noProof/>
                <w:color w:val="0070C0"/>
                <w:lang w:val="en-US"/>
              </w:rPr>
              <w:tab/>
            </w:r>
            <w:r w:rsidR="00A52E76" w:rsidRPr="00B73815">
              <w:rPr>
                <w:rStyle w:val="Hyperlink"/>
                <w:noProof/>
                <w:color w:val="0070C0"/>
              </w:rPr>
              <w:t>Contractarea proiectelor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73</w:t>
            </w:r>
            <w:r w:rsidR="00A52E76" w:rsidRPr="00B73815">
              <w:rPr>
                <w:noProof/>
                <w:webHidden/>
                <w:color w:val="0070C0"/>
              </w:rPr>
              <w:fldChar w:fldCharType="end"/>
            </w:r>
          </w:hyperlink>
        </w:p>
        <w:p w14:paraId="2B93676B" w14:textId="723BE7E0" w:rsidR="00A52E76" w:rsidRPr="00B73815" w:rsidRDefault="00000000">
          <w:pPr>
            <w:pStyle w:val="TOC3"/>
            <w:tabs>
              <w:tab w:val="left" w:pos="1320"/>
              <w:tab w:val="right" w:leader="dot" w:pos="9396"/>
            </w:tabs>
            <w:rPr>
              <w:rFonts w:eastAsiaTheme="minorEastAsia"/>
              <w:noProof/>
              <w:color w:val="0070C0"/>
              <w:lang w:val="en-US"/>
            </w:rPr>
          </w:pPr>
          <w:hyperlink w:anchor="_Toc144131607" w:history="1">
            <w:r w:rsidR="00A52E76" w:rsidRPr="00B73815">
              <w:rPr>
                <w:rStyle w:val="Hyperlink"/>
                <w:rFonts w:ascii="Trebuchet MS" w:hAnsi="Trebuchet MS"/>
                <w:noProof/>
                <w:color w:val="0070C0"/>
              </w:rPr>
              <w:t>8.9.1</w:t>
            </w:r>
            <w:r w:rsidR="00A52E76" w:rsidRPr="00B73815">
              <w:rPr>
                <w:rFonts w:eastAsiaTheme="minorEastAsia"/>
                <w:noProof/>
                <w:color w:val="0070C0"/>
                <w:lang w:val="en-US"/>
              </w:rPr>
              <w:tab/>
            </w:r>
            <w:r w:rsidR="00A52E76" w:rsidRPr="00B73815">
              <w:rPr>
                <w:rStyle w:val="Hyperlink"/>
                <w:rFonts w:ascii="Trebuchet MS" w:hAnsi="Trebuchet MS"/>
                <w:noProof/>
                <w:color w:val="0070C0"/>
              </w:rPr>
              <w:t>Verificarea îndeplinirii condițiilor de eligibilitate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_Toc144131607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73</w:t>
            </w:r>
            <w:r w:rsidR="00A52E76" w:rsidRPr="00B73815">
              <w:rPr>
                <w:noProof/>
                <w:webHidden/>
                <w:color w:val="0070C0"/>
              </w:rPr>
              <w:fldChar w:fldCharType="end"/>
            </w:r>
          </w:hyperlink>
        </w:p>
        <w:p w14:paraId="50F32C97" w14:textId="7F3B6712" w:rsidR="00A52E76" w:rsidRPr="00B73815" w:rsidRDefault="00000000">
          <w:pPr>
            <w:pStyle w:val="TOC3"/>
            <w:tabs>
              <w:tab w:val="right" w:leader="dot" w:pos="9396"/>
            </w:tabs>
            <w:rPr>
              <w:rFonts w:eastAsiaTheme="minorEastAsia"/>
              <w:noProof/>
              <w:color w:val="0070C0"/>
              <w:lang w:val="en-US"/>
            </w:rPr>
          </w:pPr>
          <w:hyperlink w:anchor="_Toc144131608" w:history="1">
            <w:r w:rsidR="00A52E76" w:rsidRPr="00B73815">
              <w:rPr>
                <w:rStyle w:val="Hyperlink"/>
                <w:rFonts w:ascii="Trebuchet MS" w:hAnsi="Trebuchet MS"/>
                <w:noProof/>
                <w:color w:val="0070C0"/>
              </w:rPr>
              <w:t>8.9.2 Decizia de acordare/respingere a finanțării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_Toc144131608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75</w:t>
            </w:r>
            <w:r w:rsidR="00A52E76" w:rsidRPr="00B73815">
              <w:rPr>
                <w:noProof/>
                <w:webHidden/>
                <w:color w:val="0070C0"/>
              </w:rPr>
              <w:fldChar w:fldCharType="end"/>
            </w:r>
          </w:hyperlink>
        </w:p>
        <w:p w14:paraId="1C0289F4" w14:textId="24EE108E" w:rsidR="00A52E76" w:rsidRPr="00B73815" w:rsidRDefault="00000000">
          <w:pPr>
            <w:pStyle w:val="TOC3"/>
            <w:tabs>
              <w:tab w:val="right" w:leader="dot" w:pos="9396"/>
            </w:tabs>
            <w:rPr>
              <w:rFonts w:eastAsiaTheme="minorEastAsia"/>
              <w:noProof/>
              <w:color w:val="0070C0"/>
              <w:lang w:val="en-US"/>
            </w:rPr>
          </w:pPr>
          <w:hyperlink w:anchor="_Toc144131609" w:history="1">
            <w:r w:rsidR="00A52E76" w:rsidRPr="00B73815">
              <w:rPr>
                <w:rStyle w:val="Hyperlink"/>
                <w:rFonts w:ascii="Trebuchet MS" w:hAnsi="Trebuchet MS"/>
                <w:noProof/>
                <w:color w:val="0070C0"/>
              </w:rPr>
              <w:t>8.9.3 Definitivarea planului de monitorizare al proiectului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_Toc144131609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76</w:t>
            </w:r>
            <w:r w:rsidR="00A52E76" w:rsidRPr="00B73815">
              <w:rPr>
                <w:noProof/>
                <w:webHidden/>
                <w:color w:val="0070C0"/>
              </w:rPr>
              <w:fldChar w:fldCharType="end"/>
            </w:r>
          </w:hyperlink>
        </w:p>
        <w:p w14:paraId="28731B1A" w14:textId="5BFDEA88" w:rsidR="00A52E76" w:rsidRPr="00B73815" w:rsidRDefault="00000000">
          <w:pPr>
            <w:pStyle w:val="TOC3"/>
            <w:tabs>
              <w:tab w:val="right" w:leader="dot" w:pos="9396"/>
            </w:tabs>
            <w:rPr>
              <w:rFonts w:eastAsiaTheme="minorEastAsia"/>
              <w:noProof/>
              <w:color w:val="0070C0"/>
              <w:lang w:val="en-US"/>
            </w:rPr>
          </w:pPr>
          <w:hyperlink w:anchor="_Toc144131610" w:history="1">
            <w:r w:rsidR="00A52E76" w:rsidRPr="00B73815">
              <w:rPr>
                <w:rStyle w:val="Hyperlink"/>
                <w:rFonts w:ascii="Trebuchet MS" w:hAnsi="Trebuchet MS"/>
                <w:noProof/>
                <w:color w:val="0070C0"/>
              </w:rPr>
              <w:t>8.9.4 Semnarea contractului de finanțare /emiterea deciziei de finanțare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_Toc144131610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77</w:t>
            </w:r>
            <w:r w:rsidR="00A52E76" w:rsidRPr="00B73815">
              <w:rPr>
                <w:noProof/>
                <w:webHidden/>
                <w:color w:val="0070C0"/>
              </w:rPr>
              <w:fldChar w:fldCharType="end"/>
            </w:r>
          </w:hyperlink>
        </w:p>
        <w:p w14:paraId="62E37688" w14:textId="371B402B" w:rsidR="00A52E76" w:rsidRPr="00B73815" w:rsidRDefault="00000000">
          <w:pPr>
            <w:pStyle w:val="TOC1"/>
            <w:tabs>
              <w:tab w:val="left" w:pos="440"/>
              <w:tab w:val="right" w:leader="dot" w:pos="9396"/>
            </w:tabs>
            <w:rPr>
              <w:rFonts w:eastAsiaTheme="minorEastAsia"/>
              <w:noProof/>
              <w:color w:val="0070C0"/>
              <w:lang w:val="en-US"/>
            </w:rPr>
          </w:pPr>
          <w:hyperlink w:anchor="_Toc144131611" w:history="1">
            <w:r w:rsidR="00A52E76" w:rsidRPr="00B73815">
              <w:rPr>
                <w:rStyle w:val="Hyperlink"/>
                <w:b/>
                <w:noProof/>
                <w:color w:val="0070C0"/>
              </w:rPr>
              <w:t>9.</w:t>
            </w:r>
            <w:r w:rsidR="00A52E76" w:rsidRPr="00B73815">
              <w:rPr>
                <w:rFonts w:eastAsiaTheme="minorEastAsia"/>
                <w:noProof/>
                <w:color w:val="0070C0"/>
                <w:lang w:val="en-US"/>
              </w:rPr>
              <w:tab/>
            </w:r>
            <w:r w:rsidR="00A52E76" w:rsidRPr="00B73815">
              <w:rPr>
                <w:rStyle w:val="Hyperlink"/>
                <w:b/>
                <w:noProof/>
                <w:color w:val="0070C0"/>
              </w:rPr>
              <w:t>ASPECTE</w:t>
            </w:r>
            <w:r w:rsidR="00A52E76" w:rsidRPr="00B73815">
              <w:rPr>
                <w:rStyle w:val="Hyperlink"/>
                <w:noProof/>
                <w:color w:val="0070C0"/>
              </w:rPr>
              <w:t xml:space="preserve"> </w:t>
            </w:r>
            <w:r w:rsidR="00A52E76" w:rsidRPr="00B73815">
              <w:rPr>
                <w:rStyle w:val="Hyperlink"/>
                <w:b/>
                <w:noProof/>
                <w:color w:val="0070C0"/>
              </w:rPr>
              <w:t>PRIVIND CONFLICTUL DE INTERESE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77</w:t>
            </w:r>
            <w:r w:rsidR="00A52E76" w:rsidRPr="00B73815">
              <w:rPr>
                <w:noProof/>
                <w:webHidden/>
                <w:color w:val="0070C0"/>
              </w:rPr>
              <w:fldChar w:fldCharType="end"/>
            </w:r>
          </w:hyperlink>
        </w:p>
        <w:p w14:paraId="4B472130" w14:textId="2B798684" w:rsidR="00A52E76" w:rsidRPr="00B73815" w:rsidRDefault="00000000">
          <w:pPr>
            <w:pStyle w:val="TOC1"/>
            <w:tabs>
              <w:tab w:val="left" w:pos="660"/>
              <w:tab w:val="right" w:leader="dot" w:pos="9396"/>
            </w:tabs>
            <w:rPr>
              <w:rFonts w:eastAsiaTheme="minorEastAsia"/>
              <w:noProof/>
              <w:color w:val="0070C0"/>
              <w:lang w:val="en-US"/>
            </w:rPr>
          </w:pPr>
          <w:hyperlink w:anchor="_Toc144131612" w:history="1">
            <w:r w:rsidR="00A52E76" w:rsidRPr="00B73815">
              <w:rPr>
                <w:rStyle w:val="Hyperlink"/>
                <w:b/>
                <w:bCs/>
                <w:i/>
                <w:noProof/>
                <w:color w:val="0070C0"/>
              </w:rPr>
              <w:t>10.</w:t>
            </w:r>
            <w:r w:rsidR="00A52E76" w:rsidRPr="00B73815">
              <w:rPr>
                <w:rFonts w:eastAsiaTheme="minorEastAsia"/>
                <w:noProof/>
                <w:color w:val="0070C0"/>
                <w:lang w:val="en-US"/>
              </w:rPr>
              <w:tab/>
            </w:r>
            <w:r w:rsidR="00A52E76" w:rsidRPr="00B73815">
              <w:rPr>
                <w:rStyle w:val="Hyperlink"/>
                <w:b/>
                <w:noProof/>
                <w:color w:val="0070C0"/>
              </w:rPr>
              <w:t>ASPECTE PRIVIND PRELUCRAREA DATELOR CU CARACTER PERSONAL</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78</w:t>
            </w:r>
            <w:r w:rsidR="00A52E76" w:rsidRPr="00B73815">
              <w:rPr>
                <w:noProof/>
                <w:webHidden/>
                <w:color w:val="0070C0"/>
              </w:rPr>
              <w:fldChar w:fldCharType="end"/>
            </w:r>
          </w:hyperlink>
        </w:p>
        <w:p w14:paraId="02D109DB" w14:textId="702A4812" w:rsidR="00A52E76" w:rsidRPr="00B73815" w:rsidRDefault="00000000">
          <w:pPr>
            <w:pStyle w:val="TOC1"/>
            <w:tabs>
              <w:tab w:val="left" w:pos="660"/>
              <w:tab w:val="right" w:leader="dot" w:pos="9396"/>
            </w:tabs>
            <w:rPr>
              <w:rFonts w:eastAsiaTheme="minorEastAsia"/>
              <w:noProof/>
              <w:color w:val="0070C0"/>
              <w:lang w:val="en-US"/>
            </w:rPr>
          </w:pPr>
          <w:hyperlink w:anchor="_Toc144131613" w:history="1">
            <w:r w:rsidR="00A52E76" w:rsidRPr="00B73815">
              <w:rPr>
                <w:rStyle w:val="Hyperlink"/>
                <w:b/>
                <w:noProof/>
                <w:color w:val="0070C0"/>
              </w:rPr>
              <w:t>11.</w:t>
            </w:r>
            <w:r w:rsidR="00A52E76" w:rsidRPr="00B73815">
              <w:rPr>
                <w:rFonts w:eastAsiaTheme="minorEastAsia"/>
                <w:noProof/>
                <w:color w:val="0070C0"/>
                <w:lang w:val="en-US"/>
              </w:rPr>
              <w:tab/>
            </w:r>
            <w:r w:rsidR="00A52E76" w:rsidRPr="00B73815">
              <w:rPr>
                <w:rStyle w:val="Hyperlink"/>
                <w:b/>
                <w:noProof/>
                <w:color w:val="0070C0"/>
              </w:rPr>
              <w:t>ASPECTE PRIVIND MONITORIZAREA TEHNICĂ ȘI RAPOARTELE DE PROGRES</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78</w:t>
            </w:r>
            <w:r w:rsidR="00A52E76" w:rsidRPr="00B73815">
              <w:rPr>
                <w:noProof/>
                <w:webHidden/>
                <w:color w:val="0070C0"/>
              </w:rPr>
              <w:fldChar w:fldCharType="end"/>
            </w:r>
          </w:hyperlink>
        </w:p>
        <w:p w14:paraId="2873BAC0" w14:textId="211BDDBE" w:rsidR="00A52E76" w:rsidRPr="00B73815" w:rsidRDefault="00000000">
          <w:pPr>
            <w:pStyle w:val="TOC2"/>
            <w:tabs>
              <w:tab w:val="right" w:leader="dot" w:pos="9396"/>
            </w:tabs>
            <w:rPr>
              <w:rFonts w:eastAsiaTheme="minorEastAsia"/>
              <w:noProof/>
              <w:color w:val="0070C0"/>
              <w:lang w:val="en-US"/>
            </w:rPr>
          </w:pPr>
          <w:hyperlink w:anchor="_Toc144131614" w:history="1">
            <w:r w:rsidR="00A52E76" w:rsidRPr="00B73815">
              <w:rPr>
                <w:rStyle w:val="Hyperlink"/>
                <w:noProof/>
                <w:color w:val="0070C0"/>
              </w:rPr>
              <w:t>11.1 Rapoartele de progres</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78</w:t>
            </w:r>
            <w:r w:rsidR="00A52E76" w:rsidRPr="00B73815">
              <w:rPr>
                <w:noProof/>
                <w:webHidden/>
                <w:color w:val="0070C0"/>
              </w:rPr>
              <w:fldChar w:fldCharType="end"/>
            </w:r>
          </w:hyperlink>
        </w:p>
        <w:p w14:paraId="7AD02753" w14:textId="45167799" w:rsidR="00A52E76" w:rsidRPr="00B73815" w:rsidRDefault="00000000">
          <w:pPr>
            <w:pStyle w:val="TOC2"/>
            <w:tabs>
              <w:tab w:val="right" w:leader="dot" w:pos="9396"/>
            </w:tabs>
            <w:rPr>
              <w:rFonts w:eastAsiaTheme="minorEastAsia"/>
              <w:noProof/>
              <w:color w:val="0070C0"/>
              <w:lang w:val="en-US"/>
            </w:rPr>
          </w:pPr>
          <w:hyperlink w:anchor="_Toc144131615" w:history="1">
            <w:r w:rsidR="00A52E76" w:rsidRPr="00B73815">
              <w:rPr>
                <w:rStyle w:val="Hyperlink"/>
                <w:noProof/>
                <w:color w:val="0070C0"/>
              </w:rPr>
              <w:t>11.2 Vizitele de monitorizare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79</w:t>
            </w:r>
            <w:r w:rsidR="00A52E76" w:rsidRPr="00B73815">
              <w:rPr>
                <w:noProof/>
                <w:webHidden/>
                <w:color w:val="0070C0"/>
              </w:rPr>
              <w:fldChar w:fldCharType="end"/>
            </w:r>
          </w:hyperlink>
        </w:p>
        <w:p w14:paraId="1E818840" w14:textId="09F6FD8E" w:rsidR="00A52E76" w:rsidRPr="00B73815" w:rsidRDefault="00000000">
          <w:pPr>
            <w:pStyle w:val="TOC2"/>
            <w:tabs>
              <w:tab w:val="right" w:leader="dot" w:pos="9396"/>
            </w:tabs>
            <w:rPr>
              <w:rFonts w:eastAsiaTheme="minorEastAsia"/>
              <w:noProof/>
              <w:color w:val="0070C0"/>
              <w:lang w:val="en-US"/>
            </w:rPr>
          </w:pPr>
          <w:hyperlink w:anchor="_Toc144131616" w:history="1">
            <w:r w:rsidR="00A52E76" w:rsidRPr="00B73815">
              <w:rPr>
                <w:rStyle w:val="Hyperlink"/>
                <w:noProof/>
                <w:color w:val="0070C0"/>
              </w:rPr>
              <w:t>11.3 Mecanismul specific indicatorilor de etapă. Planul de monitorizare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80</w:t>
            </w:r>
            <w:r w:rsidR="00A52E76" w:rsidRPr="00B73815">
              <w:rPr>
                <w:noProof/>
                <w:webHidden/>
                <w:color w:val="0070C0"/>
              </w:rPr>
              <w:fldChar w:fldCharType="end"/>
            </w:r>
          </w:hyperlink>
        </w:p>
        <w:p w14:paraId="6A54C4B5" w14:textId="6369E350" w:rsidR="00A52E76" w:rsidRPr="00B73815" w:rsidRDefault="00000000">
          <w:pPr>
            <w:pStyle w:val="TOC1"/>
            <w:tabs>
              <w:tab w:val="left" w:pos="660"/>
              <w:tab w:val="right" w:leader="dot" w:pos="9396"/>
            </w:tabs>
            <w:rPr>
              <w:rFonts w:eastAsiaTheme="minorEastAsia"/>
              <w:noProof/>
              <w:color w:val="0070C0"/>
              <w:lang w:val="en-US"/>
            </w:rPr>
          </w:pPr>
          <w:hyperlink w:anchor="_Toc144131617" w:history="1">
            <w:r w:rsidR="00A52E76" w:rsidRPr="00B73815">
              <w:rPr>
                <w:rStyle w:val="Hyperlink"/>
                <w:b/>
                <w:noProof/>
                <w:color w:val="0070C0"/>
              </w:rPr>
              <w:t>12.</w:t>
            </w:r>
            <w:r w:rsidR="00A52E76" w:rsidRPr="00B73815">
              <w:rPr>
                <w:rFonts w:eastAsiaTheme="minorEastAsia"/>
                <w:noProof/>
                <w:color w:val="0070C0"/>
                <w:lang w:val="en-US"/>
              </w:rPr>
              <w:tab/>
            </w:r>
            <w:r w:rsidR="00A52E76" w:rsidRPr="00B73815">
              <w:rPr>
                <w:rStyle w:val="Hyperlink"/>
                <w:b/>
                <w:noProof/>
                <w:color w:val="0070C0"/>
              </w:rPr>
              <w:t>ASPECTE PRIVIND MANAGEMENTUL FINANCIAR</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_Toc144131617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81</w:t>
            </w:r>
            <w:r w:rsidR="00A52E76" w:rsidRPr="00B73815">
              <w:rPr>
                <w:noProof/>
                <w:webHidden/>
                <w:color w:val="0070C0"/>
              </w:rPr>
              <w:fldChar w:fldCharType="end"/>
            </w:r>
          </w:hyperlink>
        </w:p>
        <w:p w14:paraId="510B3C34" w14:textId="70424CC6" w:rsidR="00A52E76" w:rsidRPr="00B73815" w:rsidRDefault="00000000">
          <w:pPr>
            <w:pStyle w:val="TOC2"/>
            <w:tabs>
              <w:tab w:val="left" w:pos="880"/>
              <w:tab w:val="right" w:leader="dot" w:pos="9396"/>
            </w:tabs>
            <w:rPr>
              <w:rFonts w:eastAsiaTheme="minorEastAsia"/>
              <w:noProof/>
              <w:color w:val="0070C0"/>
              <w:lang w:val="en-US"/>
            </w:rPr>
          </w:pPr>
          <w:hyperlink w:anchor="_Toc144131618" w:history="1">
            <w:r w:rsidR="00A52E76" w:rsidRPr="00B73815">
              <w:rPr>
                <w:rStyle w:val="Hyperlink"/>
                <w:noProof/>
                <w:color w:val="0070C0"/>
              </w:rPr>
              <w:t>12.1</w:t>
            </w:r>
            <w:r w:rsidR="00A52E76" w:rsidRPr="00B73815">
              <w:rPr>
                <w:rFonts w:eastAsiaTheme="minorEastAsia"/>
                <w:noProof/>
                <w:color w:val="0070C0"/>
                <w:lang w:val="en-US"/>
              </w:rPr>
              <w:tab/>
            </w:r>
            <w:r w:rsidR="00A52E76" w:rsidRPr="00B73815">
              <w:rPr>
                <w:rStyle w:val="Hyperlink"/>
                <w:noProof/>
                <w:color w:val="0070C0"/>
              </w:rPr>
              <w:t>Mecanismul cererilor de prefinanțare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_Toc144131618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81</w:t>
            </w:r>
            <w:r w:rsidR="00A52E76" w:rsidRPr="00B73815">
              <w:rPr>
                <w:noProof/>
                <w:webHidden/>
                <w:color w:val="0070C0"/>
              </w:rPr>
              <w:fldChar w:fldCharType="end"/>
            </w:r>
          </w:hyperlink>
        </w:p>
        <w:p w14:paraId="371178AC" w14:textId="3A884A88" w:rsidR="00A52E76" w:rsidRPr="00B73815" w:rsidRDefault="00000000">
          <w:pPr>
            <w:pStyle w:val="TOC2"/>
            <w:tabs>
              <w:tab w:val="left" w:pos="880"/>
              <w:tab w:val="right" w:leader="dot" w:pos="9396"/>
            </w:tabs>
            <w:rPr>
              <w:rFonts w:eastAsiaTheme="minorEastAsia"/>
              <w:noProof/>
              <w:color w:val="0070C0"/>
              <w:lang w:val="en-US"/>
            </w:rPr>
          </w:pPr>
          <w:hyperlink w:anchor="_Toc144131619" w:history="1">
            <w:r w:rsidR="00A52E76" w:rsidRPr="00B73815">
              <w:rPr>
                <w:rStyle w:val="Hyperlink"/>
                <w:noProof/>
                <w:color w:val="0070C0"/>
              </w:rPr>
              <w:t>12.2</w:t>
            </w:r>
            <w:r w:rsidR="00A52E76" w:rsidRPr="00B73815">
              <w:rPr>
                <w:rFonts w:eastAsiaTheme="minorEastAsia"/>
                <w:noProof/>
                <w:color w:val="0070C0"/>
                <w:lang w:val="en-US"/>
              </w:rPr>
              <w:tab/>
            </w:r>
            <w:r w:rsidR="00A52E76" w:rsidRPr="00B73815">
              <w:rPr>
                <w:rStyle w:val="Hyperlink"/>
                <w:noProof/>
                <w:color w:val="0070C0"/>
              </w:rPr>
              <w:t>Mecanismul cererilor de plată</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_Toc144131619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82</w:t>
            </w:r>
            <w:r w:rsidR="00A52E76" w:rsidRPr="00B73815">
              <w:rPr>
                <w:noProof/>
                <w:webHidden/>
                <w:color w:val="0070C0"/>
              </w:rPr>
              <w:fldChar w:fldCharType="end"/>
            </w:r>
          </w:hyperlink>
        </w:p>
        <w:p w14:paraId="344F39E6" w14:textId="19A00DF6" w:rsidR="00A52E76" w:rsidRPr="00B73815" w:rsidRDefault="00000000">
          <w:pPr>
            <w:pStyle w:val="TOC2"/>
            <w:tabs>
              <w:tab w:val="left" w:pos="880"/>
              <w:tab w:val="right" w:leader="dot" w:pos="9396"/>
            </w:tabs>
            <w:rPr>
              <w:rFonts w:eastAsiaTheme="minorEastAsia"/>
              <w:noProof/>
              <w:color w:val="0070C0"/>
              <w:lang w:val="en-US"/>
            </w:rPr>
          </w:pPr>
          <w:hyperlink w:anchor="_Toc144131620" w:history="1">
            <w:r w:rsidR="00A52E76" w:rsidRPr="00B73815">
              <w:rPr>
                <w:rStyle w:val="Hyperlink"/>
                <w:noProof/>
                <w:color w:val="0070C0"/>
              </w:rPr>
              <w:t>12.3</w:t>
            </w:r>
            <w:r w:rsidR="00A52E76" w:rsidRPr="00B73815">
              <w:rPr>
                <w:rFonts w:eastAsiaTheme="minorEastAsia"/>
                <w:noProof/>
                <w:color w:val="0070C0"/>
                <w:lang w:val="en-US"/>
              </w:rPr>
              <w:tab/>
            </w:r>
            <w:r w:rsidR="00A52E76" w:rsidRPr="00B73815">
              <w:rPr>
                <w:rStyle w:val="Hyperlink"/>
                <w:noProof/>
                <w:color w:val="0070C0"/>
              </w:rPr>
              <w:t>Mecanismul cererilor de rambursare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_Toc144131620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82</w:t>
            </w:r>
            <w:r w:rsidR="00A52E76" w:rsidRPr="00B73815">
              <w:rPr>
                <w:noProof/>
                <w:webHidden/>
                <w:color w:val="0070C0"/>
              </w:rPr>
              <w:fldChar w:fldCharType="end"/>
            </w:r>
          </w:hyperlink>
        </w:p>
        <w:p w14:paraId="5E6CF71B" w14:textId="2C4465F1" w:rsidR="00A52E76" w:rsidRPr="00B73815" w:rsidRDefault="00000000">
          <w:pPr>
            <w:pStyle w:val="TOC2"/>
            <w:tabs>
              <w:tab w:val="left" w:pos="880"/>
              <w:tab w:val="right" w:leader="dot" w:pos="9396"/>
            </w:tabs>
            <w:rPr>
              <w:rFonts w:eastAsiaTheme="minorEastAsia"/>
              <w:noProof/>
              <w:color w:val="0070C0"/>
              <w:lang w:val="en-US"/>
            </w:rPr>
          </w:pPr>
          <w:hyperlink w:anchor="_Toc144131621" w:history="1">
            <w:r w:rsidR="00A52E76" w:rsidRPr="00B73815">
              <w:rPr>
                <w:rStyle w:val="Hyperlink"/>
                <w:noProof/>
                <w:color w:val="0070C0"/>
              </w:rPr>
              <w:t>12.4</w:t>
            </w:r>
            <w:r w:rsidR="00A52E76" w:rsidRPr="00B73815">
              <w:rPr>
                <w:rFonts w:eastAsiaTheme="minorEastAsia"/>
                <w:noProof/>
                <w:color w:val="0070C0"/>
                <w:lang w:val="en-US"/>
              </w:rPr>
              <w:tab/>
            </w:r>
            <w:r w:rsidR="00A52E76" w:rsidRPr="00B73815">
              <w:rPr>
                <w:rStyle w:val="Hyperlink"/>
                <w:noProof/>
                <w:color w:val="0070C0"/>
              </w:rPr>
              <w:t>Graficul cererilor de prefinanțare/plată/rambursare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_Toc144131621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83</w:t>
            </w:r>
            <w:r w:rsidR="00A52E76" w:rsidRPr="00B73815">
              <w:rPr>
                <w:noProof/>
                <w:webHidden/>
                <w:color w:val="0070C0"/>
              </w:rPr>
              <w:fldChar w:fldCharType="end"/>
            </w:r>
          </w:hyperlink>
        </w:p>
        <w:p w14:paraId="1550BCC0" w14:textId="5707A4A4" w:rsidR="00A52E76" w:rsidRPr="00B73815" w:rsidRDefault="00000000">
          <w:pPr>
            <w:pStyle w:val="TOC2"/>
            <w:tabs>
              <w:tab w:val="left" w:pos="880"/>
              <w:tab w:val="right" w:leader="dot" w:pos="9396"/>
            </w:tabs>
            <w:rPr>
              <w:rFonts w:eastAsiaTheme="minorEastAsia"/>
              <w:noProof/>
              <w:color w:val="0070C0"/>
              <w:lang w:val="en-US"/>
            </w:rPr>
          </w:pPr>
          <w:hyperlink w:anchor="_Toc144131622" w:history="1">
            <w:r w:rsidR="00A52E76" w:rsidRPr="00B73815">
              <w:rPr>
                <w:rStyle w:val="Hyperlink"/>
                <w:noProof/>
                <w:color w:val="0070C0"/>
              </w:rPr>
              <w:t>12.5</w:t>
            </w:r>
            <w:r w:rsidR="00A52E76" w:rsidRPr="00B73815">
              <w:rPr>
                <w:rFonts w:eastAsiaTheme="minorEastAsia"/>
                <w:noProof/>
                <w:color w:val="0070C0"/>
                <w:lang w:val="en-US"/>
              </w:rPr>
              <w:tab/>
            </w:r>
            <w:r w:rsidR="00A52E76" w:rsidRPr="00B73815">
              <w:rPr>
                <w:rStyle w:val="Hyperlink"/>
                <w:noProof/>
                <w:color w:val="0070C0"/>
              </w:rPr>
              <w:t>Verificări la fața locului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_Toc144131622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83</w:t>
            </w:r>
            <w:r w:rsidR="00A52E76" w:rsidRPr="00B73815">
              <w:rPr>
                <w:noProof/>
                <w:webHidden/>
                <w:color w:val="0070C0"/>
              </w:rPr>
              <w:fldChar w:fldCharType="end"/>
            </w:r>
          </w:hyperlink>
        </w:p>
        <w:p w14:paraId="5565C17A" w14:textId="5B441C77" w:rsidR="00A52E76" w:rsidRPr="00B73815" w:rsidRDefault="00000000">
          <w:pPr>
            <w:pStyle w:val="TOC1"/>
            <w:tabs>
              <w:tab w:val="left" w:pos="660"/>
              <w:tab w:val="right" w:leader="dot" w:pos="9396"/>
            </w:tabs>
            <w:rPr>
              <w:rFonts w:eastAsiaTheme="minorEastAsia"/>
              <w:noProof/>
              <w:color w:val="0070C0"/>
              <w:lang w:val="en-US"/>
            </w:rPr>
          </w:pPr>
          <w:hyperlink w:anchor="_Toc144131623" w:history="1">
            <w:r w:rsidR="00A52E76" w:rsidRPr="00B73815">
              <w:rPr>
                <w:rStyle w:val="Hyperlink"/>
                <w:b/>
                <w:bCs/>
                <w:i/>
                <w:noProof/>
                <w:color w:val="0070C0"/>
              </w:rPr>
              <w:t>13.</w:t>
            </w:r>
            <w:r w:rsidR="00A52E76" w:rsidRPr="00B73815">
              <w:rPr>
                <w:rFonts w:eastAsiaTheme="minorEastAsia"/>
                <w:noProof/>
                <w:color w:val="0070C0"/>
                <w:lang w:val="en-US"/>
              </w:rPr>
              <w:tab/>
            </w:r>
            <w:r w:rsidR="00A52E76" w:rsidRPr="00B73815">
              <w:rPr>
                <w:rStyle w:val="Hyperlink"/>
                <w:b/>
                <w:noProof/>
                <w:color w:val="0070C0"/>
              </w:rPr>
              <w:t>MODIFICAREA GHIDULUI SOLICITANTULUI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_Toc144131623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84</w:t>
            </w:r>
            <w:r w:rsidR="00A52E76" w:rsidRPr="00B73815">
              <w:rPr>
                <w:noProof/>
                <w:webHidden/>
                <w:color w:val="0070C0"/>
              </w:rPr>
              <w:fldChar w:fldCharType="end"/>
            </w:r>
          </w:hyperlink>
        </w:p>
        <w:p w14:paraId="3BBC5A36" w14:textId="5F04E8DB" w:rsidR="00A52E76" w:rsidRPr="00B73815" w:rsidRDefault="00000000">
          <w:pPr>
            <w:pStyle w:val="TOC2"/>
            <w:tabs>
              <w:tab w:val="left" w:pos="880"/>
              <w:tab w:val="right" w:leader="dot" w:pos="9396"/>
            </w:tabs>
            <w:rPr>
              <w:rFonts w:eastAsiaTheme="minorEastAsia"/>
              <w:noProof/>
              <w:color w:val="0070C0"/>
              <w:lang w:val="en-US"/>
            </w:rPr>
          </w:pPr>
          <w:hyperlink w:anchor="_Toc144131624" w:history="1">
            <w:r w:rsidR="00A52E76" w:rsidRPr="00B73815">
              <w:rPr>
                <w:rStyle w:val="Hyperlink"/>
                <w:noProof/>
                <w:color w:val="0070C0"/>
              </w:rPr>
              <w:t>13.1</w:t>
            </w:r>
            <w:r w:rsidR="00A52E76" w:rsidRPr="00B73815">
              <w:rPr>
                <w:rFonts w:eastAsiaTheme="minorEastAsia"/>
                <w:noProof/>
                <w:color w:val="0070C0"/>
                <w:lang w:val="en-US"/>
              </w:rPr>
              <w:tab/>
            </w:r>
            <w:r w:rsidR="00A52E76" w:rsidRPr="00B73815">
              <w:rPr>
                <w:rStyle w:val="Hyperlink"/>
                <w:noProof/>
                <w:color w:val="0070C0"/>
              </w:rPr>
              <w:t>Aspectele care pot face obiectul modificărilor prevederilor ghidului solicitantului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_Toc144131624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84</w:t>
            </w:r>
            <w:r w:rsidR="00A52E76" w:rsidRPr="00B73815">
              <w:rPr>
                <w:noProof/>
                <w:webHidden/>
                <w:color w:val="0070C0"/>
              </w:rPr>
              <w:fldChar w:fldCharType="end"/>
            </w:r>
          </w:hyperlink>
        </w:p>
        <w:p w14:paraId="43DD8AE1" w14:textId="5A65FB6A" w:rsidR="00A52E76" w:rsidRPr="00B73815" w:rsidRDefault="00000000">
          <w:pPr>
            <w:pStyle w:val="TOC2"/>
            <w:tabs>
              <w:tab w:val="left" w:pos="880"/>
              <w:tab w:val="right" w:leader="dot" w:pos="9396"/>
            </w:tabs>
            <w:rPr>
              <w:rFonts w:eastAsiaTheme="minorEastAsia"/>
              <w:noProof/>
              <w:color w:val="0070C0"/>
              <w:lang w:val="en-US"/>
            </w:rPr>
          </w:pPr>
          <w:hyperlink w:anchor="_Toc144131625" w:history="1">
            <w:r w:rsidR="00A52E76" w:rsidRPr="00B73815">
              <w:rPr>
                <w:rStyle w:val="Hyperlink"/>
                <w:noProof/>
                <w:color w:val="0070C0"/>
              </w:rPr>
              <w:t>13.2</w:t>
            </w:r>
            <w:r w:rsidR="00A52E76" w:rsidRPr="00B73815">
              <w:rPr>
                <w:rFonts w:eastAsiaTheme="minorEastAsia"/>
                <w:noProof/>
                <w:color w:val="0070C0"/>
                <w:lang w:val="en-US"/>
              </w:rPr>
              <w:tab/>
            </w:r>
            <w:r w:rsidR="00A52E76" w:rsidRPr="00B73815">
              <w:rPr>
                <w:rStyle w:val="Hyperlink"/>
                <w:noProof/>
                <w:color w:val="0070C0"/>
              </w:rPr>
              <w:t>Condiții privind aplicarea modificărilor pentru cererile de finanțare aflate în procesul de selecție (condiții tranzitorii)</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_Toc144131625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84</w:t>
            </w:r>
            <w:r w:rsidR="00A52E76" w:rsidRPr="00B73815">
              <w:rPr>
                <w:noProof/>
                <w:webHidden/>
                <w:color w:val="0070C0"/>
              </w:rPr>
              <w:fldChar w:fldCharType="end"/>
            </w:r>
          </w:hyperlink>
        </w:p>
        <w:p w14:paraId="2525BB99" w14:textId="156AF3E4" w:rsidR="00A52E76" w:rsidRPr="00B73815" w:rsidRDefault="00000000">
          <w:pPr>
            <w:pStyle w:val="TOC1"/>
            <w:tabs>
              <w:tab w:val="left" w:pos="660"/>
              <w:tab w:val="right" w:leader="dot" w:pos="9396"/>
            </w:tabs>
            <w:rPr>
              <w:rFonts w:eastAsiaTheme="minorEastAsia"/>
              <w:noProof/>
              <w:color w:val="0070C0"/>
              <w:lang w:val="en-US"/>
            </w:rPr>
          </w:pPr>
          <w:hyperlink w:anchor="_Toc144131626" w:history="1">
            <w:r w:rsidR="00A52E76" w:rsidRPr="00B73815">
              <w:rPr>
                <w:rStyle w:val="Hyperlink"/>
                <w:b/>
                <w:bCs/>
                <w:i/>
                <w:noProof/>
                <w:color w:val="0070C0"/>
              </w:rPr>
              <w:t>14.</w:t>
            </w:r>
            <w:r w:rsidR="00A52E76" w:rsidRPr="00B73815">
              <w:rPr>
                <w:rFonts w:eastAsiaTheme="minorEastAsia"/>
                <w:noProof/>
                <w:color w:val="0070C0"/>
                <w:lang w:val="en-US"/>
              </w:rPr>
              <w:tab/>
            </w:r>
            <w:r w:rsidR="00A52E76" w:rsidRPr="00B73815">
              <w:rPr>
                <w:rStyle w:val="Hyperlink"/>
                <w:b/>
                <w:noProof/>
                <w:color w:val="0070C0"/>
              </w:rPr>
              <w:t>ANEXE</w:t>
            </w:r>
            <w:r w:rsidR="00A52E76" w:rsidRPr="00B73815">
              <w:rPr>
                <w:noProof/>
                <w:webHidden/>
                <w:color w:val="0070C0"/>
              </w:rPr>
              <w:tab/>
            </w:r>
            <w:r w:rsidR="00A52E76" w:rsidRPr="00B73815">
              <w:rPr>
                <w:noProof/>
                <w:webHidden/>
                <w:color w:val="0070C0"/>
              </w:rPr>
              <w:fldChar w:fldCharType="begin"/>
            </w:r>
            <w:r w:rsidR="00A52E76" w:rsidRPr="00B73815">
              <w:rPr>
                <w:noProof/>
                <w:webHidden/>
                <w:color w:val="0070C0"/>
              </w:rPr>
              <w:instrText xml:space="preserve"> PAGEREF _Toc144131626 \h </w:instrText>
            </w:r>
            <w:r w:rsidR="00A52E76" w:rsidRPr="00B73815">
              <w:rPr>
                <w:noProof/>
                <w:webHidden/>
                <w:color w:val="0070C0"/>
              </w:rPr>
            </w:r>
            <w:r w:rsidR="00A52E76" w:rsidRPr="00B73815">
              <w:rPr>
                <w:noProof/>
                <w:webHidden/>
                <w:color w:val="0070C0"/>
              </w:rPr>
              <w:fldChar w:fldCharType="separate"/>
            </w:r>
            <w:r w:rsidR="003462CF">
              <w:rPr>
                <w:noProof/>
                <w:webHidden/>
                <w:color w:val="0070C0"/>
              </w:rPr>
              <w:t>84</w:t>
            </w:r>
            <w:r w:rsidR="00A52E76" w:rsidRPr="00B73815">
              <w:rPr>
                <w:noProof/>
                <w:webHidden/>
                <w:color w:val="0070C0"/>
              </w:rPr>
              <w:fldChar w:fldCharType="end"/>
            </w:r>
          </w:hyperlink>
        </w:p>
        <w:p w14:paraId="339A989A" w14:textId="77777777" w:rsidR="00512962" w:rsidRPr="00B73815" w:rsidRDefault="00512962">
          <w:pPr>
            <w:rPr>
              <w:color w:val="0070C0"/>
            </w:rPr>
          </w:pPr>
          <w:r w:rsidRPr="00B73815">
            <w:rPr>
              <w:rFonts w:ascii="Trebuchet MS" w:hAnsi="Trebuchet MS"/>
              <w:b/>
              <w:bCs/>
              <w:noProof/>
              <w:color w:val="0070C0"/>
              <w:sz w:val="24"/>
              <w:szCs w:val="24"/>
            </w:rPr>
            <w:fldChar w:fldCharType="end"/>
          </w:r>
        </w:p>
      </w:sdtContent>
    </w:sdt>
    <w:p w14:paraId="4CDD1261" w14:textId="77777777" w:rsidR="00512962" w:rsidRPr="00147BA2" w:rsidRDefault="00512962" w:rsidP="003D35B8">
      <w:pPr>
        <w:spacing w:after="0"/>
        <w:jc w:val="both"/>
        <w:rPr>
          <w:rFonts w:ascii="Trebuchet MS" w:hAnsi="Trebuchet MS"/>
          <w:color w:val="0070C0"/>
          <w:sz w:val="24"/>
          <w:szCs w:val="24"/>
        </w:rPr>
      </w:pPr>
    </w:p>
    <w:p w14:paraId="5816E330" w14:textId="77777777" w:rsidR="00512962" w:rsidRPr="00147BA2" w:rsidRDefault="00512962" w:rsidP="003D35B8">
      <w:pPr>
        <w:spacing w:after="0"/>
        <w:jc w:val="both"/>
        <w:rPr>
          <w:rFonts w:ascii="Trebuchet MS" w:hAnsi="Trebuchet MS"/>
          <w:color w:val="0070C0"/>
          <w:sz w:val="24"/>
          <w:szCs w:val="24"/>
        </w:rPr>
      </w:pPr>
    </w:p>
    <w:p w14:paraId="01167B03" w14:textId="77777777" w:rsidR="00566CCA" w:rsidRPr="00147BA2" w:rsidRDefault="00566CCA" w:rsidP="008D7C51">
      <w:pPr>
        <w:pStyle w:val="Heading1"/>
        <w:numPr>
          <w:ilvl w:val="0"/>
          <w:numId w:val="1"/>
        </w:numPr>
        <w:ind w:left="426" w:hanging="426"/>
        <w:rPr>
          <w:b/>
          <w:color w:val="0070C0"/>
          <w:sz w:val="28"/>
          <w:szCs w:val="28"/>
        </w:rPr>
      </w:pPr>
      <w:bookmarkStart w:id="0" w:name="_Toc144102898"/>
      <w:bookmarkStart w:id="1" w:name="_Toc144103019"/>
      <w:bookmarkStart w:id="2" w:name="_Toc144103148"/>
      <w:bookmarkStart w:id="3" w:name="_Toc144103274"/>
      <w:bookmarkStart w:id="4" w:name="_Toc144103400"/>
      <w:bookmarkStart w:id="5" w:name="_Toc144103527"/>
      <w:bookmarkStart w:id="6" w:name="_Toc144103654"/>
      <w:bookmarkStart w:id="7" w:name="_Toc144103782"/>
      <w:bookmarkStart w:id="8" w:name="_Toc144103913"/>
      <w:bookmarkStart w:id="9" w:name="_Toc144102899"/>
      <w:bookmarkStart w:id="10" w:name="_Toc144103020"/>
      <w:bookmarkStart w:id="11" w:name="_Toc144103149"/>
      <w:bookmarkStart w:id="12" w:name="_Toc144103275"/>
      <w:bookmarkStart w:id="13" w:name="_Toc144103401"/>
      <w:bookmarkStart w:id="14" w:name="_Toc144103528"/>
      <w:bookmarkStart w:id="15" w:name="_Toc144103655"/>
      <w:bookmarkStart w:id="16" w:name="_Toc144103783"/>
      <w:bookmarkStart w:id="17" w:name="_Toc144103914"/>
      <w:bookmarkStart w:id="18" w:name="_Toc144102900"/>
      <w:bookmarkStart w:id="19" w:name="_Toc144103021"/>
      <w:bookmarkStart w:id="20" w:name="_Toc144103150"/>
      <w:bookmarkStart w:id="21" w:name="_Toc144103276"/>
      <w:bookmarkStart w:id="22" w:name="_Toc144103402"/>
      <w:bookmarkStart w:id="23" w:name="_Toc144103529"/>
      <w:bookmarkStart w:id="24" w:name="_Toc144103656"/>
      <w:bookmarkStart w:id="25" w:name="_Toc144103784"/>
      <w:bookmarkStart w:id="26" w:name="_Toc144103915"/>
      <w:bookmarkStart w:id="27" w:name="_Toc144102901"/>
      <w:bookmarkStart w:id="28" w:name="_Toc144103022"/>
      <w:bookmarkStart w:id="29" w:name="_Toc144103151"/>
      <w:bookmarkStart w:id="30" w:name="_Toc144103277"/>
      <w:bookmarkStart w:id="31" w:name="_Toc144103403"/>
      <w:bookmarkStart w:id="32" w:name="_Toc144103530"/>
      <w:bookmarkStart w:id="33" w:name="_Toc144103657"/>
      <w:bookmarkStart w:id="34" w:name="_Toc144103785"/>
      <w:bookmarkStart w:id="35" w:name="_Toc144103916"/>
      <w:bookmarkStart w:id="36" w:name="_Toc144102902"/>
      <w:bookmarkStart w:id="37" w:name="_Toc144103023"/>
      <w:bookmarkStart w:id="38" w:name="_Toc144103152"/>
      <w:bookmarkStart w:id="39" w:name="_Toc144103278"/>
      <w:bookmarkStart w:id="40" w:name="_Toc144103404"/>
      <w:bookmarkStart w:id="41" w:name="_Toc144103531"/>
      <w:bookmarkStart w:id="42" w:name="_Toc144103658"/>
      <w:bookmarkStart w:id="43" w:name="_Toc144103786"/>
      <w:bookmarkStart w:id="44" w:name="_Toc144103917"/>
      <w:bookmarkStart w:id="45" w:name="_Toc144102903"/>
      <w:bookmarkStart w:id="46" w:name="_Toc144103024"/>
      <w:bookmarkStart w:id="47" w:name="_Toc144103153"/>
      <w:bookmarkStart w:id="48" w:name="_Toc144103279"/>
      <w:bookmarkStart w:id="49" w:name="_Toc144103405"/>
      <w:bookmarkStart w:id="50" w:name="_Toc144103532"/>
      <w:bookmarkStart w:id="51" w:name="_Toc144103659"/>
      <w:bookmarkStart w:id="52" w:name="_Toc144103787"/>
      <w:bookmarkStart w:id="53" w:name="_Toc144103918"/>
      <w:bookmarkStart w:id="54" w:name="_Toc144102904"/>
      <w:bookmarkStart w:id="55" w:name="_Toc144103025"/>
      <w:bookmarkStart w:id="56" w:name="_Toc144103154"/>
      <w:bookmarkStart w:id="57" w:name="_Toc144103280"/>
      <w:bookmarkStart w:id="58" w:name="_Toc144103406"/>
      <w:bookmarkStart w:id="59" w:name="_Toc144103533"/>
      <w:bookmarkStart w:id="60" w:name="_Toc144103660"/>
      <w:bookmarkStart w:id="61" w:name="_Toc144103788"/>
      <w:bookmarkStart w:id="62" w:name="_Toc144103919"/>
      <w:bookmarkStart w:id="63" w:name="_Toc144102905"/>
      <w:bookmarkStart w:id="64" w:name="_Toc144103026"/>
      <w:bookmarkStart w:id="65" w:name="_Toc144103155"/>
      <w:bookmarkStart w:id="66" w:name="_Toc144103281"/>
      <w:bookmarkStart w:id="67" w:name="_Toc144103407"/>
      <w:bookmarkStart w:id="68" w:name="_Toc144103534"/>
      <w:bookmarkStart w:id="69" w:name="_Toc144103661"/>
      <w:bookmarkStart w:id="70" w:name="_Toc144103789"/>
      <w:bookmarkStart w:id="71" w:name="_Toc144103920"/>
      <w:bookmarkStart w:id="72" w:name="_Toc144102906"/>
      <w:bookmarkStart w:id="73" w:name="_Toc144103027"/>
      <w:bookmarkStart w:id="74" w:name="_Toc144103156"/>
      <w:bookmarkStart w:id="75" w:name="_Toc144103282"/>
      <w:bookmarkStart w:id="76" w:name="_Toc144103408"/>
      <w:bookmarkStart w:id="77" w:name="_Toc144103535"/>
      <w:bookmarkStart w:id="78" w:name="_Toc144103662"/>
      <w:bookmarkStart w:id="79" w:name="_Toc144103790"/>
      <w:bookmarkStart w:id="80" w:name="_Toc144103921"/>
      <w:bookmarkStart w:id="81" w:name="_Toc144102907"/>
      <w:bookmarkStart w:id="82" w:name="_Toc144103028"/>
      <w:bookmarkStart w:id="83" w:name="_Toc144103157"/>
      <w:bookmarkStart w:id="84" w:name="_Toc144103283"/>
      <w:bookmarkStart w:id="85" w:name="_Toc144103409"/>
      <w:bookmarkStart w:id="86" w:name="_Toc144103536"/>
      <w:bookmarkStart w:id="87" w:name="_Toc144103663"/>
      <w:bookmarkStart w:id="88" w:name="_Toc144103791"/>
      <w:bookmarkStart w:id="89" w:name="_Toc144103922"/>
      <w:bookmarkStart w:id="90" w:name="_Toc144102908"/>
      <w:bookmarkStart w:id="91" w:name="_Toc144103029"/>
      <w:bookmarkStart w:id="92" w:name="_Toc144103158"/>
      <w:bookmarkStart w:id="93" w:name="_Toc144103284"/>
      <w:bookmarkStart w:id="94" w:name="_Toc144103410"/>
      <w:bookmarkStart w:id="95" w:name="_Toc144103537"/>
      <w:bookmarkStart w:id="96" w:name="_Toc144103664"/>
      <w:bookmarkStart w:id="97" w:name="_Toc144103792"/>
      <w:bookmarkStart w:id="98" w:name="_Toc144103923"/>
      <w:bookmarkStart w:id="99" w:name="_Toc144102909"/>
      <w:bookmarkStart w:id="100" w:name="_Toc144103030"/>
      <w:bookmarkStart w:id="101" w:name="_Toc144103159"/>
      <w:bookmarkStart w:id="102" w:name="_Toc144103285"/>
      <w:bookmarkStart w:id="103" w:name="_Toc144103411"/>
      <w:bookmarkStart w:id="104" w:name="_Toc144103538"/>
      <w:bookmarkStart w:id="105" w:name="_Toc144103665"/>
      <w:bookmarkStart w:id="106" w:name="_Toc144103793"/>
      <w:bookmarkStart w:id="107" w:name="_Toc144103924"/>
      <w:bookmarkStart w:id="108" w:name="_Toc144102910"/>
      <w:bookmarkStart w:id="109" w:name="_Toc144103031"/>
      <w:bookmarkStart w:id="110" w:name="_Toc144103160"/>
      <w:bookmarkStart w:id="111" w:name="_Toc144103286"/>
      <w:bookmarkStart w:id="112" w:name="_Toc144103412"/>
      <w:bookmarkStart w:id="113" w:name="_Toc144103539"/>
      <w:bookmarkStart w:id="114" w:name="_Toc144103666"/>
      <w:bookmarkStart w:id="115" w:name="_Toc144103794"/>
      <w:bookmarkStart w:id="116" w:name="_Toc144103925"/>
      <w:bookmarkStart w:id="117" w:name="_Toc144102911"/>
      <w:bookmarkStart w:id="118" w:name="_Toc144103032"/>
      <w:bookmarkStart w:id="119" w:name="_Toc144103161"/>
      <w:bookmarkStart w:id="120" w:name="_Toc144103287"/>
      <w:bookmarkStart w:id="121" w:name="_Toc144103413"/>
      <w:bookmarkStart w:id="122" w:name="_Toc144103540"/>
      <w:bookmarkStart w:id="123" w:name="_Toc144103667"/>
      <w:bookmarkStart w:id="124" w:name="_Toc144103795"/>
      <w:bookmarkStart w:id="125" w:name="_Toc144103926"/>
      <w:bookmarkStart w:id="126" w:name="_Toc144102912"/>
      <w:bookmarkStart w:id="127" w:name="_Toc144103033"/>
      <w:bookmarkStart w:id="128" w:name="_Toc144103162"/>
      <w:bookmarkStart w:id="129" w:name="_Toc144103288"/>
      <w:bookmarkStart w:id="130" w:name="_Toc144103414"/>
      <w:bookmarkStart w:id="131" w:name="_Toc144103541"/>
      <w:bookmarkStart w:id="132" w:name="_Toc144103668"/>
      <w:bookmarkStart w:id="133" w:name="_Toc144103796"/>
      <w:bookmarkStart w:id="134" w:name="_Toc144103927"/>
      <w:bookmarkStart w:id="135" w:name="_Toc144102913"/>
      <w:bookmarkStart w:id="136" w:name="_Toc144103034"/>
      <w:bookmarkStart w:id="137" w:name="_Toc144103163"/>
      <w:bookmarkStart w:id="138" w:name="_Toc144103289"/>
      <w:bookmarkStart w:id="139" w:name="_Toc144103415"/>
      <w:bookmarkStart w:id="140" w:name="_Toc144103542"/>
      <w:bookmarkStart w:id="141" w:name="_Toc144103669"/>
      <w:bookmarkStart w:id="142" w:name="_Toc144103797"/>
      <w:bookmarkStart w:id="143" w:name="_Toc144103928"/>
      <w:bookmarkStart w:id="144" w:name="_Toc144102914"/>
      <w:bookmarkStart w:id="145" w:name="_Toc144103035"/>
      <w:bookmarkStart w:id="146" w:name="_Toc144103164"/>
      <w:bookmarkStart w:id="147" w:name="_Toc144103290"/>
      <w:bookmarkStart w:id="148" w:name="_Toc144103416"/>
      <w:bookmarkStart w:id="149" w:name="_Toc144103543"/>
      <w:bookmarkStart w:id="150" w:name="_Toc144103670"/>
      <w:bookmarkStart w:id="151" w:name="_Toc144103798"/>
      <w:bookmarkStart w:id="152" w:name="_Toc144103929"/>
      <w:bookmarkStart w:id="153" w:name="_Toc144102915"/>
      <w:bookmarkStart w:id="154" w:name="_Toc144103036"/>
      <w:bookmarkStart w:id="155" w:name="_Toc144103165"/>
      <w:bookmarkStart w:id="156" w:name="_Toc144103291"/>
      <w:bookmarkStart w:id="157" w:name="_Toc144103417"/>
      <w:bookmarkStart w:id="158" w:name="_Toc144103544"/>
      <w:bookmarkStart w:id="159" w:name="_Toc144103671"/>
      <w:bookmarkStart w:id="160" w:name="_Toc144103799"/>
      <w:bookmarkStart w:id="161" w:name="_Toc144103930"/>
      <w:bookmarkStart w:id="162" w:name="_Toc144102916"/>
      <w:bookmarkStart w:id="163" w:name="_Toc144103037"/>
      <w:bookmarkStart w:id="164" w:name="_Toc144103166"/>
      <w:bookmarkStart w:id="165" w:name="_Toc144103292"/>
      <w:bookmarkStart w:id="166" w:name="_Toc144103418"/>
      <w:bookmarkStart w:id="167" w:name="_Toc144103545"/>
      <w:bookmarkStart w:id="168" w:name="_Toc144103672"/>
      <w:bookmarkStart w:id="169" w:name="_Toc144103800"/>
      <w:bookmarkStart w:id="170" w:name="_Toc144103931"/>
      <w:bookmarkStart w:id="171" w:name="_Toc1441315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147BA2">
        <w:rPr>
          <w:b/>
          <w:color w:val="0070C0"/>
          <w:sz w:val="28"/>
          <w:szCs w:val="28"/>
        </w:rPr>
        <w:t>PREAMBUL, ABREVIERI ȘI GLOSAR</w:t>
      </w:r>
      <w:bookmarkEnd w:id="171"/>
      <w:r w:rsidRPr="00147BA2">
        <w:rPr>
          <w:b/>
          <w:color w:val="0070C0"/>
          <w:sz w:val="28"/>
          <w:szCs w:val="28"/>
        </w:rPr>
        <w:tab/>
      </w:r>
    </w:p>
    <w:p w14:paraId="5679DC02" w14:textId="4E32E173" w:rsidR="00566CCA" w:rsidRPr="003929AA" w:rsidRDefault="009F1C02" w:rsidP="009F1C02">
      <w:pPr>
        <w:pStyle w:val="Heading1"/>
      </w:pPr>
      <w:bookmarkStart w:id="172" w:name="_Toc144131532"/>
      <w:r>
        <w:t>1.1</w:t>
      </w:r>
      <w:r w:rsidR="009947E5">
        <w:t xml:space="preserve"> </w:t>
      </w:r>
      <w:r w:rsidR="00566CCA" w:rsidRPr="00515014">
        <w:t>Preambul</w:t>
      </w:r>
      <w:bookmarkEnd w:id="172"/>
      <w:r w:rsidR="00566CCA" w:rsidRPr="00515014">
        <w:t xml:space="preserve"> </w:t>
      </w:r>
      <w:r w:rsidR="00566CCA" w:rsidRPr="00515014">
        <w:tab/>
      </w:r>
    </w:p>
    <w:tbl>
      <w:tblPr>
        <w:tblStyle w:val="TableGrid"/>
        <w:tblW w:w="0" w:type="auto"/>
        <w:tblLook w:val="04A0" w:firstRow="1" w:lastRow="0" w:firstColumn="1" w:lastColumn="0" w:noHBand="0" w:noVBand="1"/>
      </w:tblPr>
      <w:tblGrid>
        <w:gridCol w:w="9396"/>
      </w:tblGrid>
      <w:tr w:rsidR="003929AA" w:rsidRPr="003929AA" w14:paraId="08BB653F" w14:textId="77777777" w:rsidTr="00907AE9">
        <w:tc>
          <w:tcPr>
            <w:tcW w:w="9396" w:type="dxa"/>
          </w:tcPr>
          <w:p w14:paraId="1BFA223B" w14:textId="25629BB8" w:rsidR="00854778" w:rsidRPr="00147BA2" w:rsidRDefault="00854778" w:rsidP="00854778">
            <w:pPr>
              <w:jc w:val="both"/>
              <w:rPr>
                <w:rFonts w:ascii="Trebuchet MS" w:hAnsi="Trebuchet MS"/>
                <w:color w:val="0070C0"/>
                <w:sz w:val="24"/>
                <w:szCs w:val="24"/>
              </w:rPr>
            </w:pPr>
            <w:bookmarkStart w:id="173" w:name="_Hlk122444172"/>
            <w:r w:rsidRPr="00147BA2">
              <w:rPr>
                <w:rFonts w:ascii="Trebuchet MS" w:hAnsi="Trebuchet MS"/>
                <w:color w:val="0070C0"/>
                <w:sz w:val="24"/>
                <w:szCs w:val="24"/>
              </w:rPr>
              <w:t xml:space="preserve">Acest document nu are valoare de act normativ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nu exonerează </w:t>
            </w:r>
            <w:proofErr w:type="spellStart"/>
            <w:r w:rsidRPr="00147BA2">
              <w:rPr>
                <w:rFonts w:ascii="Trebuchet MS" w:hAnsi="Trebuchet MS"/>
                <w:color w:val="0070C0"/>
                <w:sz w:val="24"/>
                <w:szCs w:val="24"/>
              </w:rPr>
              <w:t>solicitanţii</w:t>
            </w:r>
            <w:proofErr w:type="spellEnd"/>
            <w:r w:rsidRPr="00147BA2">
              <w:rPr>
                <w:rFonts w:ascii="Trebuchet MS" w:hAnsi="Trebuchet MS"/>
                <w:color w:val="0070C0"/>
                <w:sz w:val="24"/>
                <w:szCs w:val="24"/>
              </w:rPr>
              <w:t xml:space="preserve"> de obligația respectării </w:t>
            </w:r>
            <w:proofErr w:type="spellStart"/>
            <w:r w:rsidRPr="00147BA2">
              <w:rPr>
                <w:rFonts w:ascii="Trebuchet MS" w:hAnsi="Trebuchet MS"/>
                <w:color w:val="0070C0"/>
                <w:sz w:val="24"/>
                <w:szCs w:val="24"/>
              </w:rPr>
              <w:t>legislaţiei</w:t>
            </w:r>
            <w:proofErr w:type="spellEnd"/>
            <w:r w:rsidRPr="00147BA2">
              <w:rPr>
                <w:rFonts w:ascii="Trebuchet MS" w:hAnsi="Trebuchet MS"/>
                <w:color w:val="0070C0"/>
                <w:sz w:val="24"/>
                <w:szCs w:val="24"/>
              </w:rPr>
              <w:t xml:space="preserve"> în vigoare la nivel </w:t>
            </w:r>
            <w:proofErr w:type="spellStart"/>
            <w:r w:rsidRPr="00147BA2">
              <w:rPr>
                <w:rFonts w:ascii="Trebuchet MS" w:hAnsi="Trebuchet MS"/>
                <w:color w:val="0070C0"/>
                <w:sz w:val="24"/>
                <w:szCs w:val="24"/>
              </w:rPr>
              <w:t>naţional</w:t>
            </w:r>
            <w:proofErr w:type="spellEnd"/>
            <w:r w:rsidRPr="00147BA2">
              <w:rPr>
                <w:rFonts w:ascii="Trebuchet MS" w:hAnsi="Trebuchet MS"/>
                <w:color w:val="0070C0"/>
                <w:sz w:val="24"/>
                <w:szCs w:val="24"/>
              </w:rPr>
              <w:t xml:space="preserve"> şi european. În caz de contradicție între prevederile prezentului ghid al solicitantului și prevederile legislației în vigoare, acestea din urmă prevalează</w:t>
            </w:r>
            <w:r w:rsidR="00AA2B8B" w:rsidRPr="00147BA2">
              <w:rPr>
                <w:rFonts w:ascii="Trebuchet MS" w:hAnsi="Trebuchet MS"/>
                <w:color w:val="0070C0"/>
                <w:sz w:val="24"/>
                <w:szCs w:val="24"/>
              </w:rPr>
              <w:t>.</w:t>
            </w:r>
          </w:p>
          <w:p w14:paraId="65FFE6C8" w14:textId="77777777" w:rsidR="00854778" w:rsidRPr="00147BA2" w:rsidRDefault="00854778" w:rsidP="00854778">
            <w:pPr>
              <w:jc w:val="both"/>
              <w:rPr>
                <w:rFonts w:ascii="Trebuchet MS" w:hAnsi="Trebuchet MS"/>
                <w:color w:val="0070C0"/>
                <w:sz w:val="24"/>
                <w:szCs w:val="24"/>
              </w:rPr>
            </w:pPr>
          </w:p>
          <w:p w14:paraId="25456D16" w14:textId="340D807A" w:rsidR="00854778" w:rsidRPr="00147BA2" w:rsidRDefault="00854778" w:rsidP="00854778">
            <w:pPr>
              <w:jc w:val="both"/>
              <w:rPr>
                <w:rFonts w:ascii="Trebuchet MS" w:hAnsi="Trebuchet MS"/>
                <w:color w:val="0070C0"/>
                <w:sz w:val="24"/>
                <w:szCs w:val="24"/>
              </w:rPr>
            </w:pPr>
            <w:r w:rsidRPr="00147BA2">
              <w:rPr>
                <w:rFonts w:ascii="Trebuchet MS" w:hAnsi="Trebuchet MS"/>
                <w:color w:val="0070C0"/>
                <w:sz w:val="24"/>
                <w:szCs w:val="24"/>
              </w:rPr>
              <w:t>Ghidul</w:t>
            </w:r>
            <w:r w:rsidR="004B0731" w:rsidRPr="00147BA2">
              <w:rPr>
                <w:rFonts w:ascii="Trebuchet MS" w:hAnsi="Trebuchet MS"/>
                <w:color w:val="0070C0"/>
                <w:sz w:val="24"/>
                <w:szCs w:val="24"/>
              </w:rPr>
              <w:t xml:space="preserve">, cu anexele sale, </w:t>
            </w:r>
            <w:r w:rsidRPr="00147BA2">
              <w:rPr>
                <w:rFonts w:ascii="Trebuchet MS" w:hAnsi="Trebuchet MS"/>
                <w:color w:val="0070C0"/>
                <w:sz w:val="24"/>
                <w:szCs w:val="24"/>
              </w:rPr>
              <w:t xml:space="preserve">furnizează </w:t>
            </w:r>
            <w:proofErr w:type="spellStart"/>
            <w:r w:rsidRPr="00147BA2">
              <w:rPr>
                <w:rFonts w:ascii="Trebuchet MS" w:hAnsi="Trebuchet MS"/>
                <w:color w:val="0070C0"/>
                <w:sz w:val="24"/>
                <w:szCs w:val="24"/>
              </w:rPr>
              <w:t>informaţii</w:t>
            </w:r>
            <w:proofErr w:type="spellEnd"/>
            <w:r w:rsidRPr="00147BA2">
              <w:rPr>
                <w:rFonts w:ascii="Trebuchet MS" w:hAnsi="Trebuchet MS"/>
                <w:color w:val="0070C0"/>
                <w:sz w:val="24"/>
                <w:szCs w:val="24"/>
              </w:rPr>
              <w:t xml:space="preserve"> necesare </w:t>
            </w:r>
            <w:r w:rsidR="00AA2B8B" w:rsidRPr="00147BA2">
              <w:rPr>
                <w:rFonts w:ascii="Trebuchet MS" w:hAnsi="Trebuchet MS"/>
                <w:color w:val="0070C0"/>
                <w:sz w:val="24"/>
                <w:szCs w:val="24"/>
              </w:rPr>
              <w:t>pentru accesarea finanțării în cadrul POCIDIF/P1/</w:t>
            </w:r>
            <w:r w:rsidR="009F05D1" w:rsidRPr="008B61D6">
              <w:rPr>
                <w:rFonts w:ascii="Trebuchet MS" w:hAnsi="Trebuchet MS"/>
                <w:color w:val="0070C0"/>
                <w:sz w:val="24"/>
                <w:szCs w:val="24"/>
              </w:rPr>
              <w:t xml:space="preserve"> RSO1.1</w:t>
            </w:r>
            <w:r w:rsidR="009D45B7">
              <w:rPr>
                <w:rFonts w:ascii="Trebuchet MS" w:hAnsi="Trebuchet MS"/>
                <w:color w:val="0070C0"/>
                <w:sz w:val="24"/>
                <w:szCs w:val="24"/>
              </w:rPr>
              <w:t>/</w:t>
            </w:r>
            <w:r w:rsidR="009F05D1" w:rsidRPr="00147BA2" w:rsidDel="008B61D6">
              <w:rPr>
                <w:rFonts w:ascii="Trebuchet MS" w:hAnsi="Trebuchet MS"/>
                <w:color w:val="0070C0"/>
                <w:sz w:val="24"/>
                <w:szCs w:val="24"/>
              </w:rPr>
              <w:t xml:space="preserve"> </w:t>
            </w:r>
            <w:r w:rsidR="00AA2B8B" w:rsidRPr="00147BA2">
              <w:rPr>
                <w:rFonts w:ascii="Trebuchet MS" w:hAnsi="Trebuchet MS"/>
                <w:color w:val="0070C0"/>
                <w:sz w:val="24"/>
                <w:szCs w:val="24"/>
              </w:rPr>
              <w:t xml:space="preserve">apelul de proiecte </w:t>
            </w:r>
            <w:r w:rsidR="009D45B7">
              <w:rPr>
                <w:rFonts w:ascii="Trebuchet MS" w:hAnsi="Trebuchet MS"/>
                <w:color w:val="0070C0"/>
                <w:sz w:val="24"/>
                <w:szCs w:val="24"/>
              </w:rPr>
              <w:t>”</w:t>
            </w:r>
            <w:r w:rsidR="009D45B7" w:rsidRPr="00A06026">
              <w:rPr>
                <w:rFonts w:ascii="Trebuchet MS" w:hAnsi="Trebuchet MS"/>
                <w:color w:val="0070C0"/>
                <w:sz w:val="24"/>
                <w:szCs w:val="24"/>
              </w:rPr>
              <w:t>Sprijin pentru proiecte de CDI pentru consorții tematice între parteneri publici-privați</w:t>
            </w:r>
            <w:r w:rsidR="009D45B7">
              <w:rPr>
                <w:rFonts w:ascii="Trebuchet MS" w:hAnsi="Trebuchet MS"/>
                <w:color w:val="0070C0"/>
                <w:sz w:val="24"/>
                <w:szCs w:val="24"/>
              </w:rPr>
              <w:t>”</w:t>
            </w:r>
            <w:r w:rsidR="00AA2B8B" w:rsidRPr="00147BA2">
              <w:rPr>
                <w:rFonts w:ascii="Trebuchet MS" w:hAnsi="Trebuchet MS"/>
                <w:color w:val="0070C0"/>
                <w:sz w:val="24"/>
                <w:szCs w:val="24"/>
              </w:rPr>
              <w:t>,</w:t>
            </w:r>
            <w:r w:rsidRPr="00147BA2">
              <w:rPr>
                <w:rFonts w:ascii="Trebuchet MS" w:hAnsi="Trebuchet MS"/>
                <w:color w:val="0070C0"/>
                <w:sz w:val="24"/>
                <w:szCs w:val="24"/>
              </w:rPr>
              <w:t xml:space="preserve"> </w:t>
            </w:r>
            <w:r w:rsidR="00AA2B8B" w:rsidRPr="00147BA2">
              <w:rPr>
                <w:rFonts w:ascii="Trebuchet MS" w:hAnsi="Trebuchet MS"/>
                <w:color w:val="0070C0"/>
                <w:sz w:val="24"/>
                <w:szCs w:val="24"/>
              </w:rPr>
              <w:t xml:space="preserve">și utile </w:t>
            </w:r>
            <w:r w:rsidRPr="00147BA2">
              <w:rPr>
                <w:rFonts w:ascii="Trebuchet MS" w:hAnsi="Trebuchet MS"/>
                <w:color w:val="0070C0"/>
                <w:sz w:val="24"/>
                <w:szCs w:val="24"/>
              </w:rPr>
              <w:t xml:space="preserve">cu privire la condițiile de eligibilitate a </w:t>
            </w:r>
            <w:proofErr w:type="spellStart"/>
            <w:r w:rsidRPr="00147BA2">
              <w:rPr>
                <w:rFonts w:ascii="Trebuchet MS" w:hAnsi="Trebuchet MS"/>
                <w:color w:val="0070C0"/>
                <w:sz w:val="24"/>
                <w:szCs w:val="24"/>
              </w:rPr>
              <w:t>solicitanţilor</w:t>
            </w:r>
            <w:proofErr w:type="spellEnd"/>
            <w:r w:rsidRPr="00147BA2">
              <w:rPr>
                <w:rFonts w:ascii="Trebuchet MS" w:hAnsi="Trebuchet MS"/>
                <w:color w:val="0070C0"/>
                <w:sz w:val="24"/>
                <w:szCs w:val="24"/>
              </w:rPr>
              <w:t xml:space="preserve">, a partenerilor, a grupului țintă, a proiectului în ansamblu, inclusiv a cheltuielilor, a modului de solicitare a </w:t>
            </w:r>
            <w:proofErr w:type="spellStart"/>
            <w:r w:rsidRPr="00147BA2">
              <w:rPr>
                <w:rFonts w:ascii="Trebuchet MS" w:hAnsi="Trebuchet MS"/>
                <w:color w:val="0070C0"/>
                <w:sz w:val="24"/>
                <w:szCs w:val="24"/>
              </w:rPr>
              <w:t>finanţării</w:t>
            </w:r>
            <w:proofErr w:type="spellEnd"/>
            <w:r w:rsidRPr="00147BA2">
              <w:rPr>
                <w:rFonts w:ascii="Trebuchet MS" w:hAnsi="Trebuchet MS"/>
                <w:color w:val="0070C0"/>
                <w:sz w:val="24"/>
                <w:szCs w:val="24"/>
              </w:rPr>
              <w:t>, evaluarea cererilor de finanțare, precum și etapele aferente contractării acestora, în vederea pregătirii proiectelor și completarea corectă a cererilor de finanțare de către potențialii solicitanți.</w:t>
            </w:r>
          </w:p>
          <w:p w14:paraId="7376A414" w14:textId="77777777" w:rsidR="00854778" w:rsidRPr="00147BA2" w:rsidRDefault="00854778" w:rsidP="00854778">
            <w:pPr>
              <w:jc w:val="both"/>
              <w:rPr>
                <w:rFonts w:ascii="Trebuchet MS" w:hAnsi="Trebuchet MS"/>
                <w:color w:val="0070C0"/>
                <w:sz w:val="24"/>
                <w:szCs w:val="24"/>
              </w:rPr>
            </w:pPr>
          </w:p>
          <w:p w14:paraId="29819139" w14:textId="77777777" w:rsidR="00A32A0F" w:rsidRPr="00147BA2" w:rsidRDefault="00854778" w:rsidP="00854778">
            <w:pPr>
              <w:jc w:val="both"/>
              <w:rPr>
                <w:rFonts w:ascii="Trebuchet MS" w:hAnsi="Trebuchet MS"/>
                <w:color w:val="0070C0"/>
                <w:sz w:val="24"/>
                <w:szCs w:val="24"/>
              </w:rPr>
            </w:pPr>
            <w:r w:rsidRPr="00147BA2">
              <w:rPr>
                <w:rFonts w:ascii="Trebuchet MS" w:hAnsi="Trebuchet MS"/>
                <w:color w:val="0070C0"/>
                <w:sz w:val="24"/>
                <w:szCs w:val="24"/>
              </w:rPr>
              <w:t xml:space="preserve">Vă recomandăm ca, până la data limită de depunere a cererilor de finanțare, </w:t>
            </w:r>
            <w:r w:rsidR="00193E7D" w:rsidRPr="00147BA2">
              <w:rPr>
                <w:rFonts w:ascii="Trebuchet MS" w:hAnsi="Trebuchet MS"/>
                <w:color w:val="0070C0"/>
                <w:sz w:val="24"/>
                <w:szCs w:val="24"/>
              </w:rPr>
              <w:t>să parcurgeți toate informațiile prezentate în acest document</w:t>
            </w:r>
            <w:r w:rsidR="008C669F">
              <w:rPr>
                <w:rFonts w:ascii="Trebuchet MS" w:hAnsi="Trebuchet MS"/>
                <w:color w:val="0070C0"/>
                <w:sz w:val="24"/>
                <w:szCs w:val="24"/>
              </w:rPr>
              <w:t>,</w:t>
            </w:r>
            <w:r w:rsidR="00193E7D" w:rsidRPr="00147BA2">
              <w:rPr>
                <w:rFonts w:ascii="Trebuchet MS" w:hAnsi="Trebuchet MS"/>
                <w:color w:val="0070C0"/>
                <w:sz w:val="24"/>
                <w:szCs w:val="24"/>
              </w:rPr>
              <w:t xml:space="preserve"> </w:t>
            </w:r>
            <w:r w:rsidR="002F13A1">
              <w:rPr>
                <w:rFonts w:ascii="Trebuchet MS" w:hAnsi="Trebuchet MS"/>
                <w:color w:val="0070C0"/>
                <w:sz w:val="24"/>
                <w:szCs w:val="24"/>
              </w:rPr>
              <w:t xml:space="preserve">să vă asigurați </w:t>
            </w:r>
            <w:r w:rsidR="00193E7D" w:rsidRPr="00147BA2">
              <w:rPr>
                <w:rFonts w:ascii="Trebuchet MS" w:hAnsi="Trebuchet MS"/>
                <w:color w:val="0070C0"/>
                <w:sz w:val="24"/>
                <w:szCs w:val="24"/>
              </w:rPr>
              <w:t>că ați înțeles toate aspectele</w:t>
            </w:r>
            <w:r w:rsidR="00DC771F" w:rsidRPr="00147BA2">
              <w:rPr>
                <w:rFonts w:ascii="Trebuchet MS" w:hAnsi="Trebuchet MS"/>
                <w:color w:val="0070C0"/>
                <w:sz w:val="24"/>
                <w:szCs w:val="24"/>
              </w:rPr>
              <w:t xml:space="preserve"> </w:t>
            </w:r>
            <w:r w:rsidR="00193E7D" w:rsidRPr="00147BA2">
              <w:rPr>
                <w:rFonts w:ascii="Trebuchet MS" w:hAnsi="Trebuchet MS"/>
                <w:color w:val="0070C0"/>
                <w:sz w:val="24"/>
                <w:szCs w:val="24"/>
              </w:rPr>
              <w:t>legate de specificul intervențiilor finanțate în cadrul prezentului apel de proiecte</w:t>
            </w:r>
            <w:r w:rsidR="00DC771F" w:rsidRPr="00147BA2">
              <w:rPr>
                <w:rFonts w:ascii="Trebuchet MS" w:hAnsi="Trebuchet MS"/>
                <w:color w:val="0070C0"/>
                <w:sz w:val="24"/>
                <w:szCs w:val="24"/>
              </w:rPr>
              <w:t>, și, totodată,</w:t>
            </w:r>
            <w:r w:rsidR="00193E7D" w:rsidRPr="00147BA2">
              <w:rPr>
                <w:rFonts w:ascii="Trebuchet MS" w:hAnsi="Trebuchet MS"/>
                <w:color w:val="0070C0"/>
                <w:sz w:val="24"/>
                <w:szCs w:val="24"/>
              </w:rPr>
              <w:t xml:space="preserve"> </w:t>
            </w:r>
            <w:r w:rsidRPr="00147BA2">
              <w:rPr>
                <w:rFonts w:ascii="Trebuchet MS" w:hAnsi="Trebuchet MS"/>
                <w:color w:val="0070C0"/>
                <w:sz w:val="24"/>
                <w:szCs w:val="24"/>
              </w:rPr>
              <w:t xml:space="preserve">să consultați periodic site-ul dedicat programului: </w:t>
            </w:r>
            <w:hyperlink r:id="rId8" w:history="1">
              <w:r w:rsidR="00A22FF8" w:rsidRPr="00E77A90">
                <w:rPr>
                  <w:rStyle w:val="Hyperlink"/>
                  <w:rFonts w:ascii="Trebuchet MS" w:hAnsi="Trebuchet MS" w:cstheme="minorBidi"/>
                  <w:sz w:val="24"/>
                  <w:szCs w:val="24"/>
                </w:rPr>
                <w:t>https://mfe.gov.ro/pcidif-21-27</w:t>
              </w:r>
            </w:hyperlink>
            <w:r w:rsidR="00A22FF8">
              <w:rPr>
                <w:rFonts w:ascii="Trebuchet MS" w:hAnsi="Trebuchet MS"/>
                <w:color w:val="0070C0"/>
                <w:sz w:val="24"/>
                <w:szCs w:val="24"/>
              </w:rPr>
              <w:t xml:space="preserve"> </w:t>
            </w:r>
            <w:r w:rsidRPr="00147BA2">
              <w:rPr>
                <w:rFonts w:ascii="Trebuchet MS" w:hAnsi="Trebuchet MS"/>
                <w:color w:val="0070C0"/>
                <w:sz w:val="24"/>
                <w:szCs w:val="24"/>
              </w:rPr>
              <w:t xml:space="preserve">pentru a urmări </w:t>
            </w:r>
            <w:r w:rsidR="004B0731" w:rsidRPr="00147BA2">
              <w:rPr>
                <w:rFonts w:ascii="Trebuchet MS" w:hAnsi="Trebuchet MS"/>
                <w:color w:val="0070C0"/>
                <w:sz w:val="24"/>
                <w:szCs w:val="24"/>
              </w:rPr>
              <w:t xml:space="preserve">eventualele </w:t>
            </w:r>
            <w:r w:rsidRPr="00147BA2">
              <w:rPr>
                <w:rFonts w:ascii="Trebuchet MS" w:hAnsi="Trebuchet MS"/>
                <w:color w:val="0070C0"/>
                <w:sz w:val="24"/>
                <w:szCs w:val="24"/>
              </w:rPr>
              <w:t>modificări</w:t>
            </w:r>
            <w:r w:rsidR="00A32A0F" w:rsidRPr="00147BA2">
              <w:rPr>
                <w:rFonts w:ascii="Trebuchet MS" w:hAnsi="Trebuchet MS"/>
                <w:color w:val="0070C0"/>
                <w:sz w:val="24"/>
                <w:szCs w:val="24"/>
              </w:rPr>
              <w:t>/clarificări</w:t>
            </w:r>
            <w:r w:rsidRPr="00147BA2">
              <w:rPr>
                <w:rFonts w:ascii="Trebuchet MS" w:hAnsi="Trebuchet MS"/>
                <w:color w:val="0070C0"/>
                <w:sz w:val="24"/>
                <w:szCs w:val="24"/>
              </w:rPr>
              <w:t xml:space="preserve"> aduse acestui ghid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orice alte </w:t>
            </w:r>
            <w:proofErr w:type="spellStart"/>
            <w:r w:rsidRPr="00147BA2">
              <w:rPr>
                <w:rFonts w:ascii="Trebuchet MS" w:hAnsi="Trebuchet MS"/>
                <w:color w:val="0070C0"/>
                <w:sz w:val="24"/>
                <w:szCs w:val="24"/>
              </w:rPr>
              <w:t>informaţii</w:t>
            </w:r>
            <w:proofErr w:type="spellEnd"/>
            <w:r w:rsidRPr="00147BA2">
              <w:rPr>
                <w:rFonts w:ascii="Trebuchet MS" w:hAnsi="Trebuchet MS"/>
                <w:color w:val="0070C0"/>
                <w:sz w:val="24"/>
                <w:szCs w:val="24"/>
              </w:rPr>
              <w:t xml:space="preserve"> de interes pentru accesarea fondurilor în cadrul POCIDIF aferent perioadei de programare 2021-2027.</w:t>
            </w:r>
          </w:p>
          <w:p w14:paraId="6AACF838" w14:textId="77777777" w:rsidR="00171CFE" w:rsidRPr="00147BA2" w:rsidRDefault="00171CFE" w:rsidP="00AA2B8B">
            <w:pPr>
              <w:jc w:val="both"/>
              <w:rPr>
                <w:rFonts w:ascii="Trebuchet MS" w:hAnsi="Trebuchet MS"/>
                <w:i/>
                <w:color w:val="0070C0"/>
                <w:sz w:val="24"/>
                <w:szCs w:val="24"/>
              </w:rPr>
            </w:pPr>
          </w:p>
        </w:tc>
      </w:tr>
      <w:bookmarkEnd w:id="173"/>
    </w:tbl>
    <w:p w14:paraId="1827E0C1" w14:textId="77777777" w:rsidR="0092265C" w:rsidRPr="00147BA2" w:rsidRDefault="0092265C" w:rsidP="0092265C">
      <w:pPr>
        <w:pStyle w:val="ListParagraph"/>
        <w:spacing w:before="120" w:after="120"/>
        <w:ind w:left="1004"/>
        <w:rPr>
          <w:rFonts w:ascii="Trebuchet MS" w:hAnsi="Trebuchet MS"/>
          <w:i/>
          <w:color w:val="0070C0"/>
          <w:sz w:val="24"/>
          <w:szCs w:val="24"/>
        </w:rPr>
      </w:pPr>
    </w:p>
    <w:p w14:paraId="4CE60ECD" w14:textId="62AE88EB" w:rsidR="00566CCA" w:rsidRPr="003929AA" w:rsidRDefault="00AD1225" w:rsidP="00AD1225">
      <w:pPr>
        <w:pStyle w:val="Heading1"/>
      </w:pPr>
      <w:bookmarkStart w:id="174" w:name="_Toc144131533"/>
      <w:r>
        <w:t xml:space="preserve">1.2 </w:t>
      </w:r>
      <w:r w:rsidR="00566CCA" w:rsidRPr="00515014">
        <w:t>Abrevieri</w:t>
      </w:r>
      <w:bookmarkEnd w:id="174"/>
      <w:r w:rsidR="00566CCA" w:rsidRPr="00515014">
        <w:tab/>
      </w:r>
    </w:p>
    <w:tbl>
      <w:tblPr>
        <w:tblStyle w:val="TableGrid"/>
        <w:tblW w:w="0" w:type="auto"/>
        <w:tblLook w:val="04A0" w:firstRow="1" w:lastRow="0" w:firstColumn="1" w:lastColumn="0" w:noHBand="0" w:noVBand="1"/>
      </w:tblPr>
      <w:tblGrid>
        <w:gridCol w:w="9396"/>
      </w:tblGrid>
      <w:tr w:rsidR="003929AA" w:rsidRPr="003929AA" w14:paraId="7C610679" w14:textId="77777777" w:rsidTr="00B558B3">
        <w:tc>
          <w:tcPr>
            <w:tcW w:w="9396" w:type="dxa"/>
          </w:tcPr>
          <w:p w14:paraId="30D29B47"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POCIDIF</w:t>
            </w:r>
            <w:r w:rsidRPr="00147BA2">
              <w:rPr>
                <w:rFonts w:ascii="Trebuchet MS" w:hAnsi="Trebuchet MS"/>
                <w:color w:val="0070C0"/>
                <w:sz w:val="24"/>
                <w:szCs w:val="24"/>
              </w:rPr>
              <w:tab/>
              <w:t xml:space="preserve"> = Programul Creștere Inteligentă, Digitalizare și Instrumente </w:t>
            </w:r>
          </w:p>
          <w:p w14:paraId="1A9BAD3D" w14:textId="77777777" w:rsidR="00605FE1" w:rsidRPr="00147BA2" w:rsidRDefault="00605FE1" w:rsidP="00F3022D">
            <w:pPr>
              <w:rPr>
                <w:rFonts w:ascii="Trebuchet MS" w:hAnsi="Trebuchet MS"/>
                <w:color w:val="0070C0"/>
                <w:sz w:val="24"/>
                <w:szCs w:val="24"/>
              </w:rPr>
            </w:pPr>
            <w:r w:rsidRPr="00147BA2">
              <w:rPr>
                <w:rFonts w:ascii="Trebuchet MS" w:hAnsi="Trebuchet MS"/>
                <w:color w:val="0070C0"/>
                <w:sz w:val="24"/>
                <w:szCs w:val="24"/>
              </w:rPr>
              <w:t xml:space="preserve">                        Financiare 2021-2027</w:t>
            </w:r>
          </w:p>
          <w:p w14:paraId="6151CAB6"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AM</w:t>
            </w:r>
            <w:r w:rsidRPr="00147BA2">
              <w:rPr>
                <w:rFonts w:ascii="Trebuchet MS" w:hAnsi="Trebuchet MS"/>
                <w:color w:val="0070C0"/>
                <w:sz w:val="24"/>
                <w:szCs w:val="24"/>
              </w:rPr>
              <w:t xml:space="preserve">  </w:t>
            </w:r>
            <w:r w:rsidR="00DB47C6">
              <w:rPr>
                <w:rFonts w:ascii="Trebuchet MS" w:hAnsi="Trebuchet MS"/>
                <w:color w:val="0070C0"/>
                <w:sz w:val="24"/>
                <w:szCs w:val="24"/>
              </w:rPr>
              <w:t xml:space="preserve">             </w:t>
            </w:r>
            <w:r w:rsidRPr="00147BA2">
              <w:rPr>
                <w:rFonts w:ascii="Trebuchet MS" w:hAnsi="Trebuchet MS"/>
                <w:color w:val="0070C0"/>
                <w:sz w:val="24"/>
                <w:szCs w:val="24"/>
              </w:rPr>
              <w:t xml:space="preserve"> = Autoritatea de management pentru POCIDIF</w:t>
            </w:r>
          </w:p>
          <w:p w14:paraId="19DA81E2" w14:textId="77777777" w:rsidR="0014498A" w:rsidRPr="00147BA2" w:rsidRDefault="0014498A" w:rsidP="00F3022D">
            <w:pPr>
              <w:rPr>
                <w:rFonts w:ascii="Trebuchet MS" w:hAnsi="Trebuchet MS"/>
                <w:color w:val="0070C0"/>
                <w:sz w:val="24"/>
                <w:szCs w:val="24"/>
              </w:rPr>
            </w:pPr>
            <w:r w:rsidRPr="00147BA2">
              <w:rPr>
                <w:rFonts w:ascii="Trebuchet MS" w:hAnsi="Trebuchet MS"/>
                <w:b/>
                <w:color w:val="0070C0"/>
                <w:sz w:val="24"/>
                <w:szCs w:val="24"/>
              </w:rPr>
              <w:t>MIPE</w:t>
            </w:r>
            <w:r w:rsidRPr="00147BA2">
              <w:rPr>
                <w:rFonts w:ascii="Trebuchet MS" w:hAnsi="Trebuchet MS"/>
                <w:color w:val="0070C0"/>
                <w:sz w:val="24"/>
                <w:szCs w:val="24"/>
              </w:rPr>
              <w:t xml:space="preserve"> </w:t>
            </w:r>
            <w:r w:rsidRPr="00147BA2">
              <w:rPr>
                <w:rFonts w:ascii="Trebuchet MS" w:hAnsi="Trebuchet MS"/>
                <w:color w:val="0070C0"/>
                <w:sz w:val="24"/>
                <w:szCs w:val="24"/>
              </w:rPr>
              <w:tab/>
            </w:r>
            <w:r w:rsidRPr="00147BA2">
              <w:rPr>
                <w:rFonts w:ascii="Trebuchet MS" w:hAnsi="Trebuchet MS"/>
                <w:color w:val="0070C0"/>
                <w:sz w:val="24"/>
                <w:szCs w:val="24"/>
              </w:rPr>
              <w:tab/>
              <w:t xml:space="preserve"> = Ministerul Investițiilor și Proiectelor Europene</w:t>
            </w:r>
          </w:p>
          <w:p w14:paraId="6EB585CD"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OI</w:t>
            </w:r>
            <w:r w:rsidRPr="00147BA2">
              <w:rPr>
                <w:rFonts w:ascii="Trebuchet MS" w:hAnsi="Trebuchet MS"/>
                <w:color w:val="0070C0"/>
                <w:sz w:val="24"/>
                <w:szCs w:val="24"/>
              </w:rPr>
              <w:tab/>
            </w:r>
            <w:r w:rsidRPr="00147BA2">
              <w:rPr>
                <w:rFonts w:ascii="Trebuchet MS" w:hAnsi="Trebuchet MS"/>
                <w:color w:val="0070C0"/>
                <w:sz w:val="24"/>
                <w:szCs w:val="24"/>
              </w:rPr>
              <w:tab/>
              <w:t xml:space="preserve"> = Organismul Intermediar pentru Cercetare</w:t>
            </w:r>
          </w:p>
          <w:p w14:paraId="44DB0D59" w14:textId="77777777" w:rsidR="0014498A" w:rsidRPr="00147BA2" w:rsidRDefault="0014498A" w:rsidP="00F3022D">
            <w:pPr>
              <w:rPr>
                <w:rFonts w:ascii="Trebuchet MS" w:hAnsi="Trebuchet MS"/>
                <w:color w:val="0070C0"/>
                <w:sz w:val="24"/>
                <w:szCs w:val="24"/>
              </w:rPr>
            </w:pPr>
            <w:r w:rsidRPr="00147BA2">
              <w:rPr>
                <w:rFonts w:ascii="Trebuchet MS" w:hAnsi="Trebuchet MS"/>
                <w:b/>
                <w:color w:val="0070C0"/>
                <w:sz w:val="24"/>
                <w:szCs w:val="24"/>
              </w:rPr>
              <w:t>MCID</w:t>
            </w:r>
            <w:r w:rsidRPr="00147BA2">
              <w:rPr>
                <w:rFonts w:ascii="Trebuchet MS" w:hAnsi="Trebuchet MS"/>
                <w:color w:val="0070C0"/>
                <w:sz w:val="24"/>
                <w:szCs w:val="24"/>
              </w:rPr>
              <w:t xml:space="preserve"> </w:t>
            </w:r>
            <w:r w:rsidRPr="00147BA2">
              <w:rPr>
                <w:rFonts w:ascii="Trebuchet MS" w:hAnsi="Trebuchet MS"/>
                <w:color w:val="0070C0"/>
                <w:sz w:val="24"/>
                <w:szCs w:val="24"/>
              </w:rPr>
              <w:tab/>
              <w:t xml:space="preserve">           = Ministerul Cercetării, Inovării și Digitalizării</w:t>
            </w:r>
          </w:p>
          <w:p w14:paraId="229BDD2F"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 xml:space="preserve">FEDR </w:t>
            </w:r>
            <w:r w:rsidRPr="00147BA2">
              <w:rPr>
                <w:rFonts w:ascii="Trebuchet MS" w:hAnsi="Trebuchet MS"/>
                <w:color w:val="0070C0"/>
                <w:sz w:val="24"/>
                <w:szCs w:val="24"/>
              </w:rPr>
              <w:tab/>
            </w:r>
            <w:r w:rsidRPr="00147BA2">
              <w:rPr>
                <w:rFonts w:ascii="Trebuchet MS" w:hAnsi="Trebuchet MS"/>
                <w:color w:val="0070C0"/>
                <w:sz w:val="24"/>
                <w:szCs w:val="24"/>
              </w:rPr>
              <w:tab/>
              <w:t xml:space="preserve"> = Fondul European de Dezvoltare Regională</w:t>
            </w:r>
          </w:p>
          <w:p w14:paraId="50812359"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BS</w:t>
            </w:r>
            <w:r w:rsidRPr="00147BA2">
              <w:rPr>
                <w:rFonts w:ascii="Trebuchet MS" w:hAnsi="Trebuchet MS"/>
                <w:color w:val="0070C0"/>
                <w:sz w:val="24"/>
                <w:szCs w:val="24"/>
              </w:rPr>
              <w:t xml:space="preserve"> </w:t>
            </w:r>
            <w:r w:rsidRPr="00147BA2">
              <w:rPr>
                <w:rFonts w:ascii="Trebuchet MS" w:hAnsi="Trebuchet MS"/>
                <w:color w:val="0070C0"/>
                <w:sz w:val="24"/>
                <w:szCs w:val="24"/>
              </w:rPr>
              <w:tab/>
            </w:r>
            <w:r w:rsidRPr="00147BA2">
              <w:rPr>
                <w:rFonts w:ascii="Trebuchet MS" w:hAnsi="Trebuchet MS"/>
                <w:color w:val="0070C0"/>
                <w:sz w:val="24"/>
                <w:szCs w:val="24"/>
              </w:rPr>
              <w:tab/>
              <w:t xml:space="preserve"> = Buget de stat</w:t>
            </w:r>
          </w:p>
          <w:p w14:paraId="0535EDEB"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SNCISI</w:t>
            </w:r>
            <w:r w:rsidRPr="00147BA2">
              <w:rPr>
                <w:rFonts w:ascii="Trebuchet MS" w:hAnsi="Trebuchet MS"/>
                <w:color w:val="0070C0"/>
                <w:sz w:val="24"/>
                <w:szCs w:val="24"/>
              </w:rPr>
              <w:t xml:space="preserve"> </w:t>
            </w:r>
            <w:r w:rsidRPr="00147BA2">
              <w:rPr>
                <w:rFonts w:ascii="Trebuchet MS" w:hAnsi="Trebuchet MS"/>
                <w:color w:val="0070C0"/>
                <w:sz w:val="24"/>
                <w:szCs w:val="24"/>
              </w:rPr>
              <w:tab/>
              <w:t xml:space="preserve"> = Strategia Națională de Cercetare, Inovare și Specializare Inteligentă </w:t>
            </w:r>
          </w:p>
          <w:p w14:paraId="00F50905" w14:textId="77777777" w:rsidR="00605FE1" w:rsidRPr="00147BA2" w:rsidRDefault="00605FE1" w:rsidP="00F3022D">
            <w:pPr>
              <w:rPr>
                <w:rFonts w:ascii="Trebuchet MS" w:hAnsi="Trebuchet MS"/>
                <w:color w:val="0070C0"/>
                <w:sz w:val="24"/>
                <w:szCs w:val="24"/>
              </w:rPr>
            </w:pPr>
            <w:r w:rsidRPr="00147BA2">
              <w:rPr>
                <w:rFonts w:ascii="Trebuchet MS" w:hAnsi="Trebuchet MS"/>
                <w:color w:val="0070C0"/>
                <w:sz w:val="24"/>
                <w:szCs w:val="24"/>
              </w:rPr>
              <w:t xml:space="preserve">                       202</w:t>
            </w:r>
            <w:r w:rsidR="00166766" w:rsidRPr="00147BA2">
              <w:rPr>
                <w:rFonts w:ascii="Trebuchet MS" w:hAnsi="Trebuchet MS"/>
                <w:color w:val="0070C0"/>
                <w:sz w:val="24"/>
                <w:szCs w:val="24"/>
              </w:rPr>
              <w:t>2</w:t>
            </w:r>
            <w:r w:rsidRPr="00147BA2">
              <w:rPr>
                <w:rFonts w:ascii="Trebuchet MS" w:hAnsi="Trebuchet MS"/>
                <w:color w:val="0070C0"/>
                <w:sz w:val="24"/>
                <w:szCs w:val="24"/>
              </w:rPr>
              <w:t>-2027</w:t>
            </w:r>
          </w:p>
          <w:p w14:paraId="5367C494" w14:textId="77777777" w:rsidR="0014498A" w:rsidRPr="00147BA2" w:rsidRDefault="0014498A" w:rsidP="00F3022D">
            <w:pPr>
              <w:rPr>
                <w:rFonts w:ascii="Trebuchet MS" w:hAnsi="Trebuchet MS"/>
                <w:color w:val="0070C0"/>
                <w:sz w:val="24"/>
                <w:szCs w:val="24"/>
              </w:rPr>
            </w:pPr>
            <w:r w:rsidRPr="00147BA2">
              <w:rPr>
                <w:rFonts w:ascii="Trebuchet MS" w:hAnsi="Trebuchet MS"/>
                <w:b/>
                <w:color w:val="0070C0"/>
                <w:sz w:val="24"/>
                <w:szCs w:val="24"/>
              </w:rPr>
              <w:t xml:space="preserve">CDI </w:t>
            </w:r>
            <w:r w:rsidRPr="00147BA2">
              <w:rPr>
                <w:rFonts w:ascii="Trebuchet MS" w:hAnsi="Trebuchet MS"/>
                <w:b/>
                <w:color w:val="0070C0"/>
                <w:sz w:val="24"/>
                <w:szCs w:val="24"/>
              </w:rPr>
              <w:tab/>
            </w:r>
            <w:r w:rsidRPr="00147BA2">
              <w:rPr>
                <w:rFonts w:ascii="Trebuchet MS" w:hAnsi="Trebuchet MS"/>
                <w:color w:val="0070C0"/>
                <w:sz w:val="24"/>
                <w:szCs w:val="24"/>
              </w:rPr>
              <w:tab/>
              <w:t xml:space="preserve"> = Cercetare, Dezvoltare și Inovare</w:t>
            </w:r>
          </w:p>
          <w:p w14:paraId="4EED51B6"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t>ENI</w:t>
            </w:r>
            <w:r w:rsidRPr="00147BA2">
              <w:rPr>
                <w:rFonts w:ascii="Trebuchet MS" w:hAnsi="Trebuchet MS"/>
                <w:color w:val="0070C0"/>
                <w:sz w:val="24"/>
                <w:szCs w:val="24"/>
              </w:rPr>
              <w:t xml:space="preserve">  </w:t>
            </w:r>
            <w:r w:rsidRPr="00147BA2">
              <w:rPr>
                <w:rFonts w:ascii="Trebuchet MS" w:hAnsi="Trebuchet MS"/>
                <w:color w:val="0070C0"/>
                <w:sz w:val="24"/>
                <w:szCs w:val="24"/>
              </w:rPr>
              <w:tab/>
            </w:r>
            <w:r w:rsidRPr="00147BA2">
              <w:rPr>
                <w:rFonts w:ascii="Trebuchet MS" w:hAnsi="Trebuchet MS"/>
                <w:color w:val="0070C0"/>
                <w:sz w:val="24"/>
                <w:szCs w:val="24"/>
              </w:rPr>
              <w:tab/>
              <w:t xml:space="preserve"> = Echivalent normă întreagă</w:t>
            </w:r>
          </w:p>
          <w:p w14:paraId="0164804C" w14:textId="77777777" w:rsidR="0014498A" w:rsidRPr="00147BA2" w:rsidRDefault="0014498A" w:rsidP="0014498A">
            <w:pPr>
              <w:rPr>
                <w:rFonts w:ascii="Trebuchet MS" w:hAnsi="Trebuchet MS"/>
                <w:color w:val="0070C0"/>
                <w:sz w:val="24"/>
                <w:szCs w:val="24"/>
              </w:rPr>
            </w:pPr>
            <w:r w:rsidRPr="00147BA2">
              <w:rPr>
                <w:rFonts w:ascii="Trebuchet MS" w:hAnsi="Trebuchet MS"/>
                <w:b/>
                <w:color w:val="0070C0"/>
                <w:sz w:val="24"/>
                <w:szCs w:val="24"/>
              </w:rPr>
              <w:t xml:space="preserve">IMM </w:t>
            </w:r>
            <w:r w:rsidRPr="00147BA2">
              <w:rPr>
                <w:rFonts w:ascii="Trebuchet MS" w:hAnsi="Trebuchet MS"/>
                <w:color w:val="0070C0"/>
                <w:sz w:val="24"/>
                <w:szCs w:val="24"/>
              </w:rPr>
              <w:tab/>
            </w:r>
            <w:r w:rsidRPr="00147BA2">
              <w:rPr>
                <w:rFonts w:ascii="Trebuchet MS" w:hAnsi="Trebuchet MS"/>
                <w:color w:val="0070C0"/>
                <w:sz w:val="24"/>
                <w:szCs w:val="24"/>
              </w:rPr>
              <w:tab/>
              <w:t xml:space="preserve"> = Întreprinderi Mici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Mijlocii</w:t>
            </w:r>
          </w:p>
          <w:p w14:paraId="079A9A89" w14:textId="77777777" w:rsidR="0014498A" w:rsidRPr="00147BA2" w:rsidRDefault="0014498A" w:rsidP="0014498A">
            <w:pPr>
              <w:rPr>
                <w:rFonts w:ascii="Trebuchet MS" w:hAnsi="Trebuchet MS"/>
                <w:color w:val="0070C0"/>
                <w:sz w:val="24"/>
                <w:szCs w:val="24"/>
              </w:rPr>
            </w:pPr>
            <w:r w:rsidRPr="00147BA2">
              <w:rPr>
                <w:rFonts w:ascii="Trebuchet MS" w:hAnsi="Trebuchet MS"/>
                <w:b/>
                <w:color w:val="0070C0"/>
                <w:sz w:val="24"/>
                <w:szCs w:val="24"/>
              </w:rPr>
              <w:t>SMIS/MYSMIS</w:t>
            </w:r>
            <w:r w:rsidRPr="00147BA2">
              <w:rPr>
                <w:rFonts w:ascii="Trebuchet MS" w:hAnsi="Trebuchet MS"/>
                <w:color w:val="0070C0"/>
                <w:sz w:val="24"/>
                <w:szCs w:val="24"/>
              </w:rPr>
              <w:t xml:space="preserve"> = Sistem de Management al Informațiilor (Aplicația informatică prin </w:t>
            </w:r>
          </w:p>
          <w:p w14:paraId="512732B7" w14:textId="77777777" w:rsidR="0014498A" w:rsidRPr="00147BA2" w:rsidRDefault="0014498A" w:rsidP="0014498A">
            <w:pPr>
              <w:rPr>
                <w:rFonts w:ascii="Trebuchet MS" w:hAnsi="Trebuchet MS"/>
                <w:color w:val="0070C0"/>
                <w:sz w:val="24"/>
                <w:szCs w:val="24"/>
              </w:rPr>
            </w:pPr>
            <w:r w:rsidRPr="00147BA2">
              <w:rPr>
                <w:rFonts w:ascii="Trebuchet MS" w:hAnsi="Trebuchet MS"/>
                <w:color w:val="0070C0"/>
                <w:sz w:val="24"/>
                <w:szCs w:val="24"/>
              </w:rPr>
              <w:t xml:space="preserve">                       care solicitanții transmit cererile de finanțare)</w:t>
            </w:r>
          </w:p>
          <w:p w14:paraId="67D17D9E" w14:textId="77777777" w:rsidR="00605FE1" w:rsidRPr="00147BA2" w:rsidRDefault="00605FE1" w:rsidP="00F3022D">
            <w:pPr>
              <w:rPr>
                <w:rFonts w:ascii="Trebuchet MS" w:hAnsi="Trebuchet MS"/>
                <w:color w:val="0070C0"/>
                <w:sz w:val="24"/>
                <w:szCs w:val="24"/>
              </w:rPr>
            </w:pPr>
            <w:r w:rsidRPr="00147BA2">
              <w:rPr>
                <w:rFonts w:ascii="Trebuchet MS" w:hAnsi="Trebuchet MS"/>
                <w:b/>
                <w:color w:val="0070C0"/>
                <w:sz w:val="24"/>
                <w:szCs w:val="24"/>
              </w:rPr>
              <w:lastRenderedPageBreak/>
              <w:t>DNSH</w:t>
            </w:r>
            <w:r w:rsidRPr="00147BA2">
              <w:rPr>
                <w:rFonts w:ascii="Trebuchet MS" w:hAnsi="Trebuchet MS"/>
                <w:color w:val="0070C0"/>
                <w:sz w:val="24"/>
                <w:szCs w:val="24"/>
              </w:rPr>
              <w:t xml:space="preserve"> </w:t>
            </w:r>
            <w:r w:rsidRPr="00147BA2">
              <w:rPr>
                <w:rFonts w:ascii="Trebuchet MS" w:hAnsi="Trebuchet MS"/>
                <w:color w:val="0070C0"/>
                <w:sz w:val="24"/>
                <w:szCs w:val="24"/>
              </w:rPr>
              <w:tab/>
              <w:t xml:space="preserve">           = Principiul „Do No </w:t>
            </w:r>
            <w:proofErr w:type="spellStart"/>
            <w:r w:rsidRPr="00147BA2">
              <w:rPr>
                <w:rFonts w:ascii="Trebuchet MS" w:hAnsi="Trebuchet MS"/>
                <w:color w:val="0070C0"/>
                <w:sz w:val="24"/>
                <w:szCs w:val="24"/>
              </w:rPr>
              <w:t>Significant</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Harm</w:t>
            </w:r>
            <w:proofErr w:type="spellEnd"/>
            <w:r w:rsidRPr="00147BA2">
              <w:rPr>
                <w:rFonts w:ascii="Trebuchet MS" w:hAnsi="Trebuchet MS"/>
                <w:color w:val="0070C0"/>
                <w:sz w:val="24"/>
                <w:szCs w:val="24"/>
              </w:rPr>
              <w:t>” (a nu prejudicia semnificativ)</w:t>
            </w:r>
          </w:p>
          <w:p w14:paraId="6ACD048A" w14:textId="77777777" w:rsidR="005D69C3" w:rsidRDefault="00605FE1" w:rsidP="00DB47C6">
            <w:pPr>
              <w:rPr>
                <w:rFonts w:ascii="Trebuchet MS" w:hAnsi="Trebuchet MS"/>
                <w:color w:val="0070C0"/>
                <w:sz w:val="24"/>
                <w:szCs w:val="24"/>
              </w:rPr>
            </w:pPr>
            <w:r w:rsidRPr="00147BA2">
              <w:rPr>
                <w:rFonts w:ascii="Trebuchet MS" w:hAnsi="Trebuchet MS"/>
                <w:b/>
                <w:color w:val="0070C0"/>
                <w:sz w:val="24"/>
                <w:szCs w:val="24"/>
              </w:rPr>
              <w:t xml:space="preserve">GS </w:t>
            </w:r>
            <w:r w:rsidRPr="00147BA2">
              <w:rPr>
                <w:rFonts w:ascii="Trebuchet MS" w:hAnsi="Trebuchet MS"/>
                <w:color w:val="0070C0"/>
                <w:sz w:val="24"/>
                <w:szCs w:val="24"/>
              </w:rPr>
              <w:tab/>
            </w:r>
            <w:r w:rsidRPr="00147BA2">
              <w:rPr>
                <w:rFonts w:ascii="Trebuchet MS" w:hAnsi="Trebuchet MS"/>
                <w:color w:val="0070C0"/>
                <w:sz w:val="24"/>
                <w:szCs w:val="24"/>
              </w:rPr>
              <w:tab/>
              <w:t xml:space="preserve"> = Ghidul solicitantului</w:t>
            </w:r>
          </w:p>
          <w:p w14:paraId="563422C9" w14:textId="77777777" w:rsidR="0079313F" w:rsidRDefault="0079313F" w:rsidP="00DB47C6">
            <w:pPr>
              <w:rPr>
                <w:rFonts w:ascii="Trebuchet MS" w:hAnsi="Trebuchet MS"/>
                <w:color w:val="0070C0"/>
                <w:sz w:val="24"/>
                <w:szCs w:val="24"/>
              </w:rPr>
            </w:pPr>
            <w:r>
              <w:rPr>
                <w:rFonts w:ascii="Trebuchet MS" w:hAnsi="Trebuchet MS"/>
                <w:color w:val="0070C0"/>
                <w:sz w:val="24"/>
                <w:szCs w:val="24"/>
              </w:rPr>
              <w:t xml:space="preserve">GDPR            = </w:t>
            </w:r>
            <w:r w:rsidRPr="0079313F">
              <w:rPr>
                <w:rFonts w:ascii="Trebuchet MS" w:hAnsi="Trebuchet MS"/>
                <w:color w:val="0070C0"/>
                <w:sz w:val="24"/>
                <w:szCs w:val="24"/>
              </w:rPr>
              <w:t>Regulamentul general pentru protecția datelor cu caracter personal</w:t>
            </w:r>
          </w:p>
          <w:p w14:paraId="29274E37" w14:textId="77777777" w:rsidR="0079313F" w:rsidRDefault="0079313F" w:rsidP="00DB47C6">
            <w:pPr>
              <w:rPr>
                <w:rFonts w:ascii="Trebuchet MS" w:hAnsi="Trebuchet MS"/>
                <w:color w:val="0070C0"/>
                <w:sz w:val="24"/>
                <w:szCs w:val="24"/>
              </w:rPr>
            </w:pPr>
            <w:r>
              <w:rPr>
                <w:rFonts w:ascii="Trebuchet MS" w:hAnsi="Trebuchet MS"/>
                <w:color w:val="0070C0"/>
                <w:sz w:val="24"/>
                <w:szCs w:val="24"/>
              </w:rPr>
              <w:t>HG                = Hotărâre de Guvern</w:t>
            </w:r>
          </w:p>
          <w:p w14:paraId="63F05B9C" w14:textId="77777777" w:rsidR="0079313F" w:rsidRDefault="0079313F" w:rsidP="00DB47C6">
            <w:pPr>
              <w:rPr>
                <w:rFonts w:ascii="Trebuchet MS" w:hAnsi="Trebuchet MS"/>
                <w:color w:val="0070C0"/>
                <w:sz w:val="24"/>
                <w:szCs w:val="24"/>
              </w:rPr>
            </w:pPr>
            <w:r>
              <w:rPr>
                <w:rFonts w:ascii="Trebuchet MS" w:hAnsi="Trebuchet MS"/>
                <w:color w:val="0070C0"/>
                <w:sz w:val="24"/>
                <w:szCs w:val="24"/>
              </w:rPr>
              <w:t>OUG              = Ordonanță de Urgență a Guvernului</w:t>
            </w:r>
          </w:p>
          <w:p w14:paraId="16F76264" w14:textId="77777777" w:rsidR="0079313F" w:rsidRDefault="0079313F" w:rsidP="00DB47C6">
            <w:pPr>
              <w:rPr>
                <w:rFonts w:ascii="Trebuchet MS" w:hAnsi="Trebuchet MS"/>
                <w:color w:val="0070C0"/>
                <w:sz w:val="24"/>
                <w:szCs w:val="24"/>
              </w:rPr>
            </w:pPr>
            <w:r>
              <w:rPr>
                <w:rFonts w:ascii="Trebuchet MS" w:hAnsi="Trebuchet MS"/>
                <w:color w:val="0070C0"/>
                <w:sz w:val="24"/>
                <w:szCs w:val="24"/>
              </w:rPr>
              <w:t>TVA               = Taxa pe valoare adăugată</w:t>
            </w:r>
          </w:p>
          <w:p w14:paraId="2B864D54" w14:textId="77777777" w:rsidR="0079313F" w:rsidRDefault="0079313F" w:rsidP="00DB47C6">
            <w:pPr>
              <w:rPr>
                <w:rFonts w:ascii="Trebuchet MS" w:hAnsi="Trebuchet MS"/>
                <w:color w:val="0070C0"/>
                <w:sz w:val="24"/>
                <w:szCs w:val="24"/>
              </w:rPr>
            </w:pPr>
            <w:r>
              <w:rPr>
                <w:rFonts w:ascii="Trebuchet MS" w:hAnsi="Trebuchet MS"/>
                <w:color w:val="0070C0"/>
                <w:sz w:val="24"/>
                <w:szCs w:val="24"/>
              </w:rPr>
              <w:t>UE                 = Uniunea Europeană</w:t>
            </w:r>
          </w:p>
          <w:p w14:paraId="5A514F6E" w14:textId="77777777" w:rsidR="000E1A17" w:rsidRPr="0079313F" w:rsidRDefault="000E1A17" w:rsidP="00DB47C6">
            <w:pPr>
              <w:rPr>
                <w:rFonts w:ascii="Trebuchet MS" w:hAnsi="Trebuchet MS"/>
                <w:color w:val="0070C0"/>
                <w:sz w:val="24"/>
                <w:szCs w:val="24"/>
              </w:rPr>
            </w:pPr>
            <w:r>
              <w:rPr>
                <w:rFonts w:ascii="Trebuchet MS" w:hAnsi="Trebuchet MS"/>
                <w:color w:val="0070C0"/>
                <w:sz w:val="24"/>
                <w:szCs w:val="24"/>
              </w:rPr>
              <w:t xml:space="preserve">TRL               = Nivel de maturitate tehnologică (Technology </w:t>
            </w:r>
            <w:proofErr w:type="spellStart"/>
            <w:r>
              <w:rPr>
                <w:rFonts w:ascii="Trebuchet MS" w:hAnsi="Trebuchet MS"/>
                <w:color w:val="0070C0"/>
                <w:sz w:val="24"/>
                <w:szCs w:val="24"/>
              </w:rPr>
              <w:t>Readiness</w:t>
            </w:r>
            <w:proofErr w:type="spellEnd"/>
            <w:r>
              <w:rPr>
                <w:rFonts w:ascii="Trebuchet MS" w:hAnsi="Trebuchet MS"/>
                <w:color w:val="0070C0"/>
                <w:sz w:val="24"/>
                <w:szCs w:val="24"/>
              </w:rPr>
              <w:t xml:space="preserve"> </w:t>
            </w:r>
            <w:proofErr w:type="spellStart"/>
            <w:r>
              <w:rPr>
                <w:rFonts w:ascii="Trebuchet MS" w:hAnsi="Trebuchet MS"/>
                <w:color w:val="0070C0"/>
                <w:sz w:val="24"/>
                <w:szCs w:val="24"/>
              </w:rPr>
              <w:t>Level</w:t>
            </w:r>
            <w:proofErr w:type="spellEnd"/>
            <w:r>
              <w:rPr>
                <w:rFonts w:ascii="Trebuchet MS" w:hAnsi="Trebuchet MS"/>
                <w:color w:val="0070C0"/>
                <w:sz w:val="24"/>
                <w:szCs w:val="24"/>
              </w:rPr>
              <w:t>)</w:t>
            </w:r>
          </w:p>
        </w:tc>
      </w:tr>
    </w:tbl>
    <w:p w14:paraId="31425628" w14:textId="6C6AE3B2" w:rsidR="00566CCA" w:rsidRPr="003929AA" w:rsidRDefault="00AD1225" w:rsidP="00AD1225">
      <w:pPr>
        <w:pStyle w:val="Heading1"/>
      </w:pPr>
      <w:bookmarkStart w:id="175" w:name="_Toc144131534"/>
      <w:r>
        <w:lastRenderedPageBreak/>
        <w:t xml:space="preserve">1.3 </w:t>
      </w:r>
      <w:r w:rsidR="00566CCA" w:rsidRPr="003929AA">
        <w:t>Glosar</w:t>
      </w:r>
      <w:bookmarkEnd w:id="175"/>
      <w:r w:rsidR="00566CCA" w:rsidRPr="003929AA">
        <w:tab/>
      </w:r>
    </w:p>
    <w:tbl>
      <w:tblPr>
        <w:tblStyle w:val="TableGrid"/>
        <w:tblW w:w="0" w:type="auto"/>
        <w:tblLook w:val="04A0" w:firstRow="1" w:lastRow="0" w:firstColumn="1" w:lastColumn="0" w:noHBand="0" w:noVBand="1"/>
      </w:tblPr>
      <w:tblGrid>
        <w:gridCol w:w="9396"/>
      </w:tblGrid>
      <w:tr w:rsidR="00C90802" w:rsidRPr="003929AA" w14:paraId="533E914A" w14:textId="77777777" w:rsidTr="00B558B3">
        <w:tc>
          <w:tcPr>
            <w:tcW w:w="9396" w:type="dxa"/>
          </w:tcPr>
          <w:p w14:paraId="58EFFC4B" w14:textId="77777777" w:rsidR="00FF6BAE" w:rsidRPr="00147BA2" w:rsidRDefault="00FF6BAE" w:rsidP="00FF6BAE">
            <w:pPr>
              <w:pStyle w:val="Bodytext20"/>
              <w:shd w:val="clear" w:color="auto" w:fill="auto"/>
              <w:spacing w:before="0" w:after="0" w:line="240" w:lineRule="auto"/>
              <w:ind w:firstLine="0"/>
              <w:rPr>
                <w:rFonts w:ascii="Trebuchet MS" w:hAnsi="Trebuchet MS"/>
                <w:color w:val="0070C0"/>
                <w:sz w:val="24"/>
                <w:szCs w:val="24"/>
              </w:rPr>
            </w:pPr>
            <w:r w:rsidRPr="00147BA2">
              <w:rPr>
                <w:rStyle w:val="Bodytext2Bold"/>
                <w:rFonts w:ascii="Trebuchet MS" w:hAnsi="Trebuchet MS"/>
                <w:noProof/>
                <w:color w:val="0070C0"/>
              </w:rPr>
              <w:t xml:space="preserve">Organizaţie de cercetare și diseminare a cunoştinţelor </w:t>
            </w:r>
            <w:r w:rsidRPr="00147BA2">
              <w:rPr>
                <w:rFonts w:ascii="Trebuchet MS" w:hAnsi="Trebuchet MS"/>
                <w:noProof/>
                <w:color w:val="0070C0"/>
                <w:sz w:val="24"/>
                <w:szCs w:val="24"/>
              </w:rPr>
              <w:t>(pe scurt organizaţie de cercetare) - înseamnă o entitate (cum ar fi universităţile sau instituțiile de cercetare, agenţiile de transfer de tehnologie, intermediarii pentru inovare, entităţile de cercetare colaborativă fizică sau virtuală), indiferent de statutul său 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p>
          <w:p w14:paraId="09AEB931" w14:textId="77777777" w:rsidR="00953907" w:rsidRPr="00953907" w:rsidRDefault="00FF6BAE" w:rsidP="00147BA2">
            <w:pPr>
              <w:autoSpaceDE w:val="0"/>
              <w:autoSpaceDN w:val="0"/>
              <w:adjustRightInd w:val="0"/>
              <w:spacing w:before="12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t xml:space="preserve">Cercetare industrială </w:t>
            </w:r>
            <w:r w:rsidR="00BB1C76" w:rsidRPr="00147BA2">
              <w:rPr>
                <w:rFonts w:ascii="Trebuchet MS" w:hAnsi="Trebuchet MS" w:cs="Times New Roman"/>
                <w:color w:val="0070C0"/>
                <w:sz w:val="24"/>
                <w:szCs w:val="24"/>
                <w:lang w:bidi="ro-RO"/>
              </w:rPr>
              <w:t xml:space="preserve">înseamnă 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w:t>
            </w:r>
            <w:proofErr w:type="spellStart"/>
            <w:r w:rsidR="00BB1C76" w:rsidRPr="00147BA2">
              <w:rPr>
                <w:rFonts w:ascii="Trebuchet MS" w:hAnsi="Trebuchet MS" w:cs="Times New Roman"/>
                <w:color w:val="0070C0"/>
                <w:sz w:val="24"/>
                <w:szCs w:val="24"/>
                <w:lang w:bidi="ro-RO"/>
              </w:rPr>
              <w:t>supercalculul</w:t>
            </w:r>
            <w:proofErr w:type="spellEnd"/>
            <w:r w:rsidR="00BB1C76" w:rsidRPr="00147BA2">
              <w:rPr>
                <w:rFonts w:ascii="Trebuchet MS" w:hAnsi="Trebuchet MS" w:cs="Times New Roman"/>
                <w:color w:val="0070C0"/>
                <w:sz w:val="24"/>
                <w:szCs w:val="24"/>
                <w:lang w:bidi="ro-RO"/>
              </w:rPr>
              <w:t xml:space="preserve">, tehnologiile cuantice, tehnologiile </w:t>
            </w:r>
            <w:proofErr w:type="spellStart"/>
            <w:r w:rsidR="00BB1C76" w:rsidRPr="00147BA2">
              <w:rPr>
                <w:rFonts w:ascii="Trebuchet MS" w:hAnsi="Trebuchet MS" w:cs="Times New Roman"/>
                <w:color w:val="0070C0"/>
                <w:sz w:val="24"/>
                <w:szCs w:val="24"/>
                <w:lang w:bidi="ro-RO"/>
              </w:rPr>
              <w:t>blockchain</w:t>
            </w:r>
            <w:proofErr w:type="spellEnd"/>
            <w:r w:rsidR="00BB1C76" w:rsidRPr="00147BA2">
              <w:rPr>
                <w:rFonts w:ascii="Trebuchet MS" w:hAnsi="Trebuchet MS" w:cs="Times New Roman"/>
                <w:color w:val="0070C0"/>
                <w:sz w:val="24"/>
                <w:szCs w:val="24"/>
                <w:lang w:bidi="ro-RO"/>
              </w:rPr>
              <w:t xml:space="preserve">, inteligența artificială, securitatea cibernetică, volumele mari de date și tehnologiile de tip </w:t>
            </w:r>
            <w:proofErr w:type="spellStart"/>
            <w:r w:rsidR="00BB1C76" w:rsidRPr="00147BA2">
              <w:rPr>
                <w:rFonts w:ascii="Trebuchet MS" w:hAnsi="Trebuchet MS" w:cs="Times New Roman"/>
                <w:color w:val="0070C0"/>
                <w:sz w:val="24"/>
                <w:szCs w:val="24"/>
                <w:lang w:bidi="ro-RO"/>
              </w:rPr>
              <w:t>cloud</w:t>
            </w:r>
            <w:proofErr w:type="spellEnd"/>
            <w:r w:rsidR="00BB1C76" w:rsidRPr="00147BA2">
              <w:rPr>
                <w:rFonts w:ascii="Trebuchet MS" w:hAnsi="Trebuchet MS" w:cs="Times New Roman"/>
                <w:color w:val="0070C0"/>
                <w:sz w:val="24"/>
                <w:szCs w:val="24"/>
                <w:lang w:bidi="ro-RO"/>
              </w:rPr>
              <w:t>).</w:t>
            </w:r>
            <w:r w:rsidR="00953907" w:rsidRPr="00953907">
              <w:rPr>
                <w:rFonts w:ascii="Times New Roman" w:eastAsia="Times New Roman" w:hAnsi="Times New Roman" w:cs="Times New Roman"/>
                <w:color w:val="000000"/>
                <w:sz w:val="24"/>
                <w:szCs w:val="24"/>
                <w:lang w:eastAsia="ro-RO" w:bidi="ro-RO"/>
              </w:rPr>
              <w:t xml:space="preserve"> </w:t>
            </w:r>
            <w:r w:rsidR="00953907" w:rsidRPr="00953907">
              <w:rPr>
                <w:rFonts w:ascii="Trebuchet MS" w:hAnsi="Trebuchet MS" w:cs="Times New Roman"/>
                <w:color w:val="0070C0"/>
                <w:sz w:val="24"/>
                <w:szCs w:val="24"/>
                <w:lang w:bidi="ro-RO"/>
              </w:rPr>
              <w:t>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p w14:paraId="0F034E84" w14:textId="77777777" w:rsidR="00BB1C76" w:rsidRPr="00147BA2" w:rsidRDefault="00FF6BAE" w:rsidP="00BB1C76">
            <w:pPr>
              <w:autoSpaceDE w:val="0"/>
              <w:autoSpaceDN w:val="0"/>
              <w:adjustRightInd w:val="0"/>
              <w:spacing w:before="12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t>Dezvoltare experimentală</w:t>
            </w:r>
            <w:r w:rsidRPr="00147BA2">
              <w:rPr>
                <w:rFonts w:ascii="Trebuchet MS" w:hAnsi="Trebuchet MS" w:cs="Times New Roman"/>
                <w:color w:val="0070C0"/>
                <w:sz w:val="24"/>
                <w:szCs w:val="24"/>
              </w:rPr>
              <w:t xml:space="preserve"> </w:t>
            </w:r>
            <w:r w:rsidR="00BB1C76" w:rsidRPr="00147BA2">
              <w:rPr>
                <w:rFonts w:ascii="Trebuchet MS" w:hAnsi="Trebuchet MS" w:cs="Times New Roman"/>
                <w:color w:val="0070C0"/>
                <w:sz w:val="24"/>
                <w:szCs w:val="24"/>
                <w:lang w:bidi="ro-RO"/>
              </w:rPr>
              <w:t xml:space="preserve">înseamnă 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w:t>
            </w:r>
            <w:proofErr w:type="spellStart"/>
            <w:r w:rsidR="00BB1C76" w:rsidRPr="00147BA2">
              <w:rPr>
                <w:rFonts w:ascii="Trebuchet MS" w:hAnsi="Trebuchet MS" w:cs="Times New Roman"/>
                <w:color w:val="0070C0"/>
                <w:sz w:val="24"/>
                <w:szCs w:val="24"/>
                <w:lang w:bidi="ro-RO"/>
              </w:rPr>
              <w:t>supercalculul</w:t>
            </w:r>
            <w:proofErr w:type="spellEnd"/>
            <w:r w:rsidR="00BB1C76" w:rsidRPr="00147BA2">
              <w:rPr>
                <w:rFonts w:ascii="Trebuchet MS" w:hAnsi="Trebuchet MS" w:cs="Times New Roman"/>
                <w:color w:val="0070C0"/>
                <w:sz w:val="24"/>
                <w:szCs w:val="24"/>
                <w:lang w:bidi="ro-RO"/>
              </w:rPr>
              <w:t xml:space="preserve">, tehnologiile cuantice, tehnologiile </w:t>
            </w:r>
            <w:proofErr w:type="spellStart"/>
            <w:r w:rsidR="00BB1C76" w:rsidRPr="00147BA2">
              <w:rPr>
                <w:rFonts w:ascii="Trebuchet MS" w:hAnsi="Trebuchet MS" w:cs="Times New Roman"/>
                <w:color w:val="0070C0"/>
                <w:sz w:val="24"/>
                <w:szCs w:val="24"/>
                <w:lang w:bidi="ro-RO"/>
              </w:rPr>
              <w:t>blockchain</w:t>
            </w:r>
            <w:proofErr w:type="spellEnd"/>
            <w:r w:rsidR="00BB1C76" w:rsidRPr="00147BA2">
              <w:rPr>
                <w:rFonts w:ascii="Trebuchet MS" w:hAnsi="Trebuchet MS" w:cs="Times New Roman"/>
                <w:color w:val="0070C0"/>
                <w:sz w:val="24"/>
                <w:szCs w:val="24"/>
                <w:lang w:bidi="ro-RO"/>
              </w:rPr>
              <w:t xml:space="preserve">, inteligența artificială, securitatea cibernetică, volumele mari de date și tehnologiile de tip </w:t>
            </w:r>
            <w:proofErr w:type="spellStart"/>
            <w:r w:rsidR="00BB1C76" w:rsidRPr="00147BA2">
              <w:rPr>
                <w:rFonts w:ascii="Trebuchet MS" w:hAnsi="Trebuchet MS" w:cs="Times New Roman"/>
                <w:color w:val="0070C0"/>
                <w:sz w:val="24"/>
                <w:szCs w:val="24"/>
                <w:lang w:bidi="ro-RO"/>
              </w:rPr>
              <w:t>cloud</w:t>
            </w:r>
            <w:proofErr w:type="spellEnd"/>
            <w:r w:rsidR="00BB1C76" w:rsidRPr="00147BA2">
              <w:rPr>
                <w:rFonts w:ascii="Trebuchet MS" w:hAnsi="Trebuchet MS" w:cs="Times New Roman"/>
                <w:color w:val="0070C0"/>
                <w:sz w:val="24"/>
                <w:szCs w:val="24"/>
                <w:lang w:bidi="ro-RO"/>
              </w:rPr>
              <w:t xml:space="preserve"> sau </w:t>
            </w:r>
            <w:proofErr w:type="spellStart"/>
            <w:r w:rsidR="00BB1C76" w:rsidRPr="00147BA2">
              <w:rPr>
                <w:rFonts w:ascii="Trebuchet MS" w:hAnsi="Trebuchet MS" w:cs="Times New Roman"/>
                <w:color w:val="0070C0"/>
                <w:sz w:val="24"/>
                <w:szCs w:val="24"/>
                <w:lang w:bidi="ro-RO"/>
              </w:rPr>
              <w:t>edge</w:t>
            </w:r>
            <w:proofErr w:type="spellEnd"/>
            <w:r w:rsidR="00BB1C76" w:rsidRPr="00147BA2">
              <w:rPr>
                <w:rFonts w:ascii="Trebuchet MS" w:hAnsi="Trebuchet MS" w:cs="Times New Roman"/>
                <w:color w:val="0070C0"/>
                <w:sz w:val="24"/>
                <w:szCs w:val="24"/>
                <w:lang w:bidi="ro-RO"/>
              </w:rPr>
              <w:t>). Aceasta poate cuprinde, de exemplu, și activități care vizează definirea, planificarea și documentarea conceptuală a unor noi produse, procese sau servicii.</w:t>
            </w:r>
          </w:p>
          <w:p w14:paraId="0CE7DCE5" w14:textId="77777777" w:rsidR="00BB1C76" w:rsidRPr="00147BA2" w:rsidRDefault="00BB1C76" w:rsidP="00BB1C76">
            <w:pPr>
              <w:autoSpaceDE w:val="0"/>
              <w:autoSpaceDN w:val="0"/>
              <w:adjustRightInd w:val="0"/>
              <w:spacing w:before="12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lastRenderedPageBreak/>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1FCB2642" w14:textId="4F87872B" w:rsidR="00612495" w:rsidRPr="00147BA2" w:rsidRDefault="00BB1C76" w:rsidP="00FF6BAE">
            <w:pPr>
              <w:autoSpaceDE w:val="0"/>
              <w:autoSpaceDN w:val="0"/>
              <w:adjustRightInd w:val="0"/>
              <w:spacing w:before="12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6C9D7B83" w14:textId="77777777" w:rsidR="00FF6BAE" w:rsidRPr="00147BA2" w:rsidRDefault="00FF6BAE" w:rsidP="00FF6BAE">
            <w:pPr>
              <w:tabs>
                <w:tab w:val="left" w:pos="5082"/>
              </w:tabs>
              <w:autoSpaceDE w:val="0"/>
              <w:autoSpaceDN w:val="0"/>
              <w:adjustRightInd w:val="0"/>
              <w:jc w:val="both"/>
              <w:rPr>
                <w:rFonts w:ascii="Trebuchet MS" w:hAnsi="Trebuchet MS" w:cs="Times New Roman"/>
                <w:color w:val="0070C0"/>
                <w:sz w:val="24"/>
                <w:szCs w:val="24"/>
              </w:rPr>
            </w:pPr>
            <w:r w:rsidRPr="00147BA2">
              <w:rPr>
                <w:rFonts w:ascii="Trebuchet MS" w:hAnsi="Trebuchet MS" w:cs="Times New Roman"/>
                <w:b/>
                <w:bCs/>
                <w:color w:val="0070C0"/>
                <w:sz w:val="24"/>
                <w:szCs w:val="24"/>
              </w:rPr>
              <w:t>Inovarea</w:t>
            </w:r>
            <w:r w:rsidRPr="00147BA2">
              <w:rPr>
                <w:rFonts w:ascii="Trebuchet MS" w:hAnsi="Trebuchet MS" w:cs="Times New Roman"/>
                <w:color w:val="0070C0"/>
                <w:sz w:val="24"/>
                <w:szCs w:val="24"/>
              </w:rPr>
              <w:t xml:space="preserve">  reprezintă implementarea  unui produs (bun sau serviciu) nou sau optimizat în mod semnificativ pe </w:t>
            </w:r>
            <w:proofErr w:type="spellStart"/>
            <w:r w:rsidRPr="00147BA2">
              <w:rPr>
                <w:rFonts w:ascii="Trebuchet MS" w:hAnsi="Trebuchet MS" w:cs="Times New Roman"/>
                <w:color w:val="0070C0"/>
                <w:sz w:val="24"/>
                <w:szCs w:val="24"/>
              </w:rPr>
              <w:t>piaţă</w:t>
            </w:r>
            <w:proofErr w:type="spellEnd"/>
            <w:r w:rsidRPr="00147BA2">
              <w:rPr>
                <w:rFonts w:ascii="Trebuchet MS" w:hAnsi="Trebuchet MS" w:cs="Times New Roman"/>
                <w:color w:val="0070C0"/>
                <w:sz w:val="24"/>
                <w:szCs w:val="24"/>
              </w:rPr>
              <w:t xml:space="preserve"> sau implementarea unui proces de </w:t>
            </w:r>
            <w:proofErr w:type="spellStart"/>
            <w:r w:rsidRPr="00147BA2">
              <w:rPr>
                <w:rFonts w:ascii="Trebuchet MS" w:hAnsi="Trebuchet MS" w:cs="Times New Roman"/>
                <w:color w:val="0070C0"/>
                <w:sz w:val="24"/>
                <w:szCs w:val="24"/>
              </w:rPr>
              <w:t>producţie</w:t>
            </w:r>
            <w:proofErr w:type="spellEnd"/>
            <w:r w:rsidRPr="00147BA2">
              <w:rPr>
                <w:rFonts w:ascii="Trebuchet MS" w:hAnsi="Trebuchet MS" w:cs="Times New Roman"/>
                <w:color w:val="0070C0"/>
                <w:sz w:val="24"/>
                <w:szCs w:val="24"/>
              </w:rPr>
              <w:t xml:space="preserve"> nou sau semnificativ </w:t>
            </w:r>
            <w:proofErr w:type="spellStart"/>
            <w:r w:rsidRPr="00147BA2">
              <w:rPr>
                <w:rFonts w:ascii="Trebuchet MS" w:hAnsi="Trebuchet MS" w:cs="Times New Roman"/>
                <w:color w:val="0070C0"/>
                <w:sz w:val="24"/>
                <w:szCs w:val="24"/>
              </w:rPr>
              <w:t>îmbunătăţit</w:t>
            </w:r>
            <w:proofErr w:type="spellEnd"/>
            <w:r w:rsidRPr="00147BA2">
              <w:rPr>
                <w:rFonts w:ascii="Trebuchet MS" w:hAnsi="Trebuchet MS" w:cs="Times New Roman"/>
                <w:color w:val="0070C0"/>
                <w:sz w:val="24"/>
                <w:szCs w:val="24"/>
              </w:rPr>
              <w:t xml:space="preserve"> în cadrul întreprinderii. </w:t>
            </w:r>
          </w:p>
          <w:p w14:paraId="709831C5" w14:textId="77777777" w:rsidR="00FF6BAE" w:rsidRPr="00147BA2" w:rsidRDefault="00FF6BAE" w:rsidP="00FF6BAE">
            <w:pPr>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Un produs nou sau </w:t>
            </w:r>
            <w:proofErr w:type="spellStart"/>
            <w:r w:rsidRPr="00147BA2">
              <w:rPr>
                <w:rFonts w:ascii="Trebuchet MS" w:hAnsi="Trebuchet MS" w:cs="Times New Roman"/>
                <w:color w:val="0070C0"/>
                <w:sz w:val="24"/>
                <w:szCs w:val="24"/>
              </w:rPr>
              <w:t>îmbunătăţit</w:t>
            </w:r>
            <w:proofErr w:type="spellEnd"/>
            <w:r w:rsidRPr="00147BA2">
              <w:rPr>
                <w:rFonts w:ascii="Trebuchet MS" w:hAnsi="Trebuchet MS" w:cs="Times New Roman"/>
                <w:color w:val="0070C0"/>
                <w:sz w:val="24"/>
                <w:szCs w:val="24"/>
              </w:rPr>
              <w:t xml:space="preserve"> este implementat atunci când este introdus pe </w:t>
            </w:r>
            <w:proofErr w:type="spellStart"/>
            <w:r w:rsidRPr="00147BA2">
              <w:rPr>
                <w:rFonts w:ascii="Trebuchet MS" w:hAnsi="Trebuchet MS" w:cs="Times New Roman"/>
                <w:color w:val="0070C0"/>
                <w:sz w:val="24"/>
                <w:szCs w:val="24"/>
              </w:rPr>
              <w:t>piaţă</w:t>
            </w:r>
            <w:proofErr w:type="spellEnd"/>
            <w:r w:rsidRPr="00147BA2">
              <w:rPr>
                <w:rFonts w:ascii="Trebuchet MS" w:hAnsi="Trebuchet MS" w:cs="Times New Roman"/>
                <w:color w:val="0070C0"/>
                <w:sz w:val="24"/>
                <w:szCs w:val="24"/>
              </w:rPr>
              <w:t xml:space="preserve">. Noile procese, metode de marketing sau metode organizatorice sunt implementate atunci când sunt introduse în uz, în </w:t>
            </w:r>
            <w:proofErr w:type="spellStart"/>
            <w:r w:rsidRPr="00147BA2">
              <w:rPr>
                <w:rFonts w:ascii="Trebuchet MS" w:hAnsi="Trebuchet MS" w:cs="Times New Roman"/>
                <w:color w:val="0070C0"/>
                <w:sz w:val="24"/>
                <w:szCs w:val="24"/>
              </w:rPr>
              <w:t>operaţiile</w:t>
            </w:r>
            <w:proofErr w:type="spellEnd"/>
            <w:r w:rsidRPr="00147BA2">
              <w:rPr>
                <w:rFonts w:ascii="Trebuchet MS" w:hAnsi="Trebuchet MS" w:cs="Times New Roman"/>
                <w:color w:val="0070C0"/>
                <w:sz w:val="24"/>
                <w:szCs w:val="24"/>
              </w:rPr>
              <w:t xml:space="preserve"> din cadrul întreprinderii.</w:t>
            </w:r>
          </w:p>
          <w:p w14:paraId="19BA4309" w14:textId="77777777" w:rsidR="00FF6BAE" w:rsidRPr="00147BA2" w:rsidRDefault="00FF6BAE" w:rsidP="00FF6BAE">
            <w:pPr>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Întregul proces al inovării cuprinde  etape </w:t>
            </w:r>
            <w:proofErr w:type="spellStart"/>
            <w:r w:rsidRPr="00147BA2">
              <w:rPr>
                <w:rFonts w:ascii="Trebuchet MS" w:hAnsi="Trebuchet MS" w:cs="Times New Roman"/>
                <w:color w:val="0070C0"/>
                <w:sz w:val="24"/>
                <w:szCs w:val="24"/>
              </w:rPr>
              <w:t>ştiinţifice</w:t>
            </w:r>
            <w:proofErr w:type="spellEnd"/>
            <w:r w:rsidRPr="00147BA2">
              <w:rPr>
                <w:rFonts w:ascii="Trebuchet MS" w:hAnsi="Trebuchet MS" w:cs="Times New Roman"/>
                <w:color w:val="0070C0"/>
                <w:sz w:val="24"/>
                <w:szCs w:val="24"/>
              </w:rPr>
              <w:t xml:space="preserve">, tehnologice, organizatorice, financiare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comerciale prin care trebuie să treacă noile idei, produse, procese în oricare  dintre domeniile economiei. În domeniul tehnic de exemplu, acest proces complex constă în transformarea rezultatelor </w:t>
            </w:r>
            <w:proofErr w:type="spellStart"/>
            <w:r w:rsidRPr="00147BA2">
              <w:rPr>
                <w:rFonts w:ascii="Trebuchet MS" w:hAnsi="Trebuchet MS" w:cs="Times New Roman"/>
                <w:color w:val="0070C0"/>
                <w:sz w:val="24"/>
                <w:szCs w:val="24"/>
              </w:rPr>
              <w:t>activităţii</w:t>
            </w:r>
            <w:proofErr w:type="spellEnd"/>
            <w:r w:rsidRPr="00147BA2">
              <w:rPr>
                <w:rFonts w:ascii="Trebuchet MS" w:hAnsi="Trebuchet MS" w:cs="Times New Roman"/>
                <w:color w:val="0070C0"/>
                <w:sz w:val="24"/>
                <w:szCs w:val="24"/>
              </w:rPr>
              <w:t xml:space="preserve"> de cercetare, sau al unei </w:t>
            </w:r>
            <w:proofErr w:type="spellStart"/>
            <w:r w:rsidRPr="00147BA2">
              <w:rPr>
                <w:rFonts w:ascii="Trebuchet MS" w:hAnsi="Trebuchet MS" w:cs="Times New Roman"/>
                <w:color w:val="0070C0"/>
                <w:sz w:val="24"/>
                <w:szCs w:val="24"/>
              </w:rPr>
              <w:t>invenţii</w:t>
            </w:r>
            <w:proofErr w:type="spellEnd"/>
            <w:r w:rsidRPr="00147BA2">
              <w:rPr>
                <w:rFonts w:ascii="Trebuchet MS" w:hAnsi="Trebuchet MS" w:cs="Times New Roman"/>
                <w:color w:val="0070C0"/>
                <w:sz w:val="24"/>
                <w:szCs w:val="24"/>
              </w:rPr>
              <w:t xml:space="preserve">, într-un produs sau procedeu industrial nou sau </w:t>
            </w:r>
            <w:proofErr w:type="spellStart"/>
            <w:r w:rsidRPr="00147BA2">
              <w:rPr>
                <w:rFonts w:ascii="Trebuchet MS" w:hAnsi="Trebuchet MS" w:cs="Times New Roman"/>
                <w:color w:val="0070C0"/>
                <w:sz w:val="24"/>
                <w:szCs w:val="24"/>
              </w:rPr>
              <w:t>substanţial</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îmbunătăţit</w:t>
            </w:r>
            <w:proofErr w:type="spellEnd"/>
            <w:r w:rsidRPr="00147BA2">
              <w:rPr>
                <w:rFonts w:ascii="Trebuchet MS" w:hAnsi="Trebuchet MS" w:cs="Times New Roman"/>
                <w:color w:val="0070C0"/>
                <w:sz w:val="24"/>
                <w:szCs w:val="24"/>
              </w:rPr>
              <w:t>.</w:t>
            </w:r>
          </w:p>
          <w:p w14:paraId="19AA7C79" w14:textId="77777777" w:rsidR="00FF6BAE" w:rsidRPr="00147BA2" w:rsidRDefault="00FF6BAE" w:rsidP="00F3713B">
            <w:pPr>
              <w:spacing w:before="120"/>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Unele </w:t>
            </w:r>
            <w:proofErr w:type="spellStart"/>
            <w:r w:rsidRPr="00147BA2">
              <w:rPr>
                <w:rFonts w:ascii="Trebuchet MS" w:hAnsi="Trebuchet MS" w:cs="Times New Roman"/>
                <w:color w:val="0070C0"/>
                <w:sz w:val="24"/>
                <w:szCs w:val="24"/>
              </w:rPr>
              <w:t>activităţi</w:t>
            </w:r>
            <w:proofErr w:type="spellEnd"/>
            <w:r w:rsidRPr="00147BA2">
              <w:rPr>
                <w:rFonts w:ascii="Trebuchet MS" w:hAnsi="Trebuchet MS" w:cs="Times New Roman"/>
                <w:color w:val="0070C0"/>
                <w:sz w:val="24"/>
                <w:szCs w:val="24"/>
              </w:rPr>
              <w:t xml:space="preserve"> realizate pe parcursul întregului proces al inovării sunt ele însele inovatoare, altele nu sunt </w:t>
            </w:r>
            <w:proofErr w:type="spellStart"/>
            <w:r w:rsidRPr="00147BA2">
              <w:rPr>
                <w:rFonts w:ascii="Trebuchet MS" w:hAnsi="Trebuchet MS" w:cs="Times New Roman"/>
                <w:color w:val="0070C0"/>
                <w:sz w:val="24"/>
                <w:szCs w:val="24"/>
              </w:rPr>
              <w:t>activităţi</w:t>
            </w:r>
            <w:proofErr w:type="spellEnd"/>
            <w:r w:rsidRPr="00147BA2">
              <w:rPr>
                <w:rFonts w:ascii="Trebuchet MS" w:hAnsi="Trebuchet MS" w:cs="Times New Roman"/>
                <w:color w:val="0070C0"/>
                <w:sz w:val="24"/>
                <w:szCs w:val="24"/>
              </w:rPr>
              <w:t xml:space="preserve"> noi, dar sunt necesare în procesul inovării. </w:t>
            </w:r>
            <w:proofErr w:type="spellStart"/>
            <w:r w:rsidRPr="00147BA2">
              <w:rPr>
                <w:rFonts w:ascii="Trebuchet MS" w:hAnsi="Trebuchet MS" w:cs="Times New Roman"/>
                <w:color w:val="0070C0"/>
                <w:sz w:val="24"/>
                <w:szCs w:val="24"/>
              </w:rPr>
              <w:t>Activităţile</w:t>
            </w:r>
            <w:proofErr w:type="spellEnd"/>
            <w:r w:rsidRPr="00147BA2">
              <w:rPr>
                <w:rFonts w:ascii="Trebuchet MS" w:hAnsi="Trebuchet MS" w:cs="Times New Roman"/>
                <w:color w:val="0070C0"/>
                <w:sz w:val="24"/>
                <w:szCs w:val="24"/>
              </w:rPr>
              <w:t xml:space="preserve"> de inovare pot să includă de asemenea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activităţi</w:t>
            </w:r>
            <w:proofErr w:type="spellEnd"/>
            <w:r w:rsidRPr="00147BA2">
              <w:rPr>
                <w:rFonts w:ascii="Trebuchet MS" w:hAnsi="Trebuchet MS" w:cs="Times New Roman"/>
                <w:color w:val="0070C0"/>
                <w:sz w:val="24"/>
                <w:szCs w:val="24"/>
              </w:rPr>
              <w:t xml:space="preserve"> de cercetare  care pot să nu fie direct legate de dezvoltarea produsului/procesului  principal dar sunt necesare în etapele de </w:t>
            </w:r>
            <w:proofErr w:type="spellStart"/>
            <w:r w:rsidRPr="00147BA2">
              <w:rPr>
                <w:rFonts w:ascii="Trebuchet MS" w:hAnsi="Trebuchet MS" w:cs="Times New Roman"/>
                <w:color w:val="0070C0"/>
                <w:sz w:val="24"/>
                <w:szCs w:val="24"/>
              </w:rPr>
              <w:t>fabricaţie</w:t>
            </w:r>
            <w:proofErr w:type="spellEnd"/>
            <w:r w:rsidRPr="00147BA2">
              <w:rPr>
                <w:rFonts w:ascii="Trebuchet MS" w:hAnsi="Trebuchet MS" w:cs="Times New Roman"/>
                <w:color w:val="0070C0"/>
                <w:sz w:val="24"/>
                <w:szCs w:val="24"/>
              </w:rPr>
              <w:t xml:space="preserve"> sau chiar de comercializare a acestuia.</w:t>
            </w:r>
          </w:p>
          <w:p w14:paraId="3C75FD62" w14:textId="77777777" w:rsidR="00FF6BAE" w:rsidRPr="00147BA2" w:rsidRDefault="00FF6BAE" w:rsidP="00B44D77">
            <w:pPr>
              <w:tabs>
                <w:tab w:val="left" w:pos="5082"/>
              </w:tabs>
              <w:autoSpaceDE w:val="0"/>
              <w:autoSpaceDN w:val="0"/>
              <w:adjustRightInd w:val="0"/>
              <w:jc w:val="both"/>
              <w:rPr>
                <w:rFonts w:ascii="Trebuchet MS" w:hAnsi="Trebuchet MS"/>
                <w:color w:val="0070C0"/>
                <w:sz w:val="24"/>
                <w:szCs w:val="24"/>
              </w:rPr>
            </w:pPr>
            <w:r w:rsidRPr="00147BA2">
              <w:rPr>
                <w:rFonts w:ascii="Trebuchet MS" w:hAnsi="Trebuchet MS" w:cs="Times New Roman"/>
                <w:b/>
                <w:bCs/>
                <w:color w:val="0070C0"/>
                <w:sz w:val="24"/>
                <w:szCs w:val="24"/>
              </w:rPr>
              <w:t>Inovarea de Produs</w:t>
            </w:r>
            <w:r w:rsidR="00B44D77" w:rsidRPr="00147BA2">
              <w:rPr>
                <w:rFonts w:ascii="Trebuchet MS" w:hAnsi="Trebuchet MS" w:cs="Times New Roman"/>
                <w:b/>
                <w:bCs/>
                <w:color w:val="0070C0"/>
                <w:sz w:val="24"/>
                <w:szCs w:val="24"/>
              </w:rPr>
              <w:t xml:space="preserve"> </w:t>
            </w:r>
            <w:r w:rsidRPr="00147BA2">
              <w:rPr>
                <w:rFonts w:ascii="Trebuchet MS" w:hAnsi="Trebuchet MS"/>
                <w:color w:val="0070C0"/>
                <w:sz w:val="24"/>
                <w:szCs w:val="24"/>
              </w:rPr>
              <w:t xml:space="preserve">reprezintă implementarea unui bun sau serviciu nou sau semnificativ </w:t>
            </w:r>
            <w:proofErr w:type="spellStart"/>
            <w:r w:rsidRPr="00147BA2">
              <w:rPr>
                <w:rFonts w:ascii="Trebuchet MS" w:hAnsi="Trebuchet MS"/>
                <w:color w:val="0070C0"/>
                <w:sz w:val="24"/>
                <w:szCs w:val="24"/>
              </w:rPr>
              <w:t>îmbunătăţit</w:t>
            </w:r>
            <w:proofErr w:type="spellEnd"/>
            <w:r w:rsidRPr="00147BA2">
              <w:rPr>
                <w:rFonts w:ascii="Trebuchet MS" w:hAnsi="Trebuchet MS"/>
                <w:color w:val="0070C0"/>
                <w:sz w:val="24"/>
                <w:szCs w:val="24"/>
              </w:rPr>
              <w:t xml:space="preserve">. Inovările de produs includ atât realizarea unor bunuri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servicii noi, cât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îmbunătăţirea</w:t>
            </w:r>
            <w:proofErr w:type="spellEnd"/>
            <w:r w:rsidRPr="00147BA2">
              <w:rPr>
                <w:rFonts w:ascii="Trebuchet MS" w:hAnsi="Trebuchet MS"/>
                <w:color w:val="0070C0"/>
                <w:sz w:val="24"/>
                <w:szCs w:val="24"/>
              </w:rPr>
              <w:t xml:space="preserve"> semnificativă a </w:t>
            </w:r>
            <w:r w:rsidRPr="00147BA2">
              <w:rPr>
                <w:rFonts w:ascii="Trebuchet MS" w:hAnsi="Trebuchet MS"/>
                <w:i/>
                <w:color w:val="0070C0"/>
                <w:sz w:val="24"/>
                <w:szCs w:val="24"/>
              </w:rPr>
              <w:t xml:space="preserve">caracteristicilor </w:t>
            </w:r>
            <w:proofErr w:type="spellStart"/>
            <w:r w:rsidRPr="00147BA2">
              <w:rPr>
                <w:rFonts w:ascii="Trebuchet MS" w:hAnsi="Trebuchet MS"/>
                <w:i/>
                <w:color w:val="0070C0"/>
                <w:sz w:val="24"/>
                <w:szCs w:val="24"/>
              </w:rPr>
              <w:t>funcţionale</w:t>
            </w:r>
            <w:proofErr w:type="spellEnd"/>
            <w:r w:rsidRPr="00147BA2">
              <w:rPr>
                <w:rFonts w:ascii="Trebuchet MS" w:hAnsi="Trebuchet MS"/>
                <w:i/>
                <w:color w:val="0070C0"/>
                <w:sz w:val="24"/>
                <w:szCs w:val="24"/>
              </w:rPr>
              <w:t xml:space="preserve"> sau de folosire a bunurilor </w:t>
            </w:r>
            <w:proofErr w:type="spellStart"/>
            <w:r w:rsidRPr="00147BA2">
              <w:rPr>
                <w:rFonts w:ascii="Trebuchet MS" w:hAnsi="Trebuchet MS"/>
                <w:i/>
                <w:color w:val="0070C0"/>
                <w:sz w:val="24"/>
                <w:szCs w:val="24"/>
              </w:rPr>
              <w:t>şi</w:t>
            </w:r>
            <w:proofErr w:type="spellEnd"/>
            <w:r w:rsidRPr="00147BA2">
              <w:rPr>
                <w:rFonts w:ascii="Trebuchet MS" w:hAnsi="Trebuchet MS"/>
                <w:i/>
                <w:color w:val="0070C0"/>
                <w:sz w:val="24"/>
                <w:szCs w:val="24"/>
              </w:rPr>
              <w:t xml:space="preserve"> serviciilor</w:t>
            </w:r>
            <w:r w:rsidRPr="00147BA2">
              <w:rPr>
                <w:rFonts w:ascii="Trebuchet MS" w:hAnsi="Trebuchet MS"/>
                <w:color w:val="0070C0"/>
                <w:sz w:val="24"/>
                <w:szCs w:val="24"/>
              </w:rPr>
              <w:t xml:space="preserve"> existente. Acestea includ schimbări semnificative ale </w:t>
            </w:r>
            <w:proofErr w:type="spellStart"/>
            <w:r w:rsidRPr="00147BA2">
              <w:rPr>
                <w:rFonts w:ascii="Trebuchet MS" w:hAnsi="Trebuchet MS"/>
                <w:color w:val="0070C0"/>
                <w:sz w:val="24"/>
                <w:szCs w:val="24"/>
              </w:rPr>
              <w:t>specificaţiilor</w:t>
            </w:r>
            <w:proofErr w:type="spellEnd"/>
            <w:r w:rsidRPr="00147BA2">
              <w:rPr>
                <w:rFonts w:ascii="Trebuchet MS" w:hAnsi="Trebuchet MS"/>
                <w:color w:val="0070C0"/>
                <w:sz w:val="24"/>
                <w:szCs w:val="24"/>
              </w:rPr>
              <w:t xml:space="preserve"> tehnice, ale componentelor sau materialelor, ale software-ului incorporat, utilizare accesibilă sau alte caracteristici </w:t>
            </w:r>
            <w:proofErr w:type="spellStart"/>
            <w:r w:rsidRPr="00147BA2">
              <w:rPr>
                <w:rFonts w:ascii="Trebuchet MS" w:hAnsi="Trebuchet MS"/>
                <w:color w:val="0070C0"/>
                <w:sz w:val="24"/>
                <w:szCs w:val="24"/>
              </w:rPr>
              <w:t>funcţionale</w:t>
            </w:r>
            <w:proofErr w:type="spellEnd"/>
            <w:r w:rsidRPr="00147BA2">
              <w:rPr>
                <w:rFonts w:ascii="Trebuchet MS" w:hAnsi="Trebuchet MS"/>
                <w:color w:val="0070C0"/>
                <w:sz w:val="24"/>
                <w:szCs w:val="24"/>
              </w:rPr>
              <w:t xml:space="preserve">. Se referă numai la schimbările aduse produsului în sine nu la schimbări care vor interveni eventual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în procesul de </w:t>
            </w:r>
            <w:proofErr w:type="spellStart"/>
            <w:r w:rsidRPr="00147BA2">
              <w:rPr>
                <w:rFonts w:ascii="Trebuchet MS" w:hAnsi="Trebuchet MS"/>
                <w:color w:val="0070C0"/>
                <w:sz w:val="24"/>
                <w:szCs w:val="24"/>
              </w:rPr>
              <w:t>fabricaţie</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care vor </w:t>
            </w:r>
            <w:proofErr w:type="spellStart"/>
            <w:r w:rsidRPr="00147BA2">
              <w:rPr>
                <w:rFonts w:ascii="Trebuchet MS" w:hAnsi="Trebuchet MS"/>
                <w:color w:val="0070C0"/>
                <w:sz w:val="24"/>
                <w:szCs w:val="24"/>
              </w:rPr>
              <w:t>ţine</w:t>
            </w:r>
            <w:proofErr w:type="spellEnd"/>
            <w:r w:rsidRPr="00147BA2">
              <w:rPr>
                <w:rFonts w:ascii="Trebuchet MS" w:hAnsi="Trebuchet MS"/>
                <w:color w:val="0070C0"/>
                <w:sz w:val="24"/>
                <w:szCs w:val="24"/>
              </w:rPr>
              <w:t xml:space="preserve"> de inovarea de proces.</w:t>
            </w:r>
          </w:p>
          <w:p w14:paraId="158660C3" w14:textId="77777777" w:rsidR="00FF6BAE" w:rsidRPr="00147BA2" w:rsidRDefault="00FF6BAE" w:rsidP="00F3713B">
            <w:pPr>
              <w:tabs>
                <w:tab w:val="left" w:pos="5082"/>
              </w:tabs>
              <w:autoSpaceDE w:val="0"/>
              <w:autoSpaceDN w:val="0"/>
              <w:adjustRightInd w:val="0"/>
              <w:spacing w:before="120"/>
              <w:jc w:val="both"/>
              <w:rPr>
                <w:rFonts w:ascii="Trebuchet MS" w:hAnsi="Trebuchet MS" w:cs="Times New Roman"/>
                <w:color w:val="0070C0"/>
                <w:sz w:val="24"/>
                <w:szCs w:val="24"/>
              </w:rPr>
            </w:pPr>
            <w:r w:rsidRPr="00147BA2">
              <w:rPr>
                <w:rFonts w:ascii="Trebuchet MS" w:hAnsi="Trebuchet MS" w:cs="Times New Roman"/>
                <w:b/>
                <w:bCs/>
                <w:color w:val="0070C0"/>
                <w:sz w:val="24"/>
                <w:szCs w:val="24"/>
              </w:rPr>
              <w:t>Inovarea de Proces</w:t>
            </w:r>
            <w:r w:rsidR="00B44D77" w:rsidRPr="00147BA2">
              <w:rPr>
                <w:rFonts w:ascii="Trebuchet MS" w:hAnsi="Trebuchet MS" w:cs="Times New Roman"/>
                <w:b/>
                <w:bCs/>
                <w:color w:val="0070C0"/>
                <w:sz w:val="24"/>
                <w:szCs w:val="24"/>
              </w:rPr>
              <w:t xml:space="preserve"> </w:t>
            </w:r>
            <w:r w:rsidR="00BB1C76" w:rsidRPr="00147BA2">
              <w:rPr>
                <w:rFonts w:ascii="Trebuchet MS" w:hAnsi="Trebuchet MS" w:cs="Times New Roman"/>
                <w:color w:val="0070C0"/>
                <w:sz w:val="24"/>
                <w:szCs w:val="24"/>
              </w:rPr>
              <w:t xml:space="preserve">înseamnă 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w:t>
            </w:r>
            <w:r w:rsidR="00BB1C76" w:rsidRPr="00147BA2">
              <w:rPr>
                <w:rFonts w:ascii="Trebuchet MS" w:hAnsi="Trebuchet MS" w:cs="Times New Roman"/>
                <w:color w:val="0070C0"/>
                <w:sz w:val="24"/>
                <w:szCs w:val="24"/>
              </w:rPr>
              <w:lastRenderedPageBreak/>
              <w:t>sezoniere și alte schimbări ciclice și comercializarea de produse noi sau îmbunătățite semnificativ</w:t>
            </w:r>
            <w:r w:rsidRPr="00147BA2">
              <w:rPr>
                <w:rFonts w:ascii="Trebuchet MS" w:hAnsi="Trebuchet MS" w:cs="Times New Roman"/>
                <w:color w:val="0070C0"/>
                <w:sz w:val="24"/>
                <w:szCs w:val="24"/>
              </w:rPr>
              <w:t>.</w:t>
            </w:r>
          </w:p>
          <w:p w14:paraId="5F3AC93E" w14:textId="77777777" w:rsidR="00FF6BAE" w:rsidRPr="00147BA2" w:rsidRDefault="00FF6BAE" w:rsidP="00B44D77">
            <w:pPr>
              <w:autoSpaceDE w:val="0"/>
              <w:autoSpaceDN w:val="0"/>
              <w:adjustRightInd w:val="0"/>
              <w:spacing w:before="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Inovarea organizațională</w:t>
            </w:r>
            <w:r w:rsidR="00B44D77" w:rsidRPr="00147BA2">
              <w:rPr>
                <w:rFonts w:ascii="Trebuchet MS" w:hAnsi="Trebuchet MS" w:cs="Times New Roman"/>
                <w:b/>
                <w:color w:val="0070C0"/>
                <w:sz w:val="24"/>
                <w:szCs w:val="24"/>
              </w:rPr>
              <w:t xml:space="preserve"> </w:t>
            </w:r>
            <w:r w:rsidR="00836080" w:rsidRPr="00147BA2">
              <w:rPr>
                <w:rFonts w:ascii="Trebuchet MS" w:hAnsi="Trebuchet MS" w:cs="Times New Roman"/>
                <w:color w:val="0070C0"/>
                <w:sz w:val="24"/>
                <w:szCs w:val="24"/>
                <w:lang w:bidi="ro-RO"/>
              </w:rPr>
              <w:t>înseamnă punerea în aplicare a unei noi metode organizaționale la nivelul întreprinderii (la nivel de grup în sectorul industrial vizat din SEE), organizarea locului de muncă sau relațiile externe, inclusiv, de exemplu, prin utilizarea unor tehnologii digitale noi sau inovatoare. Sunt excluse din această definiție modificările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 altor schimbări ciclice și a comercializării de produse noi sau îmbunătățite semnificativ</w:t>
            </w:r>
            <w:r w:rsidRPr="00147BA2">
              <w:rPr>
                <w:rFonts w:ascii="Trebuchet MS" w:hAnsi="Trebuchet MS" w:cs="Times New Roman"/>
                <w:color w:val="0070C0"/>
                <w:sz w:val="24"/>
                <w:szCs w:val="24"/>
              </w:rPr>
              <w:t>.</w:t>
            </w:r>
          </w:p>
          <w:p w14:paraId="6D473666" w14:textId="77777777" w:rsidR="00FF6BAE" w:rsidRPr="00147BA2" w:rsidRDefault="00FF6BAE" w:rsidP="00F3713B">
            <w:pPr>
              <w:autoSpaceDE w:val="0"/>
              <w:autoSpaceDN w:val="0"/>
              <w:adjustRightInd w:val="0"/>
              <w:spacing w:before="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Servicii de consultanță în domeniul inovării</w:t>
            </w:r>
            <w:r w:rsidRPr="00147BA2">
              <w:rPr>
                <w:rFonts w:ascii="Trebuchet MS" w:hAnsi="Trebuchet MS" w:cs="Times New Roman"/>
                <w:color w:val="0070C0"/>
                <w:sz w:val="24"/>
                <w:szCs w:val="24"/>
              </w:rPr>
              <w:t xml:space="preserve"> </w:t>
            </w:r>
            <w:r w:rsidR="00836080" w:rsidRPr="00147BA2">
              <w:rPr>
                <w:rFonts w:ascii="Trebuchet MS" w:hAnsi="Trebuchet MS" w:cs="Times New Roman"/>
                <w:color w:val="0070C0"/>
                <w:sz w:val="24"/>
                <w:szCs w:val="24"/>
                <w:lang w:bidi="ro-RO"/>
              </w:rPr>
              <w:t>înseamnă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5FFECFF4" w14:textId="77777777" w:rsidR="00B44D77" w:rsidRPr="00147BA2" w:rsidRDefault="00FF6BAE" w:rsidP="00F3713B">
            <w:pPr>
              <w:autoSpaceDE w:val="0"/>
              <w:autoSpaceDN w:val="0"/>
              <w:adjustRightInd w:val="0"/>
              <w:spacing w:before="12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t>Servicii de sprijinire a inovării</w:t>
            </w:r>
            <w:r w:rsidRPr="00147BA2">
              <w:rPr>
                <w:rFonts w:ascii="Trebuchet MS" w:hAnsi="Trebuchet MS" w:cs="Times New Roman"/>
                <w:color w:val="0070C0"/>
                <w:sz w:val="24"/>
                <w:szCs w:val="24"/>
              </w:rPr>
              <w:t xml:space="preserve"> </w:t>
            </w:r>
            <w:r w:rsidR="00B44D77" w:rsidRPr="00147BA2">
              <w:rPr>
                <w:rFonts w:ascii="Trebuchet MS" w:hAnsi="Trebuchet MS" w:cs="Times New Roman"/>
                <w:color w:val="0070C0"/>
                <w:sz w:val="24"/>
                <w:szCs w:val="24"/>
                <w:lang w:bidi="ro-RO"/>
              </w:rPr>
              <w:t xml:space="preserve">înseamnă furnizarea de spații de lucru, bănci de date, servicii de </w:t>
            </w:r>
            <w:proofErr w:type="spellStart"/>
            <w:r w:rsidR="00B44D77" w:rsidRPr="00147BA2">
              <w:rPr>
                <w:rFonts w:ascii="Trebuchet MS" w:hAnsi="Trebuchet MS" w:cs="Times New Roman"/>
                <w:color w:val="0070C0"/>
                <w:sz w:val="24"/>
                <w:szCs w:val="24"/>
                <w:lang w:bidi="ro-RO"/>
              </w:rPr>
              <w:t>cloud</w:t>
            </w:r>
            <w:proofErr w:type="spellEnd"/>
            <w:r w:rsidR="00B44D77" w:rsidRPr="00147BA2">
              <w:rPr>
                <w:rFonts w:ascii="Trebuchet MS" w:hAnsi="Trebuchet MS" w:cs="Times New Roman"/>
                <w:color w:val="0070C0"/>
                <w:sz w:val="24"/>
                <w:szCs w:val="24"/>
                <w:lang w:bidi="ro-RO"/>
              </w:rPr>
              <w:t xml:space="preserve"> și de stocare a datelor, biblioteci, studii de piață, laboratoare, etichetare a calității, testare, experimentare și certificare sau alte servicii conexe, inclusiv serviciile furnizate de organizații de cercetare și de diseminare a cunoștințelor, infrastructuri de cercetare, în scopul dezvoltării de produse, procese sau servicii mai eficace sau mai avansate din punct de vedere tehnologic, inclusiv punerea în aplicare a unor tehnologii și soluții inovatoare (inclusiv tehnologii și soluții digitale). </w:t>
            </w:r>
          </w:p>
          <w:p w14:paraId="4D7CA8DE" w14:textId="77777777" w:rsidR="00B44D77" w:rsidRPr="00147BA2" w:rsidRDefault="00FF6BAE" w:rsidP="00F3713B">
            <w:pPr>
              <w:autoSpaceDE w:val="0"/>
              <w:autoSpaceDN w:val="0"/>
              <w:adjustRightInd w:val="0"/>
              <w:spacing w:before="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 xml:space="preserve">Investiție inițială, </w:t>
            </w:r>
            <w:r w:rsidR="00B44D77" w:rsidRPr="00147BA2">
              <w:rPr>
                <w:rFonts w:ascii="Trebuchet MS" w:hAnsi="Trebuchet MS" w:cs="Times New Roman"/>
                <w:color w:val="0070C0"/>
                <w:sz w:val="24"/>
                <w:szCs w:val="24"/>
              </w:rPr>
              <w:t xml:space="preserve">înseamnă: </w:t>
            </w:r>
          </w:p>
          <w:p w14:paraId="426735B3" w14:textId="77777777" w:rsidR="00953907" w:rsidRPr="00147BA2" w:rsidRDefault="00953907" w:rsidP="007D2F29">
            <w:pPr>
              <w:pStyle w:val="ListParagraph"/>
              <w:numPr>
                <w:ilvl w:val="0"/>
                <w:numId w:val="35"/>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o investiție în active corporale și necorporale legată de una sau mai multe dintre următoarele activități:</w:t>
            </w:r>
          </w:p>
          <w:p w14:paraId="0C83E0D5" w14:textId="77777777" w:rsidR="00953907" w:rsidRPr="00953907" w:rsidRDefault="00953907" w:rsidP="007D2F29">
            <w:pPr>
              <w:numPr>
                <w:ilvl w:val="2"/>
                <w:numId w:val="35"/>
              </w:numPr>
              <w:autoSpaceDE w:val="0"/>
              <w:autoSpaceDN w:val="0"/>
              <w:adjustRightInd w:val="0"/>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t>înființarea unei noi unități;</w:t>
            </w:r>
          </w:p>
          <w:p w14:paraId="3A5505D3" w14:textId="77777777" w:rsidR="00953907" w:rsidRPr="00953907" w:rsidRDefault="00953907" w:rsidP="007D2F29">
            <w:pPr>
              <w:numPr>
                <w:ilvl w:val="2"/>
                <w:numId w:val="35"/>
              </w:numPr>
              <w:autoSpaceDE w:val="0"/>
              <w:autoSpaceDN w:val="0"/>
              <w:adjustRightInd w:val="0"/>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t>extinderea capacității unei unități existente;</w:t>
            </w:r>
          </w:p>
          <w:p w14:paraId="6ACD3D33" w14:textId="77777777" w:rsidR="00953907" w:rsidRPr="00953907" w:rsidRDefault="00953907" w:rsidP="007D2F29">
            <w:pPr>
              <w:numPr>
                <w:ilvl w:val="2"/>
                <w:numId w:val="35"/>
              </w:numPr>
              <w:autoSpaceDE w:val="0"/>
              <w:autoSpaceDN w:val="0"/>
              <w:adjustRightInd w:val="0"/>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t>diversificarea producției unei unități prin produse sau servicii care nu au fost fabricate anterior în unitate sau</w:t>
            </w:r>
          </w:p>
          <w:p w14:paraId="5EB1CDA7" w14:textId="77777777" w:rsidR="00953907" w:rsidRPr="00953907" w:rsidRDefault="00953907" w:rsidP="007D2F29">
            <w:pPr>
              <w:numPr>
                <w:ilvl w:val="2"/>
                <w:numId w:val="35"/>
              </w:numPr>
              <w:autoSpaceDE w:val="0"/>
              <w:autoSpaceDN w:val="0"/>
              <w:adjustRightInd w:val="0"/>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t>o schimbare fundamentală a procesului general de producție a produsului (produselor) sau a prestării generale a serviciului (serviciilor) vizat(e) de investiția în unitate</w:t>
            </w:r>
          </w:p>
          <w:p w14:paraId="662B70E2" w14:textId="77777777" w:rsidR="00953907" w:rsidRPr="00147BA2" w:rsidRDefault="00953907" w:rsidP="007D2F29">
            <w:pPr>
              <w:pStyle w:val="ListParagraph"/>
              <w:numPr>
                <w:ilvl w:val="0"/>
                <w:numId w:val="35"/>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o achiziționare de active aparținând unei unități care a fost închisă sau care ar fi fost închisă dacă nu ar fi fost cumpărată. Simpla achiziționare a acțiunilor unei întreprinderi nu reprezintă o investiție inițială.</w:t>
            </w:r>
          </w:p>
          <w:p w14:paraId="2B96798D" w14:textId="77777777" w:rsidR="00953907" w:rsidRPr="00953907" w:rsidRDefault="00953907" w:rsidP="00953907">
            <w:pPr>
              <w:autoSpaceDE w:val="0"/>
              <w:autoSpaceDN w:val="0"/>
              <w:adjustRightInd w:val="0"/>
              <w:ind w:left="452"/>
              <w:jc w:val="both"/>
              <w:rPr>
                <w:rFonts w:ascii="Trebuchet MS" w:hAnsi="Trebuchet MS" w:cs="Times New Roman"/>
                <w:color w:val="0070C0"/>
                <w:sz w:val="24"/>
                <w:szCs w:val="24"/>
                <w:lang w:bidi="ro-RO"/>
              </w:rPr>
            </w:pPr>
            <w:r w:rsidRPr="00953907">
              <w:rPr>
                <w:rFonts w:ascii="Trebuchet MS" w:hAnsi="Trebuchet MS" w:cs="Times New Roman"/>
                <w:color w:val="0070C0"/>
                <w:sz w:val="24"/>
                <w:szCs w:val="24"/>
                <w:lang w:bidi="ro-RO"/>
              </w:rPr>
              <w:t>Prin urmare, o investiție de înlocuire nu constituie o investiție inițială.</w:t>
            </w:r>
          </w:p>
          <w:p w14:paraId="46C1DBD5" w14:textId="77777777" w:rsidR="00533812" w:rsidRPr="00147BA2" w:rsidRDefault="00FF6BAE" w:rsidP="00F3713B">
            <w:pPr>
              <w:autoSpaceDE w:val="0"/>
              <w:autoSpaceDN w:val="0"/>
              <w:adjustRightInd w:val="0"/>
              <w:spacing w:before="12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t>Investiție inițială pentru o nouă activitate economică</w:t>
            </w:r>
            <w:r w:rsidRPr="00147BA2">
              <w:rPr>
                <w:rFonts w:ascii="Trebuchet MS" w:hAnsi="Trebuchet MS" w:cs="Times New Roman"/>
                <w:color w:val="0070C0"/>
                <w:sz w:val="24"/>
                <w:szCs w:val="24"/>
              </w:rPr>
              <w:t xml:space="preserve"> </w:t>
            </w:r>
            <w:r w:rsidR="00533812" w:rsidRPr="00147BA2">
              <w:rPr>
                <w:rFonts w:ascii="Trebuchet MS" w:hAnsi="Trebuchet MS" w:cs="Times New Roman"/>
                <w:color w:val="0070C0"/>
                <w:sz w:val="24"/>
                <w:szCs w:val="24"/>
              </w:rPr>
              <w:t>înseamnă</w:t>
            </w:r>
          </w:p>
          <w:p w14:paraId="161B4A68" w14:textId="77777777" w:rsidR="00533812" w:rsidRPr="00147BA2" w:rsidRDefault="00533812" w:rsidP="004666C9">
            <w:pPr>
              <w:numPr>
                <w:ilvl w:val="0"/>
                <w:numId w:val="5"/>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o investiție în active corporale și necorporale legată de una dintre următoarele activități sau de ambele:</w:t>
            </w:r>
          </w:p>
          <w:p w14:paraId="30022AF5" w14:textId="77777777" w:rsidR="00533812" w:rsidRPr="00147BA2" w:rsidRDefault="00533812" w:rsidP="004666C9">
            <w:pPr>
              <w:pStyle w:val="ListParagraph"/>
              <w:numPr>
                <w:ilvl w:val="0"/>
                <w:numId w:val="6"/>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înființarea unei noi unități;</w:t>
            </w:r>
          </w:p>
          <w:p w14:paraId="5E36D52A" w14:textId="77777777" w:rsidR="00533812" w:rsidRPr="00147BA2" w:rsidRDefault="00533812" w:rsidP="004666C9">
            <w:pPr>
              <w:pStyle w:val="ListParagraph"/>
              <w:numPr>
                <w:ilvl w:val="0"/>
                <w:numId w:val="6"/>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lastRenderedPageBreak/>
              <w:t>diversificarea activității unei unități, cu condiția ca noua activitate să nu fie identică sau similară cu activitatea desfășurată anterior în unitatea respectivă; sau</w:t>
            </w:r>
          </w:p>
          <w:p w14:paraId="789C9621" w14:textId="77777777" w:rsidR="00533812" w:rsidRPr="00147BA2" w:rsidRDefault="00533812" w:rsidP="004666C9">
            <w:pPr>
              <w:numPr>
                <w:ilvl w:val="0"/>
                <w:numId w:val="5"/>
              </w:numPr>
              <w:autoSpaceDE w:val="0"/>
              <w:autoSpaceDN w:val="0"/>
              <w:adjustRightInd w:val="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achiziționarea de active aparținând unei unități care a fost închisă sau care ar fi fost închisă dacă nu ar fi fost cumpărată, cu condiția ca noua activitate ce urmează a fi desfășurată utilizând activele dobândite să nu fie identică sau similară cu activitatea desfășurată în unitatea respectivă înainte de achiziție.</w:t>
            </w:r>
          </w:p>
          <w:p w14:paraId="2A386314" w14:textId="77777777" w:rsidR="00533812" w:rsidRDefault="00533812" w:rsidP="00533812">
            <w:pPr>
              <w:autoSpaceDE w:val="0"/>
              <w:autoSpaceDN w:val="0"/>
              <w:adjustRightInd w:val="0"/>
              <w:ind w:left="360"/>
              <w:jc w:val="both"/>
              <w:rPr>
                <w:rFonts w:ascii="Trebuchet MS" w:hAnsi="Trebuchet MS" w:cs="Times New Roman"/>
                <w:color w:val="0070C0"/>
                <w:sz w:val="24"/>
                <w:szCs w:val="24"/>
                <w:lang w:bidi="ro-RO"/>
              </w:rPr>
            </w:pPr>
            <w:r w:rsidRPr="00147BA2">
              <w:rPr>
                <w:rFonts w:ascii="Trebuchet MS" w:hAnsi="Trebuchet MS" w:cs="Times New Roman"/>
                <w:color w:val="0070C0"/>
                <w:sz w:val="24"/>
                <w:szCs w:val="24"/>
                <w:lang w:bidi="ro-RO"/>
              </w:rPr>
              <w:t>Simpla achiziționare a acțiunilor unei întreprinderi nu reprezintă o investiție inițială care  creează o nouă activitate economică</w:t>
            </w:r>
          </w:p>
          <w:p w14:paraId="503DD01B" w14:textId="77777777" w:rsidR="00444112" w:rsidRPr="00147BA2" w:rsidRDefault="00444112" w:rsidP="00533812">
            <w:pPr>
              <w:autoSpaceDE w:val="0"/>
              <w:autoSpaceDN w:val="0"/>
              <w:adjustRightInd w:val="0"/>
              <w:ind w:left="360"/>
              <w:jc w:val="both"/>
              <w:rPr>
                <w:rFonts w:ascii="Trebuchet MS" w:hAnsi="Trebuchet MS" w:cs="Times New Roman"/>
                <w:color w:val="0070C0"/>
                <w:sz w:val="24"/>
                <w:szCs w:val="24"/>
                <w:lang w:bidi="ro-RO"/>
              </w:rPr>
            </w:pPr>
          </w:p>
          <w:p w14:paraId="34CAF2E8" w14:textId="77777777" w:rsidR="009F05D1" w:rsidRDefault="00444112" w:rsidP="00533812">
            <w:pPr>
              <w:autoSpaceDE w:val="0"/>
              <w:autoSpaceDN w:val="0"/>
              <w:adjustRightInd w:val="0"/>
              <w:jc w:val="both"/>
              <w:rPr>
                <w:rFonts w:ascii="Trebuchet MS" w:hAnsi="Trebuchet MS" w:cs="Times New Roman"/>
                <w:color w:val="0070C0"/>
                <w:sz w:val="24"/>
                <w:szCs w:val="24"/>
                <w:lang w:bidi="ro-RO"/>
              </w:rPr>
            </w:pPr>
            <w:r w:rsidRPr="00444112">
              <w:rPr>
                <w:rFonts w:ascii="Trebuchet MS" w:hAnsi="Trebuchet MS" w:cs="Times New Roman"/>
                <w:b/>
                <w:color w:val="0070C0"/>
                <w:sz w:val="24"/>
                <w:szCs w:val="24"/>
                <w:lang w:bidi="ro-RO"/>
              </w:rPr>
              <w:t>Specializarea inteligentă</w:t>
            </w:r>
            <w:r w:rsidRPr="00444112">
              <w:rPr>
                <w:rFonts w:ascii="Trebuchet MS" w:hAnsi="Trebuchet MS" w:cs="Times New Roman"/>
                <w:color w:val="0070C0"/>
                <w:sz w:val="24"/>
                <w:szCs w:val="24"/>
                <w:lang w:bidi="ro-RO"/>
              </w:rPr>
              <w:t xml:space="preserve"> </w:t>
            </w:r>
            <w:r>
              <w:rPr>
                <w:rFonts w:ascii="Trebuchet MS" w:hAnsi="Trebuchet MS" w:cs="Times New Roman"/>
                <w:color w:val="0070C0"/>
                <w:sz w:val="24"/>
                <w:szCs w:val="24"/>
                <w:lang w:bidi="ro-RO"/>
              </w:rPr>
              <w:t xml:space="preserve">- </w:t>
            </w:r>
            <w:r w:rsidRPr="00444112">
              <w:rPr>
                <w:rFonts w:ascii="Trebuchet MS" w:hAnsi="Trebuchet MS" w:cs="Times New Roman"/>
                <w:color w:val="0070C0"/>
                <w:sz w:val="24"/>
                <w:szCs w:val="24"/>
                <w:lang w:bidi="ro-RO"/>
              </w:rPr>
              <w:t xml:space="preserve">o abordare bazată pe loc, caracterizată prin identificarea zonelor strategice de intervenție bazate atât pe analiza punctelor forte și a potențialului economiei, cât și pe un Proces de descoperire antreprenorială (EDP) cu o largă implicare a părților interesate. Este orientat spre exterior și îmbrățișează o viziune largă asupra inovației, inclusiv, dar cu siguranță nu se limitează la abordări bazate pe tehnologie, susținute de mecanisme eficiente de monitorizare. Domeniile de specializare inteligentă, selectate la nivel național, sunt cele definite prin Strategia Națională de </w:t>
            </w:r>
            <w:proofErr w:type="spellStart"/>
            <w:r w:rsidRPr="00444112">
              <w:rPr>
                <w:rFonts w:ascii="Trebuchet MS" w:hAnsi="Trebuchet MS" w:cs="Times New Roman"/>
                <w:color w:val="0070C0"/>
                <w:sz w:val="24"/>
                <w:szCs w:val="24"/>
                <w:lang w:bidi="ro-RO"/>
              </w:rPr>
              <w:t>Cercetarte</w:t>
            </w:r>
            <w:proofErr w:type="spellEnd"/>
            <w:r w:rsidRPr="00444112">
              <w:rPr>
                <w:rFonts w:ascii="Trebuchet MS" w:hAnsi="Trebuchet MS" w:cs="Times New Roman"/>
                <w:color w:val="0070C0"/>
                <w:sz w:val="24"/>
                <w:szCs w:val="24"/>
                <w:lang w:bidi="ro-RO"/>
              </w:rPr>
              <w:t xml:space="preserve">, Inovare și Specializare Inteligentă 2022-2027, care urmărește concentrarea resurselor în domeniile competitive și cu potențial de excelență (cercetare-dezvoltare) la nivel regional, în vederea transformării structurale a economiei și a creșterii competitivității, se care poate fi accesată la următoarea adresa: </w:t>
            </w:r>
          </w:p>
          <w:p w14:paraId="6E656D7A" w14:textId="7C21B934" w:rsidR="00533812" w:rsidRPr="00147BA2" w:rsidRDefault="00444112" w:rsidP="00533812">
            <w:pPr>
              <w:autoSpaceDE w:val="0"/>
              <w:autoSpaceDN w:val="0"/>
              <w:adjustRightInd w:val="0"/>
              <w:jc w:val="both"/>
              <w:rPr>
                <w:rFonts w:ascii="Trebuchet MS" w:hAnsi="Trebuchet MS" w:cs="Times New Roman"/>
                <w:color w:val="0070C0"/>
                <w:sz w:val="24"/>
                <w:szCs w:val="24"/>
                <w:lang w:bidi="ro-RO"/>
              </w:rPr>
            </w:pPr>
            <w:r w:rsidRPr="00444112">
              <w:rPr>
                <w:rFonts w:ascii="Trebuchet MS" w:hAnsi="Trebuchet MS" w:cs="Times New Roman"/>
                <w:color w:val="0070C0"/>
                <w:sz w:val="24"/>
                <w:szCs w:val="24"/>
                <w:lang w:bidi="ro-RO"/>
              </w:rPr>
              <w:t>https://www.poc.research.gov.ro/uploads/2021-2027/conditie-favorizanta/sncisi_19-iulie.pdf</w:t>
            </w:r>
          </w:p>
          <w:p w14:paraId="4425E113"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Î</w:t>
            </w:r>
            <w:r w:rsidR="00704B5A" w:rsidRPr="00147BA2">
              <w:rPr>
                <w:rFonts w:ascii="Trebuchet MS" w:hAnsi="Trebuchet MS" w:cs="Times New Roman"/>
                <w:b/>
                <w:color w:val="0070C0"/>
                <w:sz w:val="24"/>
                <w:szCs w:val="24"/>
              </w:rPr>
              <w:t>ntreprindere</w:t>
            </w:r>
            <w:r w:rsidRPr="00147BA2">
              <w:rPr>
                <w:rFonts w:ascii="Trebuchet MS" w:hAnsi="Trebuchet MS" w:cs="Times New Roman"/>
                <w:color w:val="0070C0"/>
                <w:sz w:val="24"/>
                <w:szCs w:val="24"/>
              </w:rPr>
              <w:t>, în sensul aplicării prevederilor legale în materie de ajutor de stat/</w:t>
            </w:r>
            <w:proofErr w:type="spellStart"/>
            <w:r w:rsidRPr="00147BA2">
              <w:rPr>
                <w:rFonts w:ascii="Trebuchet MS" w:hAnsi="Trebuchet MS" w:cs="Times New Roman"/>
                <w:color w:val="0070C0"/>
                <w:sz w:val="24"/>
                <w:szCs w:val="24"/>
              </w:rPr>
              <w:t>minimis</w:t>
            </w:r>
            <w:proofErr w:type="spellEnd"/>
            <w:r w:rsidRPr="00147BA2">
              <w:rPr>
                <w:rFonts w:ascii="Trebuchet MS" w:hAnsi="Trebuchet MS" w:cs="Times New Roman"/>
                <w:color w:val="0070C0"/>
                <w:sz w:val="24"/>
                <w:szCs w:val="24"/>
              </w:rPr>
              <w:t>, este considerată a fi orice entitate care desfășoară o activitate economică, indiferent de forma sa juridică, de modul de finanțare sau de existența unui scop lucrativ, în conformitate cu Comunicarea Comisiei nr. C262/01/2016 privind noțiunea de ajutor de stat astfel cum este menționată la articolul 107 alineatul (1) din Tratatul privind funcționarea Uniunii Europene.</w:t>
            </w:r>
          </w:p>
          <w:p w14:paraId="7C386433" w14:textId="77777777" w:rsidR="00A01104" w:rsidRPr="00147BA2"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Microîntreprindere</w:t>
            </w:r>
            <w:r w:rsidRPr="00147BA2">
              <w:rPr>
                <w:rFonts w:ascii="Trebuchet MS" w:hAnsi="Trebuchet MS" w:cs="Times New Roman"/>
                <w:color w:val="0070C0"/>
                <w:sz w:val="24"/>
                <w:szCs w:val="24"/>
              </w:rPr>
              <w:t xml:space="preserve"> - este definită ca fiind o întreprindere care are mai </w:t>
            </w:r>
            <w:proofErr w:type="spellStart"/>
            <w:r w:rsidRPr="00147BA2">
              <w:rPr>
                <w:rFonts w:ascii="Trebuchet MS" w:hAnsi="Trebuchet MS" w:cs="Times New Roman"/>
                <w:color w:val="0070C0"/>
                <w:sz w:val="24"/>
                <w:szCs w:val="24"/>
              </w:rPr>
              <w:t>puţin</w:t>
            </w:r>
            <w:proofErr w:type="spellEnd"/>
            <w:r w:rsidRPr="00147BA2">
              <w:rPr>
                <w:rFonts w:ascii="Trebuchet MS" w:hAnsi="Trebuchet MS" w:cs="Times New Roman"/>
                <w:color w:val="0070C0"/>
                <w:sz w:val="24"/>
                <w:szCs w:val="24"/>
              </w:rPr>
              <w:t xml:space="preserve"> de 10 </w:t>
            </w:r>
            <w:proofErr w:type="spellStart"/>
            <w:r w:rsidRPr="00147BA2">
              <w:rPr>
                <w:rFonts w:ascii="Trebuchet MS" w:hAnsi="Trebuchet MS" w:cs="Times New Roman"/>
                <w:color w:val="0070C0"/>
                <w:sz w:val="24"/>
                <w:szCs w:val="24"/>
              </w:rPr>
              <w:t>angajaţi</w:t>
            </w:r>
            <w:proofErr w:type="spellEnd"/>
            <w:r w:rsidRPr="00147BA2">
              <w:rPr>
                <w:rFonts w:ascii="Trebuchet MS" w:hAnsi="Trebuchet MS" w:cs="Times New Roman"/>
                <w:color w:val="0070C0"/>
                <w:sz w:val="24"/>
                <w:szCs w:val="24"/>
              </w:rPr>
              <w:t xml:space="preserve"> și a cărei cifră de afaceri anuală și/sau al cărei </w:t>
            </w:r>
            <w:proofErr w:type="spellStart"/>
            <w:r w:rsidRPr="00147BA2">
              <w:rPr>
                <w:rFonts w:ascii="Trebuchet MS" w:hAnsi="Trebuchet MS" w:cs="Times New Roman"/>
                <w:color w:val="0070C0"/>
                <w:sz w:val="24"/>
                <w:szCs w:val="24"/>
              </w:rPr>
              <w:t>bilanţ</w:t>
            </w:r>
            <w:proofErr w:type="spellEnd"/>
            <w:r w:rsidRPr="00147BA2">
              <w:rPr>
                <w:rFonts w:ascii="Trebuchet MS" w:hAnsi="Trebuchet MS" w:cs="Times New Roman"/>
                <w:color w:val="0070C0"/>
                <w:sz w:val="24"/>
                <w:szCs w:val="24"/>
              </w:rPr>
              <w:t xml:space="preserve"> anual total nu depășește 2 milioane EUR.</w:t>
            </w:r>
          </w:p>
          <w:p w14:paraId="1A68F19D" w14:textId="77777777" w:rsidR="00A01104" w:rsidRPr="00147BA2"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Întreprindere mică</w:t>
            </w:r>
            <w:r w:rsidRPr="00147BA2">
              <w:rPr>
                <w:rFonts w:ascii="Trebuchet MS" w:hAnsi="Trebuchet MS" w:cs="Times New Roman"/>
                <w:color w:val="0070C0"/>
                <w:sz w:val="24"/>
                <w:szCs w:val="24"/>
              </w:rPr>
              <w:t xml:space="preserve"> - este definită ca fiind o întreprindere care are mai </w:t>
            </w:r>
            <w:proofErr w:type="spellStart"/>
            <w:r w:rsidRPr="00147BA2">
              <w:rPr>
                <w:rFonts w:ascii="Trebuchet MS" w:hAnsi="Trebuchet MS" w:cs="Times New Roman"/>
                <w:color w:val="0070C0"/>
                <w:sz w:val="24"/>
                <w:szCs w:val="24"/>
              </w:rPr>
              <w:t>puţin</w:t>
            </w:r>
            <w:proofErr w:type="spellEnd"/>
            <w:r w:rsidRPr="00147BA2">
              <w:rPr>
                <w:rFonts w:ascii="Trebuchet MS" w:hAnsi="Trebuchet MS" w:cs="Times New Roman"/>
                <w:color w:val="0070C0"/>
                <w:sz w:val="24"/>
                <w:szCs w:val="24"/>
              </w:rPr>
              <w:t xml:space="preserve"> de 50 de </w:t>
            </w:r>
            <w:proofErr w:type="spellStart"/>
            <w:r w:rsidRPr="00147BA2">
              <w:rPr>
                <w:rFonts w:ascii="Trebuchet MS" w:hAnsi="Trebuchet MS" w:cs="Times New Roman"/>
                <w:color w:val="0070C0"/>
                <w:sz w:val="24"/>
                <w:szCs w:val="24"/>
              </w:rPr>
              <w:t>angajaţi</w:t>
            </w:r>
            <w:proofErr w:type="spellEnd"/>
            <w:r w:rsidRPr="00147BA2">
              <w:rPr>
                <w:rFonts w:ascii="Trebuchet MS" w:hAnsi="Trebuchet MS" w:cs="Times New Roman"/>
                <w:color w:val="0070C0"/>
                <w:sz w:val="24"/>
                <w:szCs w:val="24"/>
              </w:rPr>
              <w:t xml:space="preserve"> și a cărei cifră de afaceri anuală și/sau al cărei </w:t>
            </w:r>
            <w:proofErr w:type="spellStart"/>
            <w:r w:rsidRPr="00147BA2">
              <w:rPr>
                <w:rFonts w:ascii="Trebuchet MS" w:hAnsi="Trebuchet MS" w:cs="Times New Roman"/>
                <w:color w:val="0070C0"/>
                <w:sz w:val="24"/>
                <w:szCs w:val="24"/>
              </w:rPr>
              <w:t>bilanţ</w:t>
            </w:r>
            <w:proofErr w:type="spellEnd"/>
            <w:r w:rsidRPr="00147BA2">
              <w:rPr>
                <w:rFonts w:ascii="Trebuchet MS" w:hAnsi="Trebuchet MS" w:cs="Times New Roman"/>
                <w:color w:val="0070C0"/>
                <w:sz w:val="24"/>
                <w:szCs w:val="24"/>
              </w:rPr>
              <w:t xml:space="preserve"> anual total nu depășește 10 milioane EUR.</w:t>
            </w:r>
          </w:p>
          <w:p w14:paraId="4709DBE4" w14:textId="77777777" w:rsidR="00A01104" w:rsidRPr="00147BA2"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 xml:space="preserve">Întreprindere mijlocie -  </w:t>
            </w:r>
            <w:r w:rsidRPr="00147BA2">
              <w:rPr>
                <w:rFonts w:ascii="Trebuchet MS" w:hAnsi="Trebuchet MS" w:cs="Times New Roman"/>
                <w:color w:val="0070C0"/>
                <w:sz w:val="24"/>
                <w:szCs w:val="24"/>
              </w:rPr>
              <w:t>este definită ca fiind o întreprindere  care a</w:t>
            </w:r>
            <w:r w:rsidR="00CD2BD2" w:rsidRPr="00147BA2">
              <w:rPr>
                <w:rFonts w:ascii="Trebuchet MS" w:hAnsi="Trebuchet MS" w:cs="Times New Roman"/>
                <w:color w:val="0070C0"/>
                <w:sz w:val="24"/>
                <w:szCs w:val="24"/>
              </w:rPr>
              <w:t>re</w:t>
            </w:r>
            <w:r w:rsidRPr="00147BA2">
              <w:rPr>
                <w:rFonts w:ascii="Trebuchet MS" w:hAnsi="Trebuchet MS" w:cs="Times New Roman"/>
                <w:color w:val="0070C0"/>
                <w:sz w:val="24"/>
                <w:szCs w:val="24"/>
              </w:rPr>
              <w:t xml:space="preserve"> mai </w:t>
            </w:r>
            <w:proofErr w:type="spellStart"/>
            <w:r w:rsidRPr="00147BA2">
              <w:rPr>
                <w:rFonts w:ascii="Trebuchet MS" w:hAnsi="Trebuchet MS" w:cs="Times New Roman"/>
                <w:color w:val="0070C0"/>
                <w:sz w:val="24"/>
                <w:szCs w:val="24"/>
              </w:rPr>
              <w:t>puţin</w:t>
            </w:r>
            <w:proofErr w:type="spellEnd"/>
            <w:r w:rsidRPr="00147BA2">
              <w:rPr>
                <w:rFonts w:ascii="Trebuchet MS" w:hAnsi="Trebuchet MS" w:cs="Times New Roman"/>
                <w:color w:val="0070C0"/>
                <w:sz w:val="24"/>
                <w:szCs w:val="24"/>
              </w:rPr>
              <w:t xml:space="preserve"> de 250 de </w:t>
            </w:r>
            <w:proofErr w:type="spellStart"/>
            <w:r w:rsidRPr="00147BA2">
              <w:rPr>
                <w:rFonts w:ascii="Trebuchet MS" w:hAnsi="Trebuchet MS" w:cs="Times New Roman"/>
                <w:color w:val="0070C0"/>
                <w:sz w:val="24"/>
                <w:szCs w:val="24"/>
              </w:rPr>
              <w:t>angajaţi</w:t>
            </w:r>
            <w:proofErr w:type="spellEnd"/>
            <w:r w:rsidRPr="00147BA2">
              <w:rPr>
                <w:rFonts w:ascii="Trebuchet MS" w:hAnsi="Trebuchet MS" w:cs="Times New Roman"/>
                <w:color w:val="0070C0"/>
                <w:sz w:val="24"/>
                <w:szCs w:val="24"/>
              </w:rPr>
              <w:t xml:space="preserve"> și a căror cifră de afaceri anuală nu depășește 50 de milioane EUR și/sau al căror </w:t>
            </w:r>
            <w:proofErr w:type="spellStart"/>
            <w:r w:rsidRPr="00147BA2">
              <w:rPr>
                <w:rFonts w:ascii="Trebuchet MS" w:hAnsi="Trebuchet MS" w:cs="Times New Roman"/>
                <w:color w:val="0070C0"/>
                <w:sz w:val="24"/>
                <w:szCs w:val="24"/>
              </w:rPr>
              <w:t>bilanţ</w:t>
            </w:r>
            <w:proofErr w:type="spellEnd"/>
            <w:r w:rsidRPr="00147BA2">
              <w:rPr>
                <w:rFonts w:ascii="Trebuchet MS" w:hAnsi="Trebuchet MS" w:cs="Times New Roman"/>
                <w:color w:val="0070C0"/>
                <w:sz w:val="24"/>
                <w:szCs w:val="24"/>
              </w:rPr>
              <w:t xml:space="preserve"> anual total nu depășește 43 de milioane EUR.</w:t>
            </w:r>
            <w:r w:rsidRPr="00147BA2">
              <w:rPr>
                <w:rFonts w:ascii="Trebuchet MS" w:hAnsi="Trebuchet MS"/>
                <w:color w:val="0070C0"/>
                <w:sz w:val="24"/>
                <w:szCs w:val="24"/>
                <w:shd w:val="clear" w:color="auto" w:fill="FFFFFF"/>
              </w:rPr>
              <w:t xml:space="preserve"> </w:t>
            </w:r>
          </w:p>
          <w:p w14:paraId="60459B15" w14:textId="77777777" w:rsidR="009E70E1" w:rsidRPr="00677E73" w:rsidRDefault="009E70E1" w:rsidP="009E70E1">
            <w:pPr>
              <w:autoSpaceDE w:val="0"/>
              <w:autoSpaceDN w:val="0"/>
              <w:adjustRightInd w:val="0"/>
              <w:spacing w:before="120" w:after="120"/>
              <w:jc w:val="both"/>
              <w:rPr>
                <w:rFonts w:ascii="Trebuchet MS" w:hAnsi="Trebuchet MS" w:cs="Times New Roman"/>
                <w:color w:val="0070C0"/>
                <w:sz w:val="24"/>
                <w:szCs w:val="24"/>
              </w:rPr>
            </w:pPr>
            <w:r w:rsidRPr="00677E73">
              <w:rPr>
                <w:rFonts w:ascii="Trebuchet MS" w:hAnsi="Trebuchet MS" w:cs="Times New Roman"/>
                <w:b/>
                <w:color w:val="0070C0"/>
                <w:sz w:val="24"/>
                <w:szCs w:val="24"/>
              </w:rPr>
              <w:t xml:space="preserve">Colaborare efectivă - </w:t>
            </w:r>
            <w:r w:rsidRPr="00677E73">
              <w:rPr>
                <w:rFonts w:ascii="Trebuchet MS" w:hAnsi="Trebuchet MS" w:cs="Times New Roman"/>
                <w:color w:val="0070C0"/>
                <w:sz w:val="24"/>
                <w:szCs w:val="24"/>
              </w:rPr>
              <w:t xml:space="preserve">colaborare între cel </w:t>
            </w:r>
            <w:proofErr w:type="spellStart"/>
            <w:r w:rsidRPr="00677E73">
              <w:rPr>
                <w:rFonts w:ascii="Trebuchet MS" w:hAnsi="Trebuchet MS" w:cs="Times New Roman"/>
                <w:color w:val="0070C0"/>
                <w:sz w:val="24"/>
                <w:szCs w:val="24"/>
              </w:rPr>
              <w:t>puţin</w:t>
            </w:r>
            <w:proofErr w:type="spellEnd"/>
            <w:r w:rsidRPr="00677E73">
              <w:rPr>
                <w:rFonts w:ascii="Trebuchet MS" w:hAnsi="Trebuchet MS" w:cs="Times New Roman"/>
                <w:color w:val="0070C0"/>
                <w:sz w:val="24"/>
                <w:szCs w:val="24"/>
              </w:rPr>
              <w:t xml:space="preserve"> două </w:t>
            </w:r>
            <w:proofErr w:type="spellStart"/>
            <w:r w:rsidRPr="00677E73">
              <w:rPr>
                <w:rFonts w:ascii="Trebuchet MS" w:hAnsi="Trebuchet MS" w:cs="Times New Roman"/>
                <w:color w:val="0070C0"/>
                <w:sz w:val="24"/>
                <w:szCs w:val="24"/>
              </w:rPr>
              <w:t>părţi</w:t>
            </w:r>
            <w:proofErr w:type="spellEnd"/>
            <w:r w:rsidRPr="00677E73">
              <w:rPr>
                <w:rFonts w:ascii="Trebuchet MS" w:hAnsi="Trebuchet MS" w:cs="Times New Roman"/>
                <w:color w:val="0070C0"/>
                <w:sz w:val="24"/>
                <w:szCs w:val="24"/>
              </w:rPr>
              <w:t xml:space="preserve"> independente în vederea schimbului de </w:t>
            </w:r>
            <w:proofErr w:type="spellStart"/>
            <w:r w:rsidRPr="00677E73">
              <w:rPr>
                <w:rFonts w:ascii="Trebuchet MS" w:hAnsi="Trebuchet MS" w:cs="Times New Roman"/>
                <w:color w:val="0070C0"/>
                <w:sz w:val="24"/>
                <w:szCs w:val="24"/>
              </w:rPr>
              <w:t>cunoştinţe</w:t>
            </w:r>
            <w:proofErr w:type="spellEnd"/>
            <w:r w:rsidRPr="00677E73">
              <w:rPr>
                <w:rFonts w:ascii="Trebuchet MS" w:hAnsi="Trebuchet MS" w:cs="Times New Roman"/>
                <w:color w:val="0070C0"/>
                <w:sz w:val="24"/>
                <w:szCs w:val="24"/>
              </w:rPr>
              <w:t xml:space="preserve"> </w:t>
            </w:r>
            <w:proofErr w:type="spellStart"/>
            <w:r w:rsidRPr="00677E73">
              <w:rPr>
                <w:rFonts w:ascii="Trebuchet MS" w:hAnsi="Trebuchet MS" w:cs="Times New Roman"/>
                <w:color w:val="0070C0"/>
                <w:sz w:val="24"/>
                <w:szCs w:val="24"/>
              </w:rPr>
              <w:t>şi</w:t>
            </w:r>
            <w:proofErr w:type="spellEnd"/>
            <w:r w:rsidRPr="00677E73">
              <w:rPr>
                <w:rFonts w:ascii="Trebuchet MS" w:hAnsi="Trebuchet MS" w:cs="Times New Roman"/>
                <w:color w:val="0070C0"/>
                <w:sz w:val="24"/>
                <w:szCs w:val="24"/>
              </w:rPr>
              <w:t xml:space="preserve"> tehnologii sau în vederea atingerii unui obiectiv comun, bazată pe diviziunea muncii, în cadrul căreia </w:t>
            </w:r>
            <w:proofErr w:type="spellStart"/>
            <w:r w:rsidRPr="00677E73">
              <w:rPr>
                <w:rFonts w:ascii="Trebuchet MS" w:hAnsi="Trebuchet MS" w:cs="Times New Roman"/>
                <w:color w:val="0070C0"/>
                <w:sz w:val="24"/>
                <w:szCs w:val="24"/>
              </w:rPr>
              <w:t>părţile</w:t>
            </w:r>
            <w:proofErr w:type="spellEnd"/>
            <w:r w:rsidRPr="00677E73">
              <w:rPr>
                <w:rFonts w:ascii="Trebuchet MS" w:hAnsi="Trebuchet MS" w:cs="Times New Roman"/>
                <w:color w:val="0070C0"/>
                <w:sz w:val="24"/>
                <w:szCs w:val="24"/>
              </w:rPr>
              <w:t xml:space="preserve"> definesc de comun acord domeniul de aplicare a proiectului de colaborare, contribuie la punerea în aplicare a </w:t>
            </w:r>
            <w:r w:rsidRPr="00677E73">
              <w:rPr>
                <w:rFonts w:ascii="Trebuchet MS" w:hAnsi="Trebuchet MS" w:cs="Times New Roman"/>
                <w:color w:val="0070C0"/>
                <w:sz w:val="24"/>
                <w:szCs w:val="24"/>
              </w:rPr>
              <w:lastRenderedPageBreak/>
              <w:t xml:space="preserve">acestuia </w:t>
            </w:r>
            <w:proofErr w:type="spellStart"/>
            <w:r w:rsidRPr="00677E73">
              <w:rPr>
                <w:rFonts w:ascii="Trebuchet MS" w:hAnsi="Trebuchet MS" w:cs="Times New Roman"/>
                <w:color w:val="0070C0"/>
                <w:sz w:val="24"/>
                <w:szCs w:val="24"/>
              </w:rPr>
              <w:t>şi</w:t>
            </w:r>
            <w:proofErr w:type="spellEnd"/>
            <w:r w:rsidRPr="00677E73">
              <w:rPr>
                <w:rFonts w:ascii="Trebuchet MS" w:hAnsi="Trebuchet MS" w:cs="Times New Roman"/>
                <w:color w:val="0070C0"/>
                <w:sz w:val="24"/>
                <w:szCs w:val="24"/>
              </w:rPr>
              <w:t xml:space="preserve"> împart riscurile </w:t>
            </w:r>
            <w:proofErr w:type="spellStart"/>
            <w:r w:rsidRPr="00677E73">
              <w:rPr>
                <w:rFonts w:ascii="Trebuchet MS" w:hAnsi="Trebuchet MS" w:cs="Times New Roman"/>
                <w:color w:val="0070C0"/>
                <w:sz w:val="24"/>
                <w:szCs w:val="24"/>
              </w:rPr>
              <w:t>şi</w:t>
            </w:r>
            <w:proofErr w:type="spellEnd"/>
            <w:r w:rsidRPr="00677E73">
              <w:rPr>
                <w:rFonts w:ascii="Trebuchet MS" w:hAnsi="Trebuchet MS" w:cs="Times New Roman"/>
                <w:color w:val="0070C0"/>
                <w:sz w:val="24"/>
                <w:szCs w:val="24"/>
              </w:rPr>
              <w:t xml:space="preserve"> rezultatele. Cercetarea contractuală </w:t>
            </w:r>
            <w:proofErr w:type="spellStart"/>
            <w:r w:rsidRPr="00677E73">
              <w:rPr>
                <w:rFonts w:ascii="Trebuchet MS" w:hAnsi="Trebuchet MS" w:cs="Times New Roman"/>
                <w:color w:val="0070C0"/>
                <w:sz w:val="24"/>
                <w:szCs w:val="24"/>
              </w:rPr>
              <w:t>şi</w:t>
            </w:r>
            <w:proofErr w:type="spellEnd"/>
            <w:r w:rsidRPr="00677E73">
              <w:rPr>
                <w:rFonts w:ascii="Trebuchet MS" w:hAnsi="Trebuchet MS" w:cs="Times New Roman"/>
                <w:color w:val="0070C0"/>
                <w:sz w:val="24"/>
                <w:szCs w:val="24"/>
              </w:rPr>
              <w:t xml:space="preserve"> furnizarea de servicii de cercetare nu sunt considerate forme de colaborare</w:t>
            </w:r>
            <w:r w:rsidR="00167153" w:rsidRPr="00677E73">
              <w:rPr>
                <w:rFonts w:ascii="Trebuchet MS" w:hAnsi="Trebuchet MS" w:cs="Times New Roman"/>
                <w:color w:val="0070C0"/>
                <w:sz w:val="24"/>
                <w:szCs w:val="24"/>
              </w:rPr>
              <w:t>.</w:t>
            </w:r>
          </w:p>
          <w:p w14:paraId="695B6BFD" w14:textId="77777777" w:rsidR="00FF6BAE" w:rsidRPr="00147BA2" w:rsidRDefault="00FF6BAE" w:rsidP="00F3713B">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Ajutor de stat</w:t>
            </w:r>
            <w:r w:rsidRPr="00147BA2">
              <w:rPr>
                <w:rFonts w:ascii="Trebuchet MS" w:hAnsi="Trebuchet MS" w:cs="Times New Roman"/>
                <w:color w:val="0070C0"/>
                <w:sz w:val="24"/>
                <w:szCs w:val="24"/>
              </w:rPr>
              <w:t xml:space="preserve"> -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w:t>
            </w:r>
            <w:proofErr w:type="spellStart"/>
            <w:r w:rsidRPr="00147BA2">
              <w:rPr>
                <w:rFonts w:ascii="Trebuchet MS" w:hAnsi="Trebuchet MS" w:cs="Times New Roman"/>
                <w:color w:val="0070C0"/>
                <w:sz w:val="24"/>
                <w:szCs w:val="24"/>
              </w:rPr>
              <w:t>potenţial</w:t>
            </w:r>
            <w:proofErr w:type="spellEnd"/>
            <w:r w:rsidRPr="00147BA2">
              <w:rPr>
                <w:rFonts w:ascii="Trebuchet MS" w:hAnsi="Trebuchet MS" w:cs="Times New Roman"/>
                <w:color w:val="0070C0"/>
                <w:sz w:val="24"/>
                <w:szCs w:val="24"/>
              </w:rPr>
              <w:t xml:space="preserve"> asupra </w:t>
            </w:r>
            <w:proofErr w:type="spellStart"/>
            <w:r w:rsidRPr="00147BA2">
              <w:rPr>
                <w:rFonts w:ascii="Trebuchet MS" w:hAnsi="Trebuchet MS" w:cs="Times New Roman"/>
                <w:color w:val="0070C0"/>
                <w:sz w:val="24"/>
                <w:szCs w:val="24"/>
              </w:rPr>
              <w:t>concurenţei</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comerţului</w:t>
            </w:r>
            <w:proofErr w:type="spellEnd"/>
            <w:r w:rsidRPr="00147BA2">
              <w:rPr>
                <w:rFonts w:ascii="Trebuchet MS" w:hAnsi="Trebuchet MS" w:cs="Times New Roman"/>
                <w:color w:val="0070C0"/>
                <w:sz w:val="24"/>
                <w:szCs w:val="24"/>
              </w:rPr>
              <w:t xml:space="preserve"> între Statele Membre (</w:t>
            </w:r>
            <w:r w:rsidR="00F3713B">
              <w:rPr>
                <w:rFonts w:ascii="Trebuchet MS" w:hAnsi="Trebuchet MS" w:cs="Times New Roman"/>
                <w:color w:val="0070C0"/>
                <w:sz w:val="24"/>
                <w:szCs w:val="24"/>
              </w:rPr>
              <w:t>a se vedea</w:t>
            </w:r>
            <w:r w:rsidRPr="00147BA2">
              <w:rPr>
                <w:rFonts w:ascii="Trebuchet MS" w:hAnsi="Trebuchet MS" w:cs="Times New Roman"/>
                <w:color w:val="0070C0"/>
                <w:sz w:val="24"/>
                <w:szCs w:val="24"/>
              </w:rPr>
              <w:t xml:space="preserve"> „</w:t>
            </w:r>
            <w:r w:rsidRPr="00F3713B">
              <w:rPr>
                <w:rFonts w:ascii="Trebuchet MS" w:hAnsi="Trebuchet MS" w:cs="Times New Roman"/>
                <w:color w:val="0070C0"/>
                <w:sz w:val="24"/>
                <w:szCs w:val="24"/>
              </w:rPr>
              <w:t>Schem</w:t>
            </w:r>
            <w:r w:rsidR="00F3713B">
              <w:rPr>
                <w:rFonts w:ascii="Trebuchet MS" w:hAnsi="Trebuchet MS" w:cs="Times New Roman"/>
                <w:color w:val="0070C0"/>
                <w:sz w:val="24"/>
                <w:szCs w:val="24"/>
              </w:rPr>
              <w:t>a</w:t>
            </w:r>
            <w:r w:rsidRPr="00F3713B">
              <w:rPr>
                <w:rFonts w:ascii="Trebuchet MS" w:hAnsi="Trebuchet MS" w:cs="Times New Roman"/>
                <w:color w:val="0070C0"/>
                <w:sz w:val="24"/>
                <w:szCs w:val="24"/>
              </w:rPr>
              <w:t xml:space="preserve"> pentru ajutor de stat</w:t>
            </w:r>
            <w:r w:rsidR="00F3713B" w:rsidRPr="00F3713B">
              <w:rPr>
                <w:rFonts w:ascii="Trebuchet MS" w:hAnsi="Trebuchet MS" w:cs="Times New Roman"/>
                <w:color w:val="0070C0"/>
                <w:sz w:val="24"/>
                <w:szCs w:val="24"/>
              </w:rPr>
              <w:t xml:space="preserve"> pentru activități de cercetare-dezvoltare și inovare finanțate prin </w:t>
            </w:r>
            <w:r w:rsidR="00F3713B">
              <w:rPr>
                <w:rFonts w:ascii="Trebuchet MS" w:hAnsi="Trebuchet MS" w:cs="Times New Roman"/>
                <w:color w:val="0070C0"/>
                <w:sz w:val="24"/>
                <w:szCs w:val="24"/>
              </w:rPr>
              <w:t>P</w:t>
            </w:r>
            <w:r w:rsidR="00F3713B" w:rsidRPr="00F3713B">
              <w:rPr>
                <w:rFonts w:ascii="Trebuchet MS" w:hAnsi="Trebuchet MS" w:cs="Times New Roman"/>
                <w:color w:val="0070C0"/>
                <w:sz w:val="24"/>
                <w:szCs w:val="24"/>
              </w:rPr>
              <w:t xml:space="preserve">rioritatea 1 a </w:t>
            </w:r>
            <w:r w:rsidR="00F3713B">
              <w:rPr>
                <w:rFonts w:ascii="Trebuchet MS" w:hAnsi="Trebuchet MS" w:cs="Times New Roman"/>
                <w:color w:val="0070C0"/>
                <w:sz w:val="24"/>
                <w:szCs w:val="24"/>
              </w:rPr>
              <w:t>P</w:t>
            </w:r>
            <w:r w:rsidR="00F3713B" w:rsidRPr="00F3713B">
              <w:rPr>
                <w:rFonts w:ascii="Trebuchet MS" w:hAnsi="Trebuchet MS" w:cs="Times New Roman"/>
                <w:color w:val="0070C0"/>
                <w:sz w:val="24"/>
                <w:szCs w:val="24"/>
              </w:rPr>
              <w:t>rogramului creștere inteligentă digitalizare și instrumente financiare (POCIDIF)</w:t>
            </w:r>
            <w:r w:rsidRPr="00F3713B">
              <w:rPr>
                <w:rFonts w:ascii="Trebuchet MS" w:hAnsi="Trebuchet MS" w:cs="Times New Roman"/>
                <w:color w:val="0070C0"/>
                <w:sz w:val="24"/>
                <w:szCs w:val="24"/>
              </w:rPr>
              <w:t xml:space="preserve">”, aprobată </w:t>
            </w:r>
            <w:r w:rsidRPr="000E412D">
              <w:rPr>
                <w:rFonts w:ascii="Trebuchet MS" w:hAnsi="Trebuchet MS" w:cs="Times New Roman"/>
                <w:color w:val="0070C0"/>
                <w:sz w:val="24"/>
                <w:szCs w:val="24"/>
              </w:rPr>
              <w:t>prin O</w:t>
            </w:r>
            <w:r w:rsidR="00E43B14" w:rsidRPr="000E412D">
              <w:rPr>
                <w:rFonts w:ascii="Trebuchet MS" w:hAnsi="Trebuchet MS" w:cs="Times New Roman"/>
                <w:color w:val="0070C0"/>
                <w:sz w:val="24"/>
                <w:szCs w:val="24"/>
              </w:rPr>
              <w:t>rdin</w:t>
            </w:r>
            <w:r w:rsidR="000E412D">
              <w:rPr>
                <w:rFonts w:ascii="Trebuchet MS" w:hAnsi="Trebuchet MS" w:cs="Times New Roman"/>
                <w:color w:val="0070C0"/>
                <w:sz w:val="24"/>
                <w:szCs w:val="24"/>
              </w:rPr>
              <w:t>ul</w:t>
            </w:r>
            <w:r w:rsidR="00E43B14" w:rsidRPr="000E412D">
              <w:rPr>
                <w:rFonts w:ascii="Trebuchet MS" w:hAnsi="Trebuchet MS" w:cs="Times New Roman"/>
                <w:color w:val="0070C0"/>
                <w:sz w:val="24"/>
                <w:szCs w:val="24"/>
              </w:rPr>
              <w:t xml:space="preserve"> </w:t>
            </w:r>
            <w:r w:rsidRPr="000E412D">
              <w:rPr>
                <w:rFonts w:ascii="Trebuchet MS" w:hAnsi="Trebuchet MS" w:cs="Times New Roman"/>
                <w:color w:val="0070C0"/>
                <w:sz w:val="24"/>
                <w:szCs w:val="24"/>
              </w:rPr>
              <w:t>MIPE nr.</w:t>
            </w:r>
            <w:r w:rsidR="006D6EAE" w:rsidRPr="000E412D">
              <w:rPr>
                <w:rFonts w:ascii="Trebuchet MS" w:hAnsi="Trebuchet MS" w:cs="Times New Roman"/>
                <w:color w:val="0070C0"/>
                <w:sz w:val="24"/>
                <w:szCs w:val="24"/>
              </w:rPr>
              <w:t xml:space="preserve"> 3284/2023</w:t>
            </w:r>
            <w:r w:rsidRPr="000E412D">
              <w:rPr>
                <w:rFonts w:ascii="Trebuchet MS" w:hAnsi="Trebuchet MS" w:cs="Times New Roman"/>
                <w:color w:val="0070C0"/>
                <w:sz w:val="24"/>
                <w:szCs w:val="24"/>
              </w:rPr>
              <w:t>).</w:t>
            </w:r>
          </w:p>
          <w:p w14:paraId="734AB04F" w14:textId="77777777" w:rsidR="00704B5A" w:rsidRPr="00147BA2" w:rsidRDefault="00FF6BAE" w:rsidP="00FF6BAE">
            <w:pPr>
              <w:autoSpaceDE w:val="0"/>
              <w:autoSpaceDN w:val="0"/>
              <w:adjustRightInd w:val="0"/>
              <w:spacing w:before="120" w:after="120"/>
              <w:jc w:val="both"/>
              <w:rPr>
                <w:rFonts w:ascii="Trebuchet MS" w:hAnsi="Trebuchet MS" w:cs="Times New Roman"/>
                <w:color w:val="0070C0"/>
                <w:sz w:val="24"/>
                <w:szCs w:val="24"/>
                <w:lang w:bidi="ro-RO"/>
              </w:rPr>
            </w:pPr>
            <w:r w:rsidRPr="00147BA2">
              <w:rPr>
                <w:rFonts w:ascii="Trebuchet MS" w:hAnsi="Trebuchet MS" w:cs="Times New Roman"/>
                <w:b/>
                <w:color w:val="0070C0"/>
                <w:sz w:val="24"/>
                <w:szCs w:val="24"/>
              </w:rPr>
              <w:t>Intensitatea ajutorului</w:t>
            </w:r>
            <w:r w:rsidRPr="00147BA2">
              <w:rPr>
                <w:rFonts w:ascii="Trebuchet MS" w:hAnsi="Trebuchet MS" w:cs="Times New Roman"/>
                <w:color w:val="0070C0"/>
                <w:sz w:val="24"/>
                <w:szCs w:val="24"/>
              </w:rPr>
              <w:t xml:space="preserve"> </w:t>
            </w:r>
            <w:r w:rsidR="00704B5A" w:rsidRPr="00147BA2">
              <w:rPr>
                <w:rFonts w:ascii="Trebuchet MS" w:hAnsi="Trebuchet MS" w:cs="Times New Roman"/>
                <w:color w:val="0070C0"/>
                <w:sz w:val="24"/>
                <w:szCs w:val="24"/>
                <w:lang w:bidi="ro-RO"/>
              </w:rPr>
              <w:t>înseamnă valoarea brută a ajutorului exprimată ca procent din costurile eligibile, înainte de deducerea impozitelor sau a altor taxe. Ajutoarele care pot fi plătite în mai multe tranșe se actualizează la valoarea lor la data acordării. Rata dobânzii care trebuie utilizată în acest sens este rata de</w:t>
            </w:r>
            <w:r w:rsidR="000E10B0">
              <w:rPr>
                <w:rFonts w:ascii="Trebuchet MS" w:hAnsi="Trebuchet MS" w:cs="Times New Roman"/>
                <w:color w:val="0070C0"/>
                <w:sz w:val="24"/>
                <w:szCs w:val="24"/>
                <w:lang w:bidi="ro-RO"/>
              </w:rPr>
              <w:t xml:space="preserve"> actualizare</w:t>
            </w:r>
            <w:r w:rsidR="00704B5A" w:rsidRPr="00147BA2">
              <w:rPr>
                <w:rFonts w:ascii="Trebuchet MS" w:hAnsi="Trebuchet MS" w:cs="Times New Roman"/>
                <w:color w:val="0070C0"/>
                <w:sz w:val="24"/>
                <w:szCs w:val="24"/>
                <w:lang w:bidi="ro-RO"/>
              </w:rPr>
              <w:t> aplicabilă la data acordării. Intensitatea ajutorului se calculează pentru fiecare beneficiar.</w:t>
            </w:r>
          </w:p>
          <w:p w14:paraId="135ABA04"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Activitate economică</w:t>
            </w:r>
            <w:r w:rsidRPr="00147BA2">
              <w:rPr>
                <w:rFonts w:ascii="Trebuchet MS" w:hAnsi="Trebuchet MS" w:cs="Times New Roman"/>
                <w:color w:val="0070C0"/>
                <w:sz w:val="24"/>
                <w:szCs w:val="24"/>
              </w:rPr>
              <w:t xml:space="preserve"> reprezintă orice activitate care constă în furnizarea de bunuri, servicii și lucrări pe o piață.</w:t>
            </w:r>
          </w:p>
          <w:p w14:paraId="1A9EF3E9" w14:textId="77777777" w:rsidR="00746F85" w:rsidRPr="00147BA2" w:rsidRDefault="00FF6BAE" w:rsidP="00746F85">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Întreprindere în dificultate</w:t>
            </w:r>
            <w:r w:rsidRPr="00147BA2">
              <w:rPr>
                <w:rFonts w:ascii="Trebuchet MS" w:hAnsi="Trebuchet MS" w:cs="Times New Roman"/>
                <w:color w:val="0070C0"/>
                <w:sz w:val="24"/>
                <w:szCs w:val="24"/>
              </w:rPr>
              <w:t xml:space="preserve"> </w:t>
            </w:r>
            <w:r w:rsidR="00746F85" w:rsidRPr="00147BA2">
              <w:rPr>
                <w:rFonts w:ascii="Trebuchet MS" w:hAnsi="Trebuchet MS" w:cs="Times New Roman"/>
                <w:color w:val="0070C0"/>
                <w:sz w:val="24"/>
                <w:szCs w:val="24"/>
              </w:rPr>
              <w:t>înseamnă o întreprindere care se află în cel puțin una din situațiile următoare:</w:t>
            </w:r>
          </w:p>
          <w:p w14:paraId="5EFFFDEC"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t>(i)</w:t>
            </w:r>
            <w:r w:rsidRPr="00147BA2">
              <w:rPr>
                <w:rFonts w:ascii="Trebuchet MS" w:hAnsi="Trebuchet MS" w:cs="Times New Roman"/>
                <w:color w:val="0070C0"/>
                <w:sz w:val="24"/>
                <w:szCs w:val="24"/>
              </w:rPr>
              <w:tab/>
              <w:t>În cazul unei societăți comerciale cu răspundere limitată [alta decât un IMM care există de cel puțin 3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1DBD1D21"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t>(ii)</w:t>
            </w:r>
            <w:r w:rsidRPr="00147BA2">
              <w:rPr>
                <w:rFonts w:ascii="Trebuchet MS" w:hAnsi="Trebuchet MS" w:cs="Times New Roman"/>
                <w:color w:val="0070C0"/>
                <w:sz w:val="24"/>
                <w:szCs w:val="24"/>
              </w:rPr>
              <w:tab/>
              <w:t>În cazul unei societăți comerciale în care cel puțin unii dintre asociați au răspundere nelimitată pentru creanțele societății [alta decât un IMM care există de cel puțin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B133F05"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t>(iii)</w:t>
            </w:r>
            <w:r w:rsidRPr="00147BA2">
              <w:rPr>
                <w:rFonts w:ascii="Trebuchet MS" w:hAnsi="Trebuchet MS" w:cs="Times New Roman"/>
                <w:color w:val="0070C0"/>
                <w:sz w:val="24"/>
                <w:szCs w:val="24"/>
              </w:rPr>
              <w:tab/>
              <w:t>atunci când întreprinderea face obiectul unei proceduri colective de insolvență sau îndeplinește criteriile prevăzute în dreptul intern pentru ca o procedură colectivă de insolvență să fie deschisă la cererea creditorilor săi;</w:t>
            </w:r>
          </w:p>
          <w:p w14:paraId="2C65A053"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t>(iv)</w:t>
            </w:r>
            <w:r w:rsidRPr="00147BA2">
              <w:rPr>
                <w:rFonts w:ascii="Trebuchet MS" w:hAnsi="Trebuchet MS" w:cs="Times New Roman"/>
                <w:color w:val="0070C0"/>
                <w:sz w:val="24"/>
                <w:szCs w:val="24"/>
              </w:rPr>
              <w:tab/>
              <w:t>atunci când întreprinderea a primit ajutor pentru salvare și nu a rambursat încă împrumutul sau nu a încetat garanția sau a primit ajutoare pentru restructurare și face încă obiectul unui plan de restructurare;</w:t>
            </w:r>
          </w:p>
          <w:p w14:paraId="51C44D38" w14:textId="77777777" w:rsidR="00746F85" w:rsidRPr="00147BA2"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147BA2">
              <w:rPr>
                <w:rFonts w:ascii="Trebuchet MS" w:hAnsi="Trebuchet MS" w:cs="Times New Roman"/>
                <w:color w:val="0070C0"/>
                <w:sz w:val="24"/>
                <w:szCs w:val="24"/>
              </w:rPr>
              <w:lastRenderedPageBreak/>
              <w:t>(v)</w:t>
            </w:r>
            <w:r w:rsidRPr="00147BA2">
              <w:rPr>
                <w:rFonts w:ascii="Trebuchet MS" w:hAnsi="Trebuchet MS" w:cs="Times New Roman"/>
                <w:color w:val="0070C0"/>
                <w:sz w:val="24"/>
                <w:szCs w:val="24"/>
              </w:rPr>
              <w:tab/>
              <w:t>în cazul unei întreprinderi care nu este un IMM, atunci când, în ultimii doi ani:</w:t>
            </w:r>
          </w:p>
          <w:p w14:paraId="72D3389B" w14:textId="77777777" w:rsidR="00746F85" w:rsidRPr="00147BA2" w:rsidRDefault="00746F85" w:rsidP="00F3713B">
            <w:pPr>
              <w:pStyle w:val="ListParagraph"/>
              <w:numPr>
                <w:ilvl w:val="0"/>
                <w:numId w:val="7"/>
              </w:numPr>
              <w:tabs>
                <w:tab w:val="left" w:pos="901"/>
              </w:tabs>
              <w:autoSpaceDE w:val="0"/>
              <w:autoSpaceDN w:val="0"/>
              <w:adjustRightInd w:val="0"/>
              <w:ind w:left="1068"/>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raportul datorii/capitaluri proprii al întreprinderii este mai mare de 7,5; </w:t>
            </w:r>
          </w:p>
          <w:p w14:paraId="2C2F754A" w14:textId="77777777" w:rsidR="00746F85" w:rsidRPr="00147BA2" w:rsidRDefault="00746F85" w:rsidP="00F3713B">
            <w:pPr>
              <w:tabs>
                <w:tab w:val="left" w:pos="901"/>
              </w:tabs>
              <w:autoSpaceDE w:val="0"/>
              <w:autoSpaceDN w:val="0"/>
              <w:adjustRightInd w:val="0"/>
              <w:ind w:left="348"/>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                 și</w:t>
            </w:r>
          </w:p>
          <w:p w14:paraId="33B36FC6" w14:textId="77777777" w:rsidR="00E45217" w:rsidRPr="00147BA2" w:rsidRDefault="00746F85" w:rsidP="00F3713B">
            <w:pPr>
              <w:pStyle w:val="ListParagraph"/>
              <w:numPr>
                <w:ilvl w:val="0"/>
                <w:numId w:val="7"/>
              </w:numPr>
              <w:tabs>
                <w:tab w:val="left" w:pos="901"/>
              </w:tabs>
              <w:autoSpaceDE w:val="0"/>
              <w:autoSpaceDN w:val="0"/>
              <w:adjustRightInd w:val="0"/>
              <w:ind w:left="1068"/>
              <w:jc w:val="both"/>
              <w:rPr>
                <w:rFonts w:ascii="Trebuchet MS" w:hAnsi="Trebuchet MS" w:cs="Times New Roman"/>
                <w:color w:val="0070C0"/>
                <w:sz w:val="24"/>
                <w:szCs w:val="24"/>
              </w:rPr>
            </w:pPr>
            <w:r w:rsidRPr="00147BA2">
              <w:rPr>
                <w:rFonts w:ascii="Trebuchet MS" w:hAnsi="Trebuchet MS" w:cs="Times New Roman"/>
                <w:color w:val="0070C0"/>
                <w:sz w:val="24"/>
                <w:szCs w:val="24"/>
              </w:rPr>
              <w:t>capacitatea de acoperire a dobânzilor calculată pe baza EBITDA se situează</w:t>
            </w:r>
          </w:p>
          <w:p w14:paraId="05D3DB3F" w14:textId="77777777" w:rsidR="00FF6BAE" w:rsidRPr="00147BA2" w:rsidRDefault="009D3818" w:rsidP="00477B17">
            <w:pPr>
              <w:tabs>
                <w:tab w:val="left" w:pos="901"/>
              </w:tabs>
              <w:autoSpaceDE w:val="0"/>
              <w:autoSpaceDN w:val="0"/>
              <w:adjustRightInd w:val="0"/>
              <w:spacing w:after="120"/>
              <w:ind w:left="706"/>
              <w:jc w:val="both"/>
              <w:rPr>
                <w:rFonts w:ascii="Trebuchet MS" w:hAnsi="Trebuchet MS" w:cs="Times New Roman"/>
                <w:color w:val="0070C0"/>
                <w:sz w:val="24"/>
                <w:szCs w:val="24"/>
              </w:rPr>
            </w:pPr>
            <w:r w:rsidRPr="00147BA2">
              <w:rPr>
                <w:rFonts w:ascii="Trebuchet MS" w:hAnsi="Trebuchet MS" w:cs="Times New Roman"/>
                <w:color w:val="0070C0"/>
                <w:sz w:val="24"/>
                <w:szCs w:val="24"/>
              </w:rPr>
              <w:t xml:space="preserve">       </w:t>
            </w:r>
            <w:r w:rsidR="00746F85" w:rsidRPr="00147BA2">
              <w:rPr>
                <w:rFonts w:ascii="Trebuchet MS" w:hAnsi="Trebuchet MS" w:cs="Times New Roman"/>
                <w:color w:val="0070C0"/>
                <w:sz w:val="24"/>
                <w:szCs w:val="24"/>
              </w:rPr>
              <w:t>sub valoarea 1,0.</w:t>
            </w:r>
          </w:p>
          <w:p w14:paraId="2B8EAAF9"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Demararea lucrărilor</w:t>
            </w:r>
            <w:r w:rsidRPr="00147BA2">
              <w:rPr>
                <w:rFonts w:ascii="Trebuchet MS" w:hAnsi="Trebuchet MS" w:cs="Times New Roman"/>
                <w:color w:val="0070C0"/>
                <w:sz w:val="24"/>
                <w:szCs w:val="24"/>
              </w:rPr>
              <w:t xml:space="preserve">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1B41D6F2" w14:textId="77777777" w:rsidR="00EC564E" w:rsidRPr="00EC564E" w:rsidRDefault="00EC564E" w:rsidP="00EC564E">
            <w:pPr>
              <w:pStyle w:val="Bodytext20"/>
              <w:spacing w:after="207"/>
              <w:ind w:firstLine="0"/>
              <w:rPr>
                <w:rFonts w:ascii="Trebuchet MS" w:eastAsia="Arial Unicode MS" w:hAnsi="Trebuchet MS"/>
                <w:color w:val="0070C0"/>
                <w:sz w:val="24"/>
                <w:szCs w:val="24"/>
                <w:lang w:eastAsia="ro-RO"/>
              </w:rPr>
            </w:pPr>
            <w:r w:rsidRPr="00EC564E">
              <w:rPr>
                <w:rFonts w:ascii="Trebuchet MS" w:eastAsia="Arial Unicode MS" w:hAnsi="Trebuchet MS"/>
                <w:b/>
                <w:color w:val="0070C0"/>
                <w:sz w:val="24"/>
                <w:szCs w:val="24"/>
                <w:lang w:eastAsia="ro-RO"/>
              </w:rPr>
              <w:t xml:space="preserve">Active corporale </w:t>
            </w:r>
            <w:r w:rsidRPr="00EC564E">
              <w:rPr>
                <w:rFonts w:ascii="Trebuchet MS" w:eastAsia="Arial Unicode MS" w:hAnsi="Trebuchet MS"/>
                <w:color w:val="0070C0"/>
                <w:sz w:val="24"/>
                <w:szCs w:val="24"/>
                <w:lang w:eastAsia="ro-RO"/>
              </w:rPr>
              <w:t xml:space="preserve">reprezintă terenuri, clădiri și instalații, utilaje și echipamente; </w:t>
            </w:r>
          </w:p>
          <w:p w14:paraId="47DFB624" w14:textId="77777777" w:rsidR="00EC564E" w:rsidRPr="00EC564E" w:rsidRDefault="00EC564E" w:rsidP="00EC564E">
            <w:pPr>
              <w:pStyle w:val="Bodytext20"/>
              <w:shd w:val="clear" w:color="auto" w:fill="auto"/>
              <w:spacing w:before="0" w:after="207"/>
              <w:ind w:firstLine="0"/>
              <w:rPr>
                <w:rFonts w:ascii="Trebuchet MS" w:eastAsia="Arial Unicode MS" w:hAnsi="Trebuchet MS"/>
                <w:color w:val="0070C0"/>
                <w:sz w:val="24"/>
                <w:szCs w:val="24"/>
                <w:lang w:eastAsia="ro-RO"/>
              </w:rPr>
            </w:pPr>
            <w:r w:rsidRPr="00EC564E">
              <w:rPr>
                <w:rFonts w:ascii="Trebuchet MS" w:eastAsia="Arial Unicode MS" w:hAnsi="Trebuchet MS"/>
                <w:b/>
                <w:color w:val="0070C0"/>
                <w:sz w:val="24"/>
                <w:szCs w:val="24"/>
                <w:lang w:eastAsia="ro-RO"/>
              </w:rPr>
              <w:t xml:space="preserve">Active necorporale </w:t>
            </w:r>
            <w:r w:rsidRPr="00EC564E">
              <w:rPr>
                <w:rFonts w:ascii="Trebuchet MS" w:eastAsia="Arial Unicode MS" w:hAnsi="Trebuchet MS"/>
                <w:color w:val="0070C0"/>
                <w:sz w:val="24"/>
                <w:szCs w:val="24"/>
                <w:lang w:eastAsia="ro-RO"/>
              </w:rPr>
              <w:t>reprezintă brevete, licențe, mărci comerciale, programe informatice, alte drepturi și active similare, precum și investiții în realizarea de instrumente de comercializare on-line a serviciilor/produselor proprii;</w:t>
            </w:r>
          </w:p>
          <w:p w14:paraId="6C5B4DB4" w14:textId="77777777" w:rsidR="00FF6BAE" w:rsidRPr="00147BA2" w:rsidRDefault="00FF6BAE" w:rsidP="00FF6BAE">
            <w:pPr>
              <w:pStyle w:val="Bodytext20"/>
              <w:shd w:val="clear" w:color="auto" w:fill="auto"/>
              <w:spacing w:before="0" w:after="207"/>
              <w:ind w:firstLine="0"/>
              <w:rPr>
                <w:rFonts w:ascii="Trebuchet MS" w:eastAsia="Arial Unicode MS" w:hAnsi="Trebuchet MS"/>
                <w:color w:val="0070C0"/>
                <w:sz w:val="24"/>
                <w:szCs w:val="24"/>
                <w:lang w:eastAsia="ro-RO"/>
              </w:rPr>
            </w:pPr>
            <w:r w:rsidRPr="00147BA2">
              <w:rPr>
                <w:rFonts w:ascii="Trebuchet MS" w:eastAsia="Arial Unicode MS" w:hAnsi="Trebuchet MS"/>
                <w:b/>
                <w:color w:val="0070C0"/>
                <w:sz w:val="24"/>
                <w:szCs w:val="24"/>
                <w:lang w:eastAsia="ro-RO"/>
              </w:rPr>
              <w:t>Furnizorul ajutorului de stat</w:t>
            </w:r>
            <w:r w:rsidRPr="00147BA2">
              <w:rPr>
                <w:rFonts w:ascii="Trebuchet MS" w:eastAsia="Calibri" w:hAnsi="Trebuchet MS"/>
                <w:color w:val="0070C0"/>
                <w:sz w:val="24"/>
                <w:szCs w:val="24"/>
              </w:rPr>
              <w:t xml:space="preserve"> </w:t>
            </w:r>
            <w:r w:rsidRPr="00147BA2">
              <w:rPr>
                <w:rFonts w:ascii="Trebuchet MS" w:eastAsia="Arial Unicode MS" w:hAnsi="Trebuchet MS"/>
                <w:color w:val="0070C0"/>
                <w:sz w:val="24"/>
                <w:szCs w:val="24"/>
                <w:lang w:eastAsia="ro-RO"/>
              </w:rPr>
              <w:t xml:space="preserve">este Ministerul Investițiilor și </w:t>
            </w:r>
            <w:r w:rsidR="00A30AF0" w:rsidRPr="00147BA2">
              <w:rPr>
                <w:rFonts w:ascii="Trebuchet MS" w:eastAsia="Arial Unicode MS" w:hAnsi="Trebuchet MS"/>
                <w:color w:val="0070C0"/>
                <w:sz w:val="24"/>
                <w:szCs w:val="24"/>
                <w:lang w:eastAsia="ro-RO"/>
              </w:rPr>
              <w:t>Proiectelor</w:t>
            </w:r>
            <w:r w:rsidRPr="00147BA2">
              <w:rPr>
                <w:rFonts w:ascii="Trebuchet MS" w:eastAsia="Arial Unicode MS" w:hAnsi="Trebuchet MS"/>
                <w:color w:val="0070C0"/>
                <w:sz w:val="24"/>
                <w:szCs w:val="24"/>
                <w:lang w:eastAsia="ro-RO"/>
              </w:rPr>
              <w:t xml:space="preserve"> Europene </w:t>
            </w:r>
            <w:r w:rsidR="00A30AF0" w:rsidRPr="00147BA2">
              <w:rPr>
                <w:rFonts w:ascii="Trebuchet MS" w:eastAsia="Arial Unicode MS" w:hAnsi="Trebuchet MS"/>
                <w:color w:val="0070C0"/>
                <w:sz w:val="24"/>
                <w:szCs w:val="24"/>
                <w:lang w:eastAsia="ro-RO"/>
              </w:rPr>
              <w:t xml:space="preserve">(MIPE) </w:t>
            </w:r>
            <w:r w:rsidRPr="00147BA2">
              <w:rPr>
                <w:rFonts w:ascii="Trebuchet MS" w:eastAsia="Arial Unicode MS" w:hAnsi="Trebuchet MS"/>
                <w:color w:val="0070C0"/>
                <w:sz w:val="24"/>
                <w:szCs w:val="24"/>
                <w:lang w:eastAsia="ro-RO"/>
              </w:rPr>
              <w:t>prin Autoritatea de Management a Programului Creștere Inteligentă, Digitalizare și Instrumente Financiare (AM).</w:t>
            </w:r>
          </w:p>
          <w:p w14:paraId="05C0EF4D" w14:textId="77777777" w:rsidR="00FF6BAE" w:rsidRPr="00147BA2" w:rsidRDefault="00FF6BAE" w:rsidP="00FF6BAE">
            <w:pPr>
              <w:pStyle w:val="Bodytext20"/>
              <w:shd w:val="clear" w:color="auto" w:fill="auto"/>
              <w:spacing w:before="0"/>
              <w:ind w:firstLine="0"/>
              <w:rPr>
                <w:rFonts w:ascii="Trebuchet MS" w:eastAsia="Arial Unicode MS" w:hAnsi="Trebuchet MS"/>
                <w:color w:val="0070C0"/>
                <w:sz w:val="24"/>
                <w:szCs w:val="24"/>
                <w:lang w:eastAsia="ro-RO"/>
              </w:rPr>
            </w:pPr>
            <w:r w:rsidRPr="00147BA2">
              <w:rPr>
                <w:rFonts w:ascii="Trebuchet MS" w:eastAsia="Arial Unicode MS" w:hAnsi="Trebuchet MS"/>
                <w:b/>
                <w:color w:val="0070C0"/>
                <w:sz w:val="24"/>
                <w:szCs w:val="24"/>
                <w:lang w:eastAsia="ro-RO"/>
              </w:rPr>
              <w:t>Administratorul schemei de ajutor de stat</w:t>
            </w:r>
            <w:r w:rsidRPr="00147BA2">
              <w:rPr>
                <w:rFonts w:ascii="Trebuchet MS" w:eastAsia="Calibri" w:hAnsi="Trebuchet MS"/>
                <w:color w:val="0070C0"/>
                <w:sz w:val="24"/>
                <w:szCs w:val="24"/>
              </w:rPr>
              <w:t xml:space="preserve"> </w:t>
            </w:r>
            <w:r w:rsidRPr="00147BA2">
              <w:rPr>
                <w:rFonts w:ascii="Trebuchet MS" w:eastAsia="Arial Unicode MS" w:hAnsi="Trebuchet MS"/>
                <w:color w:val="0070C0"/>
                <w:sz w:val="24"/>
                <w:szCs w:val="24"/>
                <w:lang w:eastAsia="ro-RO"/>
              </w:rPr>
              <w:t>este Ministerul Cercetării, Inovării și Digitalizării, prin Organismul Intermediar pentru Cercetare (OI).</w:t>
            </w:r>
          </w:p>
          <w:p w14:paraId="55A908A8"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proofErr w:type="spellStart"/>
            <w:r w:rsidRPr="00147BA2">
              <w:rPr>
                <w:rFonts w:ascii="Trebuchet MS" w:hAnsi="Trebuchet MS" w:cs="Times New Roman"/>
                <w:color w:val="0070C0"/>
                <w:sz w:val="24"/>
                <w:szCs w:val="24"/>
              </w:rPr>
              <w:t>C</w:t>
            </w:r>
            <w:r w:rsidRPr="00147BA2">
              <w:rPr>
                <w:rFonts w:ascii="Trebuchet MS" w:hAnsi="Trebuchet MS" w:cs="Times New Roman"/>
                <w:b/>
                <w:color w:val="0070C0"/>
                <w:sz w:val="24"/>
                <w:szCs w:val="24"/>
              </w:rPr>
              <w:t>oncurenţă</w:t>
            </w:r>
            <w:proofErr w:type="spellEnd"/>
            <w:r w:rsidRPr="00147BA2">
              <w:rPr>
                <w:rFonts w:ascii="Trebuchet MS" w:hAnsi="Trebuchet MS" w:cs="Times New Roman"/>
                <w:b/>
                <w:color w:val="0070C0"/>
                <w:sz w:val="24"/>
                <w:szCs w:val="24"/>
              </w:rPr>
              <w:t xml:space="preserve"> deplină</w:t>
            </w:r>
            <w:r w:rsidRPr="00147BA2">
              <w:rPr>
                <w:rFonts w:ascii="Trebuchet MS" w:hAnsi="Trebuchet MS" w:cs="Times New Roman"/>
                <w:color w:val="0070C0"/>
                <w:sz w:val="24"/>
                <w:szCs w:val="24"/>
              </w:rPr>
              <w:t xml:space="preserve"> înseamnă o </w:t>
            </w:r>
            <w:proofErr w:type="spellStart"/>
            <w:r w:rsidRPr="00147BA2">
              <w:rPr>
                <w:rFonts w:ascii="Trebuchet MS" w:hAnsi="Trebuchet MS" w:cs="Times New Roman"/>
                <w:color w:val="0070C0"/>
                <w:sz w:val="24"/>
                <w:szCs w:val="24"/>
              </w:rPr>
              <w:t>situaţie</w:t>
            </w:r>
            <w:proofErr w:type="spellEnd"/>
            <w:r w:rsidRPr="00147BA2">
              <w:rPr>
                <w:rFonts w:ascii="Trebuchet MS" w:hAnsi="Trebuchet MS" w:cs="Times New Roman"/>
                <w:color w:val="0070C0"/>
                <w:sz w:val="24"/>
                <w:szCs w:val="24"/>
              </w:rPr>
              <w:t xml:space="preserve"> în care </w:t>
            </w:r>
            <w:proofErr w:type="spellStart"/>
            <w:r w:rsidRPr="00147BA2">
              <w:rPr>
                <w:rFonts w:ascii="Trebuchet MS" w:hAnsi="Trebuchet MS" w:cs="Times New Roman"/>
                <w:color w:val="0070C0"/>
                <w:sz w:val="24"/>
                <w:szCs w:val="24"/>
              </w:rPr>
              <w:t>condiţiile</w:t>
            </w:r>
            <w:proofErr w:type="spellEnd"/>
            <w:r w:rsidRPr="00147BA2">
              <w:rPr>
                <w:rFonts w:ascii="Trebuchet MS" w:hAnsi="Trebuchet MS" w:cs="Times New Roman"/>
                <w:color w:val="0070C0"/>
                <w:sz w:val="24"/>
                <w:szCs w:val="24"/>
              </w:rPr>
              <w:t xml:space="preserve"> </w:t>
            </w:r>
            <w:proofErr w:type="spellStart"/>
            <w:r w:rsidRPr="00147BA2">
              <w:rPr>
                <w:rFonts w:ascii="Trebuchet MS" w:hAnsi="Trebuchet MS" w:cs="Times New Roman"/>
                <w:color w:val="0070C0"/>
                <w:sz w:val="24"/>
                <w:szCs w:val="24"/>
              </w:rPr>
              <w:t>tranzacţiei</w:t>
            </w:r>
            <w:proofErr w:type="spellEnd"/>
            <w:r w:rsidRPr="00147BA2">
              <w:rPr>
                <w:rFonts w:ascii="Trebuchet MS" w:hAnsi="Trebuchet MS" w:cs="Times New Roman"/>
                <w:color w:val="0070C0"/>
                <w:sz w:val="24"/>
                <w:szCs w:val="24"/>
              </w:rPr>
              <w:t xml:space="preserve"> dintre </w:t>
            </w:r>
            <w:proofErr w:type="spellStart"/>
            <w:r w:rsidRPr="00147BA2">
              <w:rPr>
                <w:rFonts w:ascii="Trebuchet MS" w:hAnsi="Trebuchet MS" w:cs="Times New Roman"/>
                <w:color w:val="0070C0"/>
                <w:sz w:val="24"/>
                <w:szCs w:val="24"/>
              </w:rPr>
              <w:t>părţile</w:t>
            </w:r>
            <w:proofErr w:type="spellEnd"/>
            <w:r w:rsidRPr="00147BA2">
              <w:rPr>
                <w:rFonts w:ascii="Trebuchet MS" w:hAnsi="Trebuchet MS" w:cs="Times New Roman"/>
                <w:color w:val="0070C0"/>
                <w:sz w:val="24"/>
                <w:szCs w:val="24"/>
              </w:rPr>
              <w:t xml:space="preserve"> contractante nu diferă de cele care s-ar aplica între întreprinderi independente și nu </w:t>
            </w:r>
            <w:proofErr w:type="spellStart"/>
            <w:r w:rsidRPr="00147BA2">
              <w:rPr>
                <w:rFonts w:ascii="Trebuchet MS" w:hAnsi="Trebuchet MS" w:cs="Times New Roman"/>
                <w:color w:val="0070C0"/>
                <w:sz w:val="24"/>
                <w:szCs w:val="24"/>
              </w:rPr>
              <w:t>conţin</w:t>
            </w:r>
            <w:proofErr w:type="spellEnd"/>
            <w:r w:rsidRPr="00147BA2">
              <w:rPr>
                <w:rFonts w:ascii="Trebuchet MS" w:hAnsi="Trebuchet MS" w:cs="Times New Roman"/>
                <w:color w:val="0070C0"/>
                <w:sz w:val="24"/>
                <w:szCs w:val="24"/>
              </w:rPr>
              <w:t xml:space="preserve"> niciun element de coluziune. Se consideră că instituirea unei proceduri de atribuire deschisă, transparentă și ne</w:t>
            </w:r>
            <w:r w:rsidR="00FC1718" w:rsidRPr="00147BA2">
              <w:rPr>
                <w:rFonts w:ascii="Trebuchet MS" w:hAnsi="Trebuchet MS" w:cs="Times New Roman"/>
                <w:color w:val="0070C0"/>
                <w:sz w:val="24"/>
                <w:szCs w:val="24"/>
              </w:rPr>
              <w:t>discriminatorie</w:t>
            </w:r>
            <w:r w:rsidRPr="00147BA2">
              <w:rPr>
                <w:rFonts w:ascii="Trebuchet MS" w:hAnsi="Trebuchet MS" w:cs="Times New Roman"/>
                <w:color w:val="0070C0"/>
                <w:sz w:val="24"/>
                <w:szCs w:val="24"/>
              </w:rPr>
              <w:t xml:space="preserve"> pentru </w:t>
            </w:r>
            <w:proofErr w:type="spellStart"/>
            <w:r w:rsidRPr="00147BA2">
              <w:rPr>
                <w:rFonts w:ascii="Trebuchet MS" w:hAnsi="Trebuchet MS" w:cs="Times New Roman"/>
                <w:color w:val="0070C0"/>
                <w:sz w:val="24"/>
                <w:szCs w:val="24"/>
              </w:rPr>
              <w:t>tranzacţia</w:t>
            </w:r>
            <w:proofErr w:type="spellEnd"/>
            <w:r w:rsidRPr="00147BA2">
              <w:rPr>
                <w:rFonts w:ascii="Trebuchet MS" w:hAnsi="Trebuchet MS" w:cs="Times New Roman"/>
                <w:color w:val="0070C0"/>
                <w:sz w:val="24"/>
                <w:szCs w:val="24"/>
              </w:rPr>
              <w:t xml:space="preserve"> în cauză îndeplinește principiul </w:t>
            </w:r>
            <w:proofErr w:type="spellStart"/>
            <w:r w:rsidRPr="00147BA2">
              <w:rPr>
                <w:rFonts w:ascii="Trebuchet MS" w:hAnsi="Trebuchet MS" w:cs="Times New Roman"/>
                <w:color w:val="0070C0"/>
                <w:sz w:val="24"/>
                <w:szCs w:val="24"/>
              </w:rPr>
              <w:t>concurenţei</w:t>
            </w:r>
            <w:proofErr w:type="spellEnd"/>
            <w:r w:rsidRPr="00147BA2">
              <w:rPr>
                <w:rFonts w:ascii="Trebuchet MS" w:hAnsi="Trebuchet MS" w:cs="Times New Roman"/>
                <w:color w:val="0070C0"/>
                <w:sz w:val="24"/>
                <w:szCs w:val="24"/>
              </w:rPr>
              <w:t xml:space="preserve"> depline.</w:t>
            </w:r>
          </w:p>
          <w:p w14:paraId="50BDEAE6"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Specializarea inteligentă</w:t>
            </w:r>
            <w:r w:rsidRPr="00147BA2">
              <w:rPr>
                <w:rFonts w:ascii="Trebuchet MS" w:hAnsi="Trebuchet MS" w:cs="Times New Roman"/>
                <w:color w:val="0070C0"/>
                <w:sz w:val="24"/>
                <w:szCs w:val="24"/>
              </w:rPr>
              <w:t xml:space="preserve"> este o abordare bazată pe loc, caracterizată prin identificarea zonelor strategice de intervenție bazate atât pe analiza punctelor forte și a potențialului economiei, cât și pe un Proces de descoperire antreprenorială (EDP) cu o largă implicare a părților interesate. Este orientat spre exterior și îmbrățișează o viziune largă asupra inovației, inclusiv, dar cu siguranță nu se limitează la abordări bazate pe tehnologie, susținute de mecanisme eficiente de monitorizare. Domeniile de specializare inteligentă, selectate la nivel național, sunt cele definite prin Strategia Națională de </w:t>
            </w:r>
            <w:proofErr w:type="spellStart"/>
            <w:r w:rsidRPr="00147BA2">
              <w:rPr>
                <w:rFonts w:ascii="Trebuchet MS" w:hAnsi="Trebuchet MS" w:cs="Times New Roman"/>
                <w:color w:val="0070C0"/>
                <w:sz w:val="24"/>
                <w:szCs w:val="24"/>
              </w:rPr>
              <w:t>Cercetarte</w:t>
            </w:r>
            <w:proofErr w:type="spellEnd"/>
            <w:r w:rsidRPr="00147BA2">
              <w:rPr>
                <w:rFonts w:ascii="Trebuchet MS" w:hAnsi="Trebuchet MS" w:cs="Times New Roman"/>
                <w:color w:val="0070C0"/>
                <w:sz w:val="24"/>
                <w:szCs w:val="24"/>
              </w:rPr>
              <w:t xml:space="preserve">, Inovare și Specializare Inteligentă 2022-2027, care urmărește concentrarea resurselor în domeniile competitive și cu potențial de excelență (cercetare-dezvoltare) la nivel regional, în vederea transformării structurale a economiei și a creșterii competitivității, se care poate fi accesată la următoarea adresa: </w:t>
            </w:r>
            <w:hyperlink r:id="rId9" w:history="1">
              <w:r w:rsidRPr="00147BA2">
                <w:rPr>
                  <w:rStyle w:val="Hyperlink"/>
                  <w:rFonts w:ascii="Trebuchet MS" w:hAnsi="Trebuchet MS"/>
                  <w:color w:val="0070C0"/>
                  <w:sz w:val="24"/>
                  <w:szCs w:val="24"/>
                </w:rPr>
                <w:t>https://www.poc.research.gov.ro/uploads/2021-2027/conditie-favorizanta/sncisi_19-iulie.pdf</w:t>
              </w:r>
            </w:hyperlink>
            <w:r w:rsidRPr="00147BA2">
              <w:rPr>
                <w:rFonts w:ascii="Trebuchet MS" w:hAnsi="Trebuchet MS" w:cs="Times New Roman"/>
                <w:color w:val="0070C0"/>
                <w:sz w:val="24"/>
                <w:szCs w:val="24"/>
              </w:rPr>
              <w:t xml:space="preserve">. </w:t>
            </w:r>
          </w:p>
          <w:p w14:paraId="20E9598A" w14:textId="77777777" w:rsidR="002F0D7C" w:rsidRPr="002F0D7C" w:rsidRDefault="002F0D7C" w:rsidP="002F0D7C">
            <w:pPr>
              <w:autoSpaceDE w:val="0"/>
              <w:autoSpaceDN w:val="0"/>
              <w:adjustRightInd w:val="0"/>
              <w:spacing w:before="120" w:after="120"/>
              <w:jc w:val="both"/>
              <w:rPr>
                <w:rFonts w:ascii="Trebuchet MS" w:hAnsi="Trebuchet MS" w:cs="Times New Roman"/>
                <w:color w:val="0070C0"/>
                <w:sz w:val="24"/>
                <w:szCs w:val="24"/>
              </w:rPr>
            </w:pPr>
            <w:r w:rsidRPr="002F0D7C">
              <w:rPr>
                <w:rFonts w:ascii="Trebuchet MS" w:hAnsi="Trebuchet MS" w:cs="Times New Roman"/>
                <w:b/>
                <w:bCs/>
                <w:color w:val="0070C0"/>
                <w:sz w:val="24"/>
                <w:szCs w:val="24"/>
              </w:rPr>
              <w:t>Activitate de bază</w:t>
            </w:r>
            <w:r w:rsidRPr="002F0D7C">
              <w:rPr>
                <w:rFonts w:ascii="Trebuchet MS" w:hAnsi="Trebuchet MS" w:cs="Times New Roman"/>
                <w:b/>
                <w:color w:val="0070C0"/>
                <w:sz w:val="24"/>
                <w:szCs w:val="24"/>
              </w:rPr>
              <w:t xml:space="preserve"> în cadrul unui proiect - </w:t>
            </w:r>
            <w:r w:rsidRPr="002F0D7C">
              <w:rPr>
                <w:rFonts w:ascii="Trebuchet MS" w:hAnsi="Trebuchet MS" w:cs="Times New Roman"/>
                <w:color w:val="0070C0"/>
                <w:sz w:val="24"/>
                <w:szCs w:val="24"/>
              </w:rPr>
              <w:t xml:space="preserve">activitate sau pachet de activități declarate de către beneficiar ca fiind principale sau de referință pentru un proiect, </w:t>
            </w:r>
            <w:r w:rsidRPr="002F0D7C">
              <w:rPr>
                <w:rFonts w:ascii="Trebuchet MS" w:hAnsi="Trebuchet MS" w:cs="Times New Roman"/>
                <w:color w:val="0070C0"/>
                <w:sz w:val="24"/>
                <w:szCs w:val="24"/>
              </w:rPr>
              <w:lastRenderedPageBreak/>
              <w:t xml:space="preserve">care se verifică de către autoritatea de management/organismul intermediar, după caz, în etapa de contractare, la momentul întocmirii planului de monitorizare a proiectului </w:t>
            </w:r>
            <w:proofErr w:type="spellStart"/>
            <w:r w:rsidRPr="002F0D7C">
              <w:rPr>
                <w:rFonts w:ascii="Trebuchet MS" w:hAnsi="Trebuchet MS" w:cs="Times New Roman"/>
                <w:color w:val="0070C0"/>
                <w:sz w:val="24"/>
                <w:szCs w:val="24"/>
              </w:rPr>
              <w:t>şi</w:t>
            </w:r>
            <w:proofErr w:type="spellEnd"/>
            <w:r w:rsidRPr="002F0D7C">
              <w:rPr>
                <w:rFonts w:ascii="Trebuchet MS" w:hAnsi="Trebuchet MS" w:cs="Times New Roman"/>
                <w:color w:val="0070C0"/>
                <w:sz w:val="24"/>
                <w:szCs w:val="24"/>
              </w:rPr>
              <w:t xml:space="preserve"> care trebuie să respecte următoarele condiții cumulative:</w:t>
            </w:r>
          </w:p>
          <w:p w14:paraId="331CD0C2" w14:textId="77777777" w:rsidR="002F0D7C" w:rsidRPr="002F0D7C" w:rsidRDefault="002F0D7C" w:rsidP="002F0D7C">
            <w:pPr>
              <w:autoSpaceDE w:val="0"/>
              <w:autoSpaceDN w:val="0"/>
              <w:adjustRightInd w:val="0"/>
              <w:spacing w:before="120" w:after="120"/>
              <w:jc w:val="both"/>
              <w:rPr>
                <w:rFonts w:ascii="Trebuchet MS" w:hAnsi="Trebuchet MS" w:cs="Times New Roman"/>
                <w:color w:val="0070C0"/>
                <w:sz w:val="24"/>
                <w:szCs w:val="24"/>
              </w:rPr>
            </w:pPr>
            <w:r w:rsidRPr="002F0D7C">
              <w:rPr>
                <w:rFonts w:ascii="Trebuchet MS" w:hAnsi="Trebuchet MS" w:cs="Times New Roman"/>
                <w:color w:val="0070C0"/>
                <w:sz w:val="24"/>
                <w:szCs w:val="24"/>
              </w:rPr>
              <w:t xml:space="preserve">    (i) are legătură directă cu obiectul proiectului pentru care se acordă finanțarea </w:t>
            </w:r>
            <w:proofErr w:type="spellStart"/>
            <w:r w:rsidRPr="002F0D7C">
              <w:rPr>
                <w:rFonts w:ascii="Trebuchet MS" w:hAnsi="Trebuchet MS" w:cs="Times New Roman"/>
                <w:color w:val="0070C0"/>
                <w:sz w:val="24"/>
                <w:szCs w:val="24"/>
              </w:rPr>
              <w:t>şi</w:t>
            </w:r>
            <w:proofErr w:type="spellEnd"/>
            <w:r w:rsidRPr="002F0D7C">
              <w:rPr>
                <w:rFonts w:ascii="Trebuchet MS" w:hAnsi="Trebuchet MS" w:cs="Times New Roman"/>
                <w:color w:val="0070C0"/>
                <w:sz w:val="24"/>
                <w:szCs w:val="24"/>
              </w:rPr>
              <w:t xml:space="preserve"> contribuie în mod direct </w:t>
            </w:r>
            <w:proofErr w:type="spellStart"/>
            <w:r w:rsidRPr="002F0D7C">
              <w:rPr>
                <w:rFonts w:ascii="Trebuchet MS" w:hAnsi="Trebuchet MS" w:cs="Times New Roman"/>
                <w:color w:val="0070C0"/>
                <w:sz w:val="24"/>
                <w:szCs w:val="24"/>
              </w:rPr>
              <w:t>şi</w:t>
            </w:r>
            <w:proofErr w:type="spellEnd"/>
            <w:r w:rsidRPr="002F0D7C">
              <w:rPr>
                <w:rFonts w:ascii="Trebuchet MS" w:hAnsi="Trebuchet MS" w:cs="Times New Roman"/>
                <w:color w:val="0070C0"/>
                <w:sz w:val="24"/>
                <w:szCs w:val="24"/>
              </w:rPr>
              <w:t xml:space="preserve"> semnificativ la realizarea obiectivelor </w:t>
            </w:r>
            <w:proofErr w:type="spellStart"/>
            <w:r w:rsidRPr="002F0D7C">
              <w:rPr>
                <w:rFonts w:ascii="Trebuchet MS" w:hAnsi="Trebuchet MS" w:cs="Times New Roman"/>
                <w:color w:val="0070C0"/>
                <w:sz w:val="24"/>
                <w:szCs w:val="24"/>
              </w:rPr>
              <w:t>şi</w:t>
            </w:r>
            <w:proofErr w:type="spellEnd"/>
            <w:r w:rsidRPr="002F0D7C">
              <w:rPr>
                <w:rFonts w:ascii="Trebuchet MS" w:hAnsi="Trebuchet MS" w:cs="Times New Roman"/>
                <w:color w:val="0070C0"/>
                <w:sz w:val="24"/>
                <w:szCs w:val="24"/>
              </w:rPr>
              <w:t xml:space="preserve"> la obținerea rezultatelor acestuia;</w:t>
            </w:r>
          </w:p>
          <w:p w14:paraId="73818335" w14:textId="77777777" w:rsidR="002F0D7C" w:rsidRPr="002F0D7C" w:rsidRDefault="002F0D7C" w:rsidP="002F0D7C">
            <w:pPr>
              <w:autoSpaceDE w:val="0"/>
              <w:autoSpaceDN w:val="0"/>
              <w:adjustRightInd w:val="0"/>
              <w:spacing w:before="120" w:after="120"/>
              <w:jc w:val="both"/>
              <w:rPr>
                <w:rFonts w:ascii="Trebuchet MS" w:hAnsi="Trebuchet MS" w:cs="Times New Roman"/>
                <w:color w:val="0070C0"/>
                <w:sz w:val="24"/>
                <w:szCs w:val="24"/>
              </w:rPr>
            </w:pPr>
            <w:r w:rsidRPr="002F0D7C">
              <w:rPr>
                <w:rFonts w:ascii="Trebuchet MS" w:hAnsi="Trebuchet MS" w:cs="Times New Roman"/>
                <w:color w:val="0070C0"/>
                <w:sz w:val="24"/>
                <w:szCs w:val="24"/>
              </w:rPr>
              <w:t xml:space="preserve">    (ii) se regăsește în cererea de finanțare sub forma activităților eligibile obligatorii specificate în Ghidul solicitantului;</w:t>
            </w:r>
          </w:p>
          <w:p w14:paraId="4A937533" w14:textId="77777777" w:rsidR="002F0D7C" w:rsidRPr="002F0D7C" w:rsidRDefault="002F0D7C" w:rsidP="002F0D7C">
            <w:pPr>
              <w:autoSpaceDE w:val="0"/>
              <w:autoSpaceDN w:val="0"/>
              <w:adjustRightInd w:val="0"/>
              <w:spacing w:before="120" w:after="120"/>
              <w:jc w:val="both"/>
              <w:rPr>
                <w:rFonts w:ascii="Trebuchet MS" w:hAnsi="Trebuchet MS" w:cs="Times New Roman"/>
                <w:color w:val="0070C0"/>
                <w:sz w:val="24"/>
                <w:szCs w:val="24"/>
              </w:rPr>
            </w:pPr>
            <w:r w:rsidRPr="002F0D7C">
              <w:rPr>
                <w:rFonts w:ascii="Trebuchet MS" w:hAnsi="Trebuchet MS" w:cs="Times New Roman"/>
                <w:color w:val="0070C0"/>
                <w:sz w:val="24"/>
                <w:szCs w:val="24"/>
              </w:rPr>
              <w:t xml:space="preserve">    (iii) nu face parte din activitățile conexe, așa cum sunt acestea definite în Ghidul solicitantului;</w:t>
            </w:r>
          </w:p>
          <w:p w14:paraId="16040391" w14:textId="77777777" w:rsidR="002F0D7C" w:rsidRPr="002F0D7C" w:rsidRDefault="002F0D7C" w:rsidP="002F0D7C">
            <w:pPr>
              <w:autoSpaceDE w:val="0"/>
              <w:autoSpaceDN w:val="0"/>
              <w:adjustRightInd w:val="0"/>
              <w:spacing w:before="120" w:after="120"/>
              <w:jc w:val="both"/>
              <w:rPr>
                <w:rFonts w:ascii="Trebuchet MS" w:hAnsi="Trebuchet MS" w:cs="Times New Roman"/>
                <w:color w:val="0070C0"/>
                <w:sz w:val="24"/>
                <w:szCs w:val="24"/>
              </w:rPr>
            </w:pPr>
            <w:r w:rsidRPr="002F0D7C">
              <w:rPr>
                <w:rFonts w:ascii="Trebuchet MS" w:hAnsi="Trebuchet MS" w:cs="Times New Roman"/>
                <w:color w:val="0070C0"/>
                <w:sz w:val="24"/>
                <w:szCs w:val="24"/>
              </w:rPr>
              <w:t xml:space="preserve">    (iv) bugetul estimat alocat activității sau pachetului de activități reprezintă minimum 50% din bugetul eligibil al proiectului;</w:t>
            </w:r>
          </w:p>
          <w:p w14:paraId="33098394" w14:textId="77777777" w:rsidR="002F0D7C" w:rsidRDefault="002F0D7C" w:rsidP="00FF6BAE">
            <w:pPr>
              <w:autoSpaceDE w:val="0"/>
              <w:autoSpaceDN w:val="0"/>
              <w:adjustRightInd w:val="0"/>
              <w:spacing w:before="120" w:after="120"/>
              <w:jc w:val="both"/>
              <w:rPr>
                <w:rFonts w:ascii="Trebuchet MS" w:hAnsi="Trebuchet MS" w:cs="Times New Roman"/>
                <w:b/>
                <w:color w:val="0070C0"/>
                <w:sz w:val="24"/>
                <w:szCs w:val="24"/>
              </w:rPr>
            </w:pPr>
          </w:p>
          <w:p w14:paraId="0F099D8F"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Indicatori de etapă</w:t>
            </w:r>
            <w:r w:rsidRPr="00147BA2">
              <w:rPr>
                <w:rFonts w:ascii="Trebuchet MS" w:hAnsi="Trebuchet MS" w:cs="Times New Roman"/>
                <w:color w:val="0070C0"/>
                <w:sz w:val="24"/>
                <w:szCs w:val="24"/>
              </w:rPr>
              <w:t xml:space="preserve"> - repere cantitative, valorice sau calitative </w:t>
            </w:r>
            <w:proofErr w:type="spellStart"/>
            <w:r w:rsidRPr="00147BA2">
              <w:rPr>
                <w:rFonts w:ascii="Trebuchet MS" w:hAnsi="Trebuchet MS" w:cs="Times New Roman"/>
                <w:color w:val="0070C0"/>
                <w:sz w:val="24"/>
                <w:szCs w:val="24"/>
              </w:rPr>
              <w:t>faţă</w:t>
            </w:r>
            <w:proofErr w:type="spellEnd"/>
            <w:r w:rsidRPr="00147BA2">
              <w:rPr>
                <w:rFonts w:ascii="Trebuchet MS" w:hAnsi="Trebuchet MS" w:cs="Times New Roman"/>
                <w:color w:val="0070C0"/>
                <w:sz w:val="24"/>
                <w:szCs w:val="24"/>
              </w:rPr>
              <w:t xml:space="preserve"> de care este monitorizat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evaluat, într-o</w:t>
            </w:r>
            <w:r w:rsidR="002F0D7C">
              <w:rPr>
                <w:rFonts w:ascii="Trebuchet MS" w:hAnsi="Trebuchet MS" w:cs="Times New Roman"/>
                <w:color w:val="0070C0"/>
                <w:sz w:val="24"/>
                <w:szCs w:val="24"/>
              </w:rPr>
              <w:t xml:space="preserve"> </w:t>
            </w:r>
            <w:r w:rsidRPr="00147BA2">
              <w:rPr>
                <w:rFonts w:ascii="Trebuchet MS" w:hAnsi="Trebuchet MS" w:cs="Times New Roman"/>
                <w:color w:val="0070C0"/>
                <w:sz w:val="24"/>
                <w:szCs w:val="24"/>
              </w:rPr>
              <w:t xml:space="preserve">manieră obiectivă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transparentă, progresul implementării unui proiect; în </w:t>
            </w:r>
            <w:proofErr w:type="spellStart"/>
            <w:r w:rsidRPr="00147BA2">
              <w:rPr>
                <w:rFonts w:ascii="Trebuchet MS" w:hAnsi="Trebuchet MS" w:cs="Times New Roman"/>
                <w:color w:val="0070C0"/>
                <w:sz w:val="24"/>
                <w:szCs w:val="24"/>
              </w:rPr>
              <w:t>funcţie</w:t>
            </w:r>
            <w:proofErr w:type="spellEnd"/>
            <w:r w:rsidRPr="00147BA2">
              <w:rPr>
                <w:rFonts w:ascii="Trebuchet MS" w:hAnsi="Trebuchet MS" w:cs="Times New Roman"/>
                <w:color w:val="0070C0"/>
                <w:sz w:val="24"/>
                <w:szCs w:val="24"/>
              </w:rPr>
              <w:t xml:space="preserve"> de natura proiectelor, indicatorii de etapă pot reprezenta: realizarea unor </w:t>
            </w:r>
            <w:proofErr w:type="spellStart"/>
            <w:r w:rsidRPr="00147BA2">
              <w:rPr>
                <w:rFonts w:ascii="Trebuchet MS" w:hAnsi="Trebuchet MS" w:cs="Times New Roman"/>
                <w:color w:val="0070C0"/>
                <w:sz w:val="24"/>
                <w:szCs w:val="24"/>
              </w:rPr>
              <w:t>activităţi</w:t>
            </w:r>
            <w:proofErr w:type="spellEnd"/>
            <w:r w:rsidRPr="00147BA2">
              <w:rPr>
                <w:rFonts w:ascii="Trebuchet MS" w:hAnsi="Trebuchet MS" w:cs="Times New Roman"/>
                <w:color w:val="0070C0"/>
                <w:sz w:val="24"/>
                <w:szCs w:val="24"/>
              </w:rPr>
              <w:t xml:space="preserve"> sau </w:t>
            </w:r>
            <w:proofErr w:type="spellStart"/>
            <w:r w:rsidRPr="00147BA2">
              <w:rPr>
                <w:rFonts w:ascii="Trebuchet MS" w:hAnsi="Trebuchet MS" w:cs="Times New Roman"/>
                <w:color w:val="0070C0"/>
                <w:sz w:val="24"/>
                <w:szCs w:val="24"/>
              </w:rPr>
              <w:t>subactivităţi</w:t>
            </w:r>
            <w:proofErr w:type="spellEnd"/>
            <w:r w:rsidRPr="00147BA2">
              <w:rPr>
                <w:rFonts w:ascii="Trebuchet MS" w:hAnsi="Trebuchet MS" w:cs="Times New Roman"/>
                <w:color w:val="0070C0"/>
                <w:sz w:val="24"/>
                <w:szCs w:val="24"/>
              </w:rPr>
              <w:t xml:space="preserve"> din proiect, atingerea unor stadii de implementare sau de </w:t>
            </w:r>
            <w:proofErr w:type="spellStart"/>
            <w:r w:rsidRPr="00147BA2">
              <w:rPr>
                <w:rFonts w:ascii="Trebuchet MS" w:hAnsi="Trebuchet MS" w:cs="Times New Roman"/>
                <w:color w:val="0070C0"/>
                <w:sz w:val="24"/>
                <w:szCs w:val="24"/>
              </w:rPr>
              <w:t>execuţie</w:t>
            </w:r>
            <w:proofErr w:type="spellEnd"/>
            <w:r w:rsidRPr="00147BA2">
              <w:rPr>
                <w:rFonts w:ascii="Trebuchet MS" w:hAnsi="Trebuchet MS" w:cs="Times New Roman"/>
                <w:color w:val="0070C0"/>
                <w:sz w:val="24"/>
                <w:szCs w:val="24"/>
              </w:rPr>
              <w:t xml:space="preserve"> tehnică sau financiară prestabilite, precum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stadii sau valori intermediare ale indicatorilor de realizare;</w:t>
            </w:r>
          </w:p>
          <w:p w14:paraId="7EEE33CA"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Plan de monitorizare a proiectului</w:t>
            </w:r>
            <w:r w:rsidRPr="00147BA2">
              <w:rPr>
                <w:rFonts w:ascii="Trebuchet MS" w:hAnsi="Trebuchet MS" w:cs="Times New Roman"/>
                <w:color w:val="0070C0"/>
                <w:sz w:val="24"/>
                <w:szCs w:val="24"/>
              </w:rPr>
              <w:t xml:space="preserve"> - plan inclus în contractul de </w:t>
            </w:r>
            <w:proofErr w:type="spellStart"/>
            <w:r w:rsidRPr="00147BA2">
              <w:rPr>
                <w:rFonts w:ascii="Trebuchet MS" w:hAnsi="Trebuchet MS" w:cs="Times New Roman"/>
                <w:color w:val="0070C0"/>
                <w:sz w:val="24"/>
                <w:szCs w:val="24"/>
              </w:rPr>
              <w:t>finanţare</w:t>
            </w:r>
            <w:proofErr w:type="spellEnd"/>
            <w:r w:rsidRPr="00147BA2">
              <w:rPr>
                <w:rFonts w:ascii="Trebuchet MS" w:hAnsi="Trebuchet MS" w:cs="Times New Roman"/>
                <w:color w:val="0070C0"/>
                <w:sz w:val="24"/>
                <w:szCs w:val="24"/>
              </w:rPr>
              <w:t xml:space="preserve"> prin care se stabilesc indicatorii de etapă care se vor monitoriza de către autoritatea de management/organismul intermediar, după caz, pe parcursul implementării proiectului, modul de verificare a acestora, precum </w:t>
            </w:r>
            <w:proofErr w:type="spellStart"/>
            <w:r w:rsidRPr="00147BA2">
              <w:rPr>
                <w:rFonts w:ascii="Trebuchet MS" w:hAnsi="Trebuchet MS" w:cs="Times New Roman"/>
                <w:color w:val="0070C0"/>
                <w:sz w:val="24"/>
                <w:szCs w:val="24"/>
              </w:rPr>
              <w:t>ţintele</w:t>
            </w:r>
            <w:proofErr w:type="spellEnd"/>
            <w:r w:rsidRPr="00147BA2">
              <w:rPr>
                <w:rFonts w:ascii="Trebuchet MS" w:hAnsi="Trebuchet MS" w:cs="Times New Roman"/>
                <w:color w:val="0070C0"/>
                <w:sz w:val="24"/>
                <w:szCs w:val="24"/>
              </w:rPr>
              <w:t xml:space="preserve"> finale asumate pentru indicatorii de realizare </w:t>
            </w:r>
            <w:proofErr w:type="spellStart"/>
            <w:r w:rsidRPr="00147BA2">
              <w:rPr>
                <w:rFonts w:ascii="Trebuchet MS" w:hAnsi="Trebuchet MS" w:cs="Times New Roman"/>
                <w:color w:val="0070C0"/>
                <w:sz w:val="24"/>
                <w:szCs w:val="24"/>
              </w:rPr>
              <w:t>şi</w:t>
            </w:r>
            <w:proofErr w:type="spellEnd"/>
            <w:r w:rsidRPr="00147BA2">
              <w:rPr>
                <w:rFonts w:ascii="Trebuchet MS" w:hAnsi="Trebuchet MS" w:cs="Times New Roman"/>
                <w:color w:val="0070C0"/>
                <w:sz w:val="24"/>
                <w:szCs w:val="24"/>
              </w:rPr>
              <w:t xml:space="preserve"> de rezultat care vor fi atinse în urma implementării proiectului;</w:t>
            </w:r>
          </w:p>
          <w:p w14:paraId="1345B91B"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Caracterul durabil al operațiunilor</w:t>
            </w:r>
            <w:r w:rsidRPr="00147BA2">
              <w:rPr>
                <w:rFonts w:ascii="Trebuchet MS" w:hAnsi="Trebuchet MS" w:cs="Times New Roman"/>
                <w:color w:val="0070C0"/>
                <w:sz w:val="24"/>
                <w:szCs w:val="24"/>
              </w:rPr>
              <w:t xml:space="preserve"> este definit în conformitate cu art. 65 din Regulamentul (UE) nr.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74DB09DC" w14:textId="77777777" w:rsidR="00FF6BAE" w:rsidRPr="00147BA2"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147BA2">
              <w:rPr>
                <w:rFonts w:ascii="Trebuchet MS" w:hAnsi="Trebuchet MS" w:cs="Times New Roman"/>
                <w:color w:val="0070C0"/>
                <w:sz w:val="24"/>
                <w:szCs w:val="24"/>
              </w:rPr>
              <w:t>a) înceteze activitatea productivă sau să o transfere în afara regiunii de nivel NUTS 2 în care a primit sprijin;</w:t>
            </w:r>
          </w:p>
          <w:p w14:paraId="121640F3" w14:textId="77777777" w:rsidR="00FF6BAE" w:rsidRPr="00147BA2"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147BA2">
              <w:rPr>
                <w:rFonts w:ascii="Trebuchet MS" w:hAnsi="Trebuchet MS" w:cs="Times New Roman"/>
                <w:color w:val="0070C0"/>
                <w:sz w:val="24"/>
                <w:szCs w:val="24"/>
              </w:rPr>
              <w:t>b) să efectueze o modificare a proprietății asupra unui element de infrastructură care conferă un avantaj nejustificat unei întreprinderi sau unui organism public;</w:t>
            </w:r>
          </w:p>
          <w:p w14:paraId="7AC65FD9" w14:textId="77777777" w:rsidR="00FF6BAE" w:rsidRPr="00147BA2"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147BA2">
              <w:rPr>
                <w:rFonts w:ascii="Trebuchet MS" w:hAnsi="Trebuchet MS" w:cs="Times New Roman"/>
                <w:color w:val="0070C0"/>
                <w:sz w:val="24"/>
                <w:szCs w:val="24"/>
              </w:rPr>
              <w:t>c) să efectueze o modificare substanțială care afectează natura, obiectivele sau condițiile de implementare a operațiunii și care ar conduce la subminarea obiectivelor inițiale ale acesteia.</w:t>
            </w:r>
          </w:p>
          <w:p w14:paraId="2758032A" w14:textId="77777777" w:rsidR="00FF6BAE" w:rsidRPr="00147BA2" w:rsidRDefault="00FF6BAE" w:rsidP="00FF6BAE">
            <w:pPr>
              <w:autoSpaceDE w:val="0"/>
              <w:autoSpaceDN w:val="0"/>
              <w:adjustRightInd w:val="0"/>
              <w:spacing w:before="120" w:after="120"/>
              <w:jc w:val="both"/>
              <w:rPr>
                <w:rFonts w:ascii="Trebuchet MS" w:hAnsi="Trebuchet MS" w:cs="Times New Roman"/>
                <w:i/>
                <w:color w:val="0070C0"/>
                <w:sz w:val="24"/>
                <w:szCs w:val="24"/>
              </w:rPr>
            </w:pPr>
            <w:r w:rsidRPr="00147BA2">
              <w:rPr>
                <w:rFonts w:ascii="Trebuchet MS" w:hAnsi="Trebuchet MS" w:cs="Times New Roman"/>
                <w:b/>
                <w:i/>
                <w:color w:val="0070C0"/>
                <w:sz w:val="24"/>
                <w:szCs w:val="24"/>
              </w:rPr>
              <w:t xml:space="preserve">În cadrul prezentului apel, perioada în care trebuie menținut caracterul durabil al operațiunii este de 5 ani de la data efectuării plății finale în cadrul contractului de finanțare. </w:t>
            </w:r>
          </w:p>
          <w:p w14:paraId="767E3B7F"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lastRenderedPageBreak/>
              <w:t>Costuri directe</w:t>
            </w:r>
            <w:r w:rsidR="005E3CB8" w:rsidRPr="00147BA2">
              <w:rPr>
                <w:rFonts w:ascii="Trebuchet MS" w:hAnsi="Trebuchet MS" w:cs="Times New Roman"/>
                <w:color w:val="0070C0"/>
                <w:sz w:val="24"/>
                <w:szCs w:val="24"/>
              </w:rPr>
              <w:t xml:space="preserve"> sunt</w:t>
            </w:r>
            <w:r w:rsidRPr="00147BA2">
              <w:rPr>
                <w:rFonts w:ascii="Trebuchet MS" w:hAnsi="Trebuchet MS" w:cs="Times New Roman"/>
                <w:color w:val="0070C0"/>
                <w:sz w:val="24"/>
                <w:szCs w:val="24"/>
              </w:rPr>
              <w:t xml:space="preserve"> cheltuieli</w:t>
            </w:r>
            <w:r w:rsidR="005E3CB8" w:rsidRPr="00147BA2">
              <w:rPr>
                <w:rFonts w:ascii="Trebuchet MS" w:hAnsi="Trebuchet MS" w:cs="Times New Roman"/>
                <w:color w:val="0070C0"/>
                <w:sz w:val="24"/>
                <w:szCs w:val="24"/>
              </w:rPr>
              <w:t>le</w:t>
            </w:r>
            <w:r w:rsidRPr="00147BA2">
              <w:rPr>
                <w:rFonts w:ascii="Trebuchet MS" w:hAnsi="Trebuchet MS" w:cs="Times New Roman"/>
                <w:color w:val="0070C0"/>
                <w:sz w:val="24"/>
                <w:szCs w:val="24"/>
              </w:rPr>
              <w:t xml:space="preserve"> efectuate strict pentru investiția propusă prin proiect și care, la finalul implementării proiectului, se reflectă/transpun în obiectivul propus prin proiect.</w:t>
            </w:r>
          </w:p>
          <w:p w14:paraId="63BD5DC9" w14:textId="77777777" w:rsidR="00FF6BAE" w:rsidRPr="00147BA2"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147BA2">
              <w:rPr>
                <w:rFonts w:ascii="Trebuchet MS" w:hAnsi="Trebuchet MS" w:cs="Times New Roman"/>
                <w:b/>
                <w:color w:val="0070C0"/>
                <w:sz w:val="24"/>
                <w:szCs w:val="24"/>
              </w:rPr>
              <w:t>Costuri indirecte</w:t>
            </w:r>
            <w:r w:rsidR="005E3CB8" w:rsidRPr="00147BA2">
              <w:rPr>
                <w:rFonts w:ascii="Trebuchet MS" w:hAnsi="Trebuchet MS" w:cs="Times New Roman"/>
                <w:color w:val="0070C0"/>
                <w:sz w:val="24"/>
                <w:szCs w:val="24"/>
              </w:rPr>
              <w:t xml:space="preserve"> sunt</w:t>
            </w:r>
            <w:r w:rsidRPr="00147BA2">
              <w:rPr>
                <w:rFonts w:ascii="Trebuchet MS" w:hAnsi="Trebuchet MS" w:cs="Times New Roman"/>
                <w:color w:val="0070C0"/>
                <w:sz w:val="24"/>
                <w:szCs w:val="24"/>
              </w:rPr>
              <w:t xml:space="preserve"> toate acele cheltuieli care nu se încadrează în categoria costurilor directe și care sprijină transversal implementarea proiectului, iar la finalul implementării nu se reflectă în mod direct în obiectivul investițional.</w:t>
            </w:r>
          </w:p>
          <w:p w14:paraId="72C3E286" w14:textId="77777777" w:rsidR="005E3CB8" w:rsidRPr="00147BA2" w:rsidRDefault="005E3CB8" w:rsidP="005E3CB8">
            <w:pPr>
              <w:spacing w:before="120" w:after="120"/>
              <w:jc w:val="both"/>
              <w:rPr>
                <w:rFonts w:ascii="Trebuchet MS" w:hAnsi="Trebuchet MS"/>
                <w:color w:val="0070C0"/>
                <w:sz w:val="24"/>
                <w:szCs w:val="24"/>
              </w:rPr>
            </w:pPr>
            <w:r w:rsidRPr="00147BA2">
              <w:rPr>
                <w:rFonts w:ascii="Trebuchet MS" w:hAnsi="Trebuchet MS"/>
                <w:b/>
                <w:color w:val="0070C0"/>
                <w:sz w:val="24"/>
                <w:szCs w:val="24"/>
              </w:rPr>
              <w:t>Prag de calitate</w:t>
            </w:r>
            <w:r w:rsidRPr="00147BA2">
              <w:rPr>
                <w:rFonts w:ascii="Trebuchet MS" w:hAnsi="Trebuchet MS"/>
                <w:color w:val="0070C0"/>
                <w:sz w:val="24"/>
                <w:szCs w:val="24"/>
              </w:rPr>
              <w:t xml:space="preserve">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w:t>
            </w:r>
            <w:r w:rsidR="007941B9" w:rsidRPr="00147BA2">
              <w:rPr>
                <w:rFonts w:ascii="Trebuchet MS" w:hAnsi="Trebuchet MS"/>
                <w:color w:val="0070C0"/>
                <w:sz w:val="24"/>
                <w:szCs w:val="24"/>
              </w:rPr>
              <w:t xml:space="preserve"> presupun acordarea de punctaje.</w:t>
            </w:r>
          </w:p>
          <w:p w14:paraId="5FD62E35" w14:textId="77777777" w:rsidR="00DA693E" w:rsidRPr="00147BA2" w:rsidRDefault="005E3CB8" w:rsidP="005E3CB8">
            <w:pPr>
              <w:spacing w:before="120" w:after="120"/>
              <w:jc w:val="both"/>
              <w:rPr>
                <w:rFonts w:ascii="Trebuchet MS" w:hAnsi="Trebuchet MS"/>
                <w:color w:val="0070C0"/>
                <w:sz w:val="24"/>
                <w:szCs w:val="24"/>
              </w:rPr>
            </w:pPr>
            <w:r w:rsidRPr="00147BA2">
              <w:rPr>
                <w:rFonts w:ascii="Trebuchet MS" w:hAnsi="Trebuchet MS"/>
                <w:b/>
                <w:color w:val="0070C0"/>
                <w:sz w:val="24"/>
                <w:szCs w:val="24"/>
              </w:rPr>
              <w:t>Prag de excelență</w:t>
            </w:r>
            <w:r w:rsidRPr="00147BA2">
              <w:rPr>
                <w:rFonts w:ascii="Trebuchet MS" w:hAnsi="Trebuchet MS"/>
                <w:color w:val="0070C0"/>
                <w:sz w:val="24"/>
                <w:szCs w:val="24"/>
              </w:rPr>
              <w:t xml:space="preserve"> reprezintă eticheta de calitate conferită în urma evaluării tehnice și financiare, superioară pragului de calitate, de la care un proiect este selectat dir</w:t>
            </w:r>
            <w:r w:rsidR="007941B9" w:rsidRPr="00147BA2">
              <w:rPr>
                <w:rFonts w:ascii="Trebuchet MS" w:hAnsi="Trebuchet MS"/>
                <w:color w:val="0070C0"/>
                <w:sz w:val="24"/>
                <w:szCs w:val="24"/>
              </w:rPr>
              <w:t>ect pentru etapa de contractare.</w:t>
            </w:r>
          </w:p>
          <w:p w14:paraId="36B78717" w14:textId="77777777" w:rsidR="0001129A" w:rsidRPr="00147BA2" w:rsidRDefault="0001129A" w:rsidP="005E3CB8">
            <w:pPr>
              <w:spacing w:before="120" w:after="120"/>
              <w:jc w:val="both"/>
              <w:rPr>
                <w:rFonts w:ascii="Trebuchet MS" w:hAnsi="Trebuchet MS"/>
                <w:color w:val="0070C0"/>
                <w:sz w:val="24"/>
                <w:szCs w:val="24"/>
              </w:rPr>
            </w:pPr>
            <w:r w:rsidRPr="00147BA2">
              <w:rPr>
                <w:rFonts w:ascii="Trebuchet MS" w:hAnsi="Trebuchet MS"/>
                <w:b/>
                <w:color w:val="0070C0"/>
                <w:sz w:val="24"/>
                <w:szCs w:val="24"/>
              </w:rPr>
              <w:t xml:space="preserve">Principiul „a nu prejudicia în mod semnificativ” (DNSH – „Do No </w:t>
            </w:r>
            <w:proofErr w:type="spellStart"/>
            <w:r w:rsidRPr="00147BA2">
              <w:rPr>
                <w:rFonts w:ascii="Trebuchet MS" w:hAnsi="Trebuchet MS"/>
                <w:b/>
                <w:color w:val="0070C0"/>
                <w:sz w:val="24"/>
                <w:szCs w:val="24"/>
              </w:rPr>
              <w:t>Significant</w:t>
            </w:r>
            <w:proofErr w:type="spellEnd"/>
            <w:r w:rsidRPr="00147BA2">
              <w:rPr>
                <w:rFonts w:ascii="Trebuchet MS" w:hAnsi="Trebuchet MS"/>
                <w:b/>
                <w:color w:val="0070C0"/>
                <w:sz w:val="24"/>
                <w:szCs w:val="24"/>
              </w:rPr>
              <w:t xml:space="preserve"> </w:t>
            </w:r>
            <w:proofErr w:type="spellStart"/>
            <w:r w:rsidRPr="00147BA2">
              <w:rPr>
                <w:rFonts w:ascii="Trebuchet MS" w:hAnsi="Trebuchet MS"/>
                <w:b/>
                <w:color w:val="0070C0"/>
                <w:sz w:val="24"/>
                <w:szCs w:val="24"/>
              </w:rPr>
              <w:t>Harm</w:t>
            </w:r>
            <w:proofErr w:type="spellEnd"/>
            <w:r w:rsidRPr="00147BA2">
              <w:rPr>
                <w:rFonts w:ascii="Trebuchet MS" w:hAnsi="Trebuchet MS"/>
                <w:color w:val="0070C0"/>
                <w:sz w:val="24"/>
                <w:szCs w:val="24"/>
              </w:rPr>
              <w:t>”) este definit prin Regulamentul (UE) nr. 852/2020 și se referă la modul în care o activitate se raportează la cele șase obiective de mediu (Atenuarea schimbărilor climatice,</w:t>
            </w:r>
            <w:r w:rsidRPr="00147BA2">
              <w:rPr>
                <w:color w:val="0070C0"/>
              </w:rPr>
              <w:t xml:space="preserve"> </w:t>
            </w:r>
            <w:r w:rsidRPr="00147BA2">
              <w:rPr>
                <w:rFonts w:ascii="Trebuchet MS" w:hAnsi="Trebuchet MS"/>
                <w:color w:val="0070C0"/>
                <w:sz w:val="24"/>
                <w:szCs w:val="24"/>
              </w:rPr>
              <w:t>Adaptarea la schimbări climatice, Utilizarea durabilă și protejarea resurselor de apă și a celor marine, Economia circulară, inclusiv prevenirea generării de deșeuri și reciclarea acestora, Prevenirea și controlul poluării aerului, apei și solului,</w:t>
            </w:r>
            <w:r w:rsidRPr="00147BA2">
              <w:rPr>
                <w:color w:val="0070C0"/>
              </w:rPr>
              <w:t xml:space="preserve"> </w:t>
            </w:r>
            <w:r w:rsidRPr="00147BA2">
              <w:rPr>
                <w:rFonts w:ascii="Trebuchet MS" w:hAnsi="Trebuchet MS"/>
                <w:color w:val="0070C0"/>
                <w:sz w:val="24"/>
                <w:szCs w:val="24"/>
              </w:rPr>
              <w:t>Protecția și restaurarea biodiversității și ecosistemelor) și dacă activitatea respectivă aduce prejudicii semnificative vreunuia dintre aceste obiective de mediu.</w:t>
            </w:r>
          </w:p>
          <w:p w14:paraId="39C63D0C" w14:textId="77777777" w:rsidR="00841351" w:rsidRPr="00147BA2" w:rsidRDefault="00841351" w:rsidP="005E3CB8">
            <w:pPr>
              <w:spacing w:before="120" w:after="120"/>
              <w:jc w:val="both"/>
              <w:rPr>
                <w:rFonts w:ascii="Trebuchet MS" w:hAnsi="Trebuchet MS"/>
                <w:color w:val="0070C0"/>
                <w:sz w:val="24"/>
                <w:szCs w:val="24"/>
              </w:rPr>
            </w:pPr>
            <w:r w:rsidRPr="00147BA2">
              <w:rPr>
                <w:rFonts w:ascii="Trebuchet MS" w:hAnsi="Trebuchet MS"/>
                <w:b/>
                <w:color w:val="0070C0"/>
                <w:sz w:val="24"/>
                <w:szCs w:val="24"/>
              </w:rPr>
              <w:t>Imunizarea la schimbările climatice</w:t>
            </w:r>
            <w:r w:rsidRPr="00147BA2">
              <w:rPr>
                <w:rFonts w:ascii="Trebuchet MS" w:hAnsi="Trebuchet MS"/>
                <w:color w:val="0070C0"/>
                <w:sz w:val="24"/>
                <w:szCs w:val="24"/>
              </w:rPr>
              <w:t xml:space="preserve"> reprezintă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 Imunizarea la schimbările climatice este un proces care integrează măsurile de atenuare a schimbărilor climatice și măsurile de adaptare la schimbările climatice în dezvoltarea proiectelor de infrastructură</w:t>
            </w:r>
            <w:r w:rsidR="007941B9" w:rsidRPr="00147BA2">
              <w:rPr>
                <w:rFonts w:ascii="Trebuchet MS" w:hAnsi="Trebuchet MS"/>
                <w:color w:val="0070C0"/>
                <w:sz w:val="24"/>
                <w:szCs w:val="24"/>
              </w:rPr>
              <w:t>.</w:t>
            </w:r>
          </w:p>
          <w:p w14:paraId="0520B7F9" w14:textId="77777777" w:rsidR="00841351" w:rsidRPr="00147BA2" w:rsidRDefault="00841351" w:rsidP="00E15B91">
            <w:pPr>
              <w:spacing w:before="120" w:after="120"/>
              <w:jc w:val="both"/>
              <w:rPr>
                <w:rFonts w:ascii="Trebuchet MS" w:hAnsi="Trebuchet MS"/>
                <w:color w:val="0070C0"/>
                <w:sz w:val="24"/>
                <w:szCs w:val="24"/>
              </w:rPr>
            </w:pPr>
            <w:r w:rsidRPr="00147BA2">
              <w:rPr>
                <w:rFonts w:ascii="Trebuchet MS" w:hAnsi="Trebuchet MS"/>
                <w:b/>
                <w:color w:val="0070C0"/>
                <w:sz w:val="24"/>
                <w:szCs w:val="24"/>
              </w:rPr>
              <w:t>Adaptarea la schimbările climatice</w:t>
            </w:r>
            <w:r w:rsidRPr="00147BA2">
              <w:rPr>
                <w:rFonts w:ascii="Trebuchet MS" w:hAnsi="Trebuchet MS"/>
                <w:color w:val="0070C0"/>
                <w:sz w:val="24"/>
                <w:szCs w:val="24"/>
              </w:rPr>
              <w:t xml:space="preserve"> (reziliența la schimbări climatice globale) reprezintă procesul de adaptare la condițiile climatice actuale și viitoare și la efectele acestora, în scopul de a modera daunele sau de a exploata oportunități benefice (sistemele umane). În cazul sistemelor naturale, se referă la procesul de adaptare la clima actuală și efectele acesteia; intervenția umană poate facilita adaptarea la climatul preconizat și la efectele acestuia</w:t>
            </w:r>
            <w:r w:rsidR="007941B9" w:rsidRPr="00147BA2">
              <w:rPr>
                <w:rFonts w:ascii="Trebuchet MS" w:hAnsi="Trebuchet MS"/>
                <w:color w:val="0070C0"/>
                <w:sz w:val="24"/>
                <w:szCs w:val="24"/>
              </w:rPr>
              <w:t>.</w:t>
            </w:r>
          </w:p>
        </w:tc>
      </w:tr>
    </w:tbl>
    <w:p w14:paraId="2258A8D0" w14:textId="77777777" w:rsidR="00F3713B" w:rsidRDefault="00F3713B" w:rsidP="003D76DA">
      <w:pPr>
        <w:rPr>
          <w:b/>
          <w:color w:val="0070C0"/>
          <w:sz w:val="28"/>
          <w:szCs w:val="28"/>
        </w:rPr>
      </w:pPr>
      <w:bookmarkStart w:id="176" w:name="_Toc144131535"/>
    </w:p>
    <w:p w14:paraId="3E5100BD" w14:textId="77777777" w:rsidR="00566CCA" w:rsidRPr="00F3713B" w:rsidRDefault="00C940A4" w:rsidP="00F3713B">
      <w:pPr>
        <w:pStyle w:val="Heading1"/>
        <w:numPr>
          <w:ilvl w:val="0"/>
          <w:numId w:val="1"/>
        </w:numPr>
        <w:ind w:left="426" w:hanging="426"/>
        <w:rPr>
          <w:b/>
          <w:color w:val="0070C0"/>
          <w:sz w:val="28"/>
          <w:szCs w:val="28"/>
        </w:rPr>
      </w:pPr>
      <w:r w:rsidRPr="00F3713B">
        <w:rPr>
          <w:b/>
          <w:color w:val="0070C0"/>
          <w:sz w:val="28"/>
          <w:szCs w:val="28"/>
        </w:rPr>
        <w:t>ELEMENTE DE CONTEXT</w:t>
      </w:r>
      <w:bookmarkEnd w:id="176"/>
      <w:r w:rsidRPr="00F3713B">
        <w:rPr>
          <w:b/>
          <w:color w:val="0070C0"/>
          <w:sz w:val="28"/>
          <w:szCs w:val="28"/>
        </w:rPr>
        <w:t xml:space="preserve"> </w:t>
      </w:r>
      <w:r w:rsidR="00566CCA" w:rsidRPr="00F3713B">
        <w:rPr>
          <w:b/>
          <w:color w:val="0070C0"/>
          <w:sz w:val="28"/>
          <w:szCs w:val="28"/>
        </w:rPr>
        <w:tab/>
      </w:r>
    </w:p>
    <w:p w14:paraId="44962FF2" w14:textId="77777777" w:rsidR="00692D9A" w:rsidRPr="003929AA" w:rsidRDefault="009947E5" w:rsidP="009F1C02">
      <w:pPr>
        <w:pStyle w:val="Heading1"/>
      </w:pPr>
      <w:bookmarkStart w:id="177" w:name="_Toc144131536"/>
      <w:r>
        <w:t xml:space="preserve"> </w:t>
      </w:r>
      <w:r w:rsidR="009C4A44">
        <w:t xml:space="preserve">2.1 </w:t>
      </w:r>
      <w:r w:rsidR="00566CCA" w:rsidRPr="00515014">
        <w:t>Informații generale Program</w:t>
      </w:r>
      <w:bookmarkEnd w:id="177"/>
    </w:p>
    <w:tbl>
      <w:tblPr>
        <w:tblStyle w:val="TableGrid"/>
        <w:tblW w:w="0" w:type="auto"/>
        <w:tblLook w:val="04A0" w:firstRow="1" w:lastRow="0" w:firstColumn="1" w:lastColumn="0" w:noHBand="0" w:noVBand="1"/>
      </w:tblPr>
      <w:tblGrid>
        <w:gridCol w:w="9396"/>
      </w:tblGrid>
      <w:tr w:rsidR="003929AA" w:rsidRPr="003929AA" w14:paraId="1EDFE7DA" w14:textId="77777777" w:rsidTr="00B558B3">
        <w:tc>
          <w:tcPr>
            <w:tcW w:w="9396" w:type="dxa"/>
          </w:tcPr>
          <w:p w14:paraId="50BA3639" w14:textId="77777777" w:rsidR="0043317B" w:rsidRPr="00147BA2" w:rsidRDefault="0043317B" w:rsidP="0043317B">
            <w:pPr>
              <w:widowControl w:val="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color w:val="0070C0"/>
                <w:sz w:val="24"/>
                <w:szCs w:val="24"/>
                <w:lang w:eastAsia="ro-RO"/>
              </w:rPr>
              <w:t xml:space="preserve">POCIDIF vizează susținerea și promovarea unui sistem de cercetare, dezvoltare, </w:t>
            </w:r>
            <w:r w:rsidRPr="00147BA2">
              <w:rPr>
                <w:rFonts w:ascii="Trebuchet MS" w:eastAsia="Arial Unicode MS" w:hAnsi="Trebuchet MS" w:cs="Times New Roman"/>
                <w:color w:val="0070C0"/>
                <w:sz w:val="24"/>
                <w:szCs w:val="24"/>
                <w:lang w:eastAsia="ro-RO"/>
              </w:rPr>
              <w:lastRenderedPageBreak/>
              <w:t xml:space="preserve">inovare atractiv și competitiv în România, digitalizarea în administrația publică centrală și mediul de afaceri, transformarea digitală și furnizarea de servicii îmbunătățite în sectorul cultural. </w:t>
            </w:r>
            <w:r w:rsidRPr="00147BA2">
              <w:rPr>
                <w:rFonts w:ascii="Trebuchet MS" w:eastAsia="Arial Unicode MS" w:hAnsi="Trebuchet MS" w:cs="Times New Roman"/>
                <w:color w:val="0070C0"/>
                <w:sz w:val="24"/>
                <w:szCs w:val="24"/>
                <w:lang w:val="it-IT" w:eastAsia="ro-RO"/>
              </w:rPr>
              <w:t>Programul a fost aprobat prin decizia Comisiei Europene nr. C(2022) 9445 din 09.12.2022.</w:t>
            </w:r>
          </w:p>
          <w:p w14:paraId="243DE721" w14:textId="75D8964E" w:rsidR="00E846B8" w:rsidRPr="008D4359" w:rsidRDefault="009F05D1" w:rsidP="00E846B8">
            <w:pPr>
              <w:widowControl w:val="0"/>
              <w:spacing w:before="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color w:val="0070C0"/>
                <w:sz w:val="24"/>
                <w:szCs w:val="24"/>
                <w:lang w:val="it-IT" w:eastAsia="ro-RO"/>
              </w:rPr>
              <w:t xml:space="preserve">Programul este </w:t>
            </w:r>
            <w:r w:rsidRPr="008D4359">
              <w:rPr>
                <w:rFonts w:ascii="Trebuchet MS" w:eastAsia="Arial Unicode MS" w:hAnsi="Trebuchet MS" w:cs="Times New Roman"/>
                <w:color w:val="0070C0"/>
                <w:sz w:val="24"/>
                <w:szCs w:val="24"/>
                <w:lang w:val="it-IT" w:eastAsia="ro-RO"/>
              </w:rPr>
              <w:t xml:space="preserve">structurat în 3 Priorități, cu acțiuni și măsuri concrete și contribuie la atingerea Obiectivului de Politică 1 - </w:t>
            </w:r>
            <w:r w:rsidRPr="008D4359">
              <w:rPr>
                <w:rFonts w:ascii="Trebuchet MS" w:eastAsia="Arial Unicode MS" w:hAnsi="Trebuchet MS" w:cs="Times New Roman"/>
                <w:i/>
                <w:color w:val="0070C0"/>
                <w:sz w:val="24"/>
                <w:szCs w:val="24"/>
                <w:lang w:val="it-IT" w:eastAsia="ro-RO"/>
              </w:rPr>
              <w:t xml:space="preserve">O Europă mai inteligentă, prin inovare, digitalizare, transformare economică și sprijinirea întreprinderilor mici și mijlocii și </w:t>
            </w:r>
            <w:r w:rsidRPr="008D4359">
              <w:rPr>
                <w:rFonts w:ascii="Trebuchet MS" w:eastAsia="Arial Unicode MS" w:hAnsi="Trebuchet MS" w:cs="Times New Roman"/>
                <w:iCs/>
                <w:color w:val="0070C0"/>
                <w:sz w:val="24"/>
                <w:szCs w:val="24"/>
                <w:lang w:val="it-IT" w:eastAsia="ro-RO"/>
              </w:rPr>
              <w:t>Obiectivul de Politică 4</w:t>
            </w:r>
            <w:r w:rsidRPr="008D4359">
              <w:rPr>
                <w:rFonts w:ascii="Trebuchet MS" w:eastAsia="Arial Unicode MS" w:hAnsi="Trebuchet MS" w:cs="Times New Roman"/>
                <w:i/>
                <w:color w:val="0070C0"/>
                <w:sz w:val="24"/>
                <w:szCs w:val="24"/>
                <w:lang w:val="it-IT" w:eastAsia="ro-RO"/>
              </w:rPr>
              <w:t xml:space="preserve"> –</w:t>
            </w:r>
            <w:r w:rsidRPr="008D4359">
              <w:rPr>
                <w:rFonts w:ascii="Trebuchet MS" w:eastAsia="Arial Unicode MS" w:hAnsi="Trebuchet MS" w:cs="Times New Roman"/>
                <w:iCs/>
                <w:color w:val="0070C0"/>
                <w:sz w:val="24"/>
                <w:szCs w:val="24"/>
                <w:lang w:val="it-IT" w:eastAsia="ro-RO"/>
              </w:rPr>
              <w:t xml:space="preserve"> </w:t>
            </w:r>
            <w:r w:rsidRPr="008D4359">
              <w:rPr>
                <w:rFonts w:ascii="Trebuchet MS" w:eastAsia="Arial Unicode MS" w:hAnsi="Trebuchet MS" w:cs="Times New Roman"/>
                <w:i/>
                <w:color w:val="0070C0"/>
                <w:sz w:val="24"/>
                <w:szCs w:val="24"/>
                <w:lang w:val="it-IT" w:eastAsia="ro-RO"/>
              </w:rPr>
              <w:t xml:space="preserve">O Europă mai socială și mai incluzivă, prin implementarea Pilonului european al drepturilor sociale (OP 4). </w:t>
            </w:r>
            <w:r w:rsidRPr="008D4359">
              <w:rPr>
                <w:rFonts w:ascii="Trebuchet MS" w:eastAsia="Arial Unicode MS" w:hAnsi="Trebuchet MS" w:cs="Times New Roman"/>
                <w:color w:val="0070C0"/>
                <w:sz w:val="24"/>
                <w:szCs w:val="24"/>
                <w:lang w:val="it-IT" w:eastAsia="ro-RO"/>
              </w:rPr>
              <w:t xml:space="preserve"> </w:t>
            </w:r>
          </w:p>
          <w:p w14:paraId="4516836D" w14:textId="77777777" w:rsidR="0043317B" w:rsidRPr="00147BA2" w:rsidRDefault="0043317B" w:rsidP="00E846B8">
            <w:pPr>
              <w:widowControl w:val="0"/>
              <w:spacing w:before="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Programul are o alocare financiară de 2.201.488.237 euro, din care 1.650.000.000 euro FEDR și 551.488.237 euro BS.</w:t>
            </w:r>
          </w:p>
          <w:p w14:paraId="0BBCD62D" w14:textId="0F841C03" w:rsidR="0043317B" w:rsidRPr="00147BA2" w:rsidRDefault="0043317B" w:rsidP="00E846B8">
            <w:pPr>
              <w:widowControl w:val="0"/>
              <w:spacing w:before="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Programul</w:t>
            </w:r>
            <w:r w:rsidR="00C16A92">
              <w:rPr>
                <w:rFonts w:ascii="Trebuchet MS" w:eastAsia="Arial Unicode MS" w:hAnsi="Trebuchet MS" w:cs="Times New Roman"/>
                <w:color w:val="0070C0"/>
                <w:sz w:val="24"/>
                <w:szCs w:val="24"/>
                <w:lang w:eastAsia="ro-RO"/>
              </w:rPr>
              <w:t>,</w:t>
            </w:r>
            <w:r w:rsidRPr="00147BA2">
              <w:rPr>
                <w:rFonts w:ascii="Trebuchet MS" w:eastAsia="Arial Unicode MS" w:hAnsi="Trebuchet MS" w:cs="Times New Roman"/>
                <w:color w:val="0070C0"/>
                <w:sz w:val="24"/>
                <w:szCs w:val="24"/>
                <w:lang w:eastAsia="ro-RO"/>
              </w:rPr>
              <w:t xml:space="preserve"> prin Prioritatea 1 aferentă CDI,</w:t>
            </w:r>
            <w:r w:rsidR="00B419E9" w:rsidRPr="00D63AFB">
              <w:rPr>
                <w:rFonts w:ascii="Trebuchet MS" w:eastAsia="Arial Unicode MS" w:hAnsi="Trebuchet MS" w:cs="Times New Roman"/>
                <w:color w:val="0070C0"/>
                <w:sz w:val="24"/>
                <w:szCs w:val="24"/>
                <w:lang w:eastAsia="ro-RO"/>
              </w:rPr>
              <w:t xml:space="preserve"> obiectiv specific </w:t>
            </w:r>
            <w:r w:rsidR="00B419E9" w:rsidRPr="00393F4F">
              <w:rPr>
                <w:rFonts w:ascii="Trebuchet MS" w:eastAsia="Arial Unicode MS" w:hAnsi="Trebuchet MS" w:cs="Times New Roman"/>
                <w:color w:val="0070C0"/>
                <w:sz w:val="24"/>
                <w:szCs w:val="24"/>
                <w:lang w:eastAsia="ro-RO"/>
              </w:rPr>
              <w:t>RSO1.1,</w:t>
            </w:r>
            <w:r w:rsidR="00B419E9">
              <w:rPr>
                <w:rFonts w:ascii="Trebuchet MS" w:eastAsia="Arial Unicode MS" w:hAnsi="Trebuchet MS" w:cs="Times New Roman"/>
                <w:color w:val="0070C0"/>
                <w:sz w:val="24"/>
                <w:szCs w:val="24"/>
                <w:lang w:eastAsia="ro-RO"/>
              </w:rPr>
              <w:t xml:space="preserve"> </w:t>
            </w:r>
            <w:r w:rsidRPr="00147BA2">
              <w:rPr>
                <w:rFonts w:ascii="Trebuchet MS" w:eastAsia="Arial Unicode MS" w:hAnsi="Trebuchet MS" w:cs="Times New Roman"/>
                <w:color w:val="0070C0"/>
                <w:sz w:val="24"/>
                <w:szCs w:val="24"/>
                <w:lang w:eastAsia="ro-RO"/>
              </w:rPr>
              <w:t xml:space="preserve"> </w:t>
            </w:r>
            <w:r w:rsidRPr="00147BA2">
              <w:rPr>
                <w:rFonts w:ascii="Trebuchet MS" w:eastAsia="Arial Unicode MS" w:hAnsi="Trebuchet MS" w:cs="Times New Roman"/>
                <w:b/>
                <w:color w:val="0070C0"/>
                <w:sz w:val="24"/>
                <w:szCs w:val="24"/>
                <w:lang w:eastAsia="ro-RO"/>
              </w:rPr>
              <w:t xml:space="preserve">vizează </w:t>
            </w:r>
            <w:r w:rsidRPr="00147BA2">
              <w:rPr>
                <w:rFonts w:ascii="Trebuchet MS" w:eastAsia="Arial Unicode MS" w:hAnsi="Trebuchet MS" w:cs="Times New Roman"/>
                <w:b/>
                <w:bCs/>
                <w:color w:val="0070C0"/>
                <w:sz w:val="24"/>
                <w:szCs w:val="24"/>
                <w:lang w:eastAsia="ro-RO"/>
              </w:rPr>
              <w:t>3 tipuri de acțiuni</w:t>
            </w:r>
            <w:r w:rsidRPr="00147BA2">
              <w:rPr>
                <w:rFonts w:ascii="Trebuchet MS" w:eastAsia="Arial Unicode MS" w:hAnsi="Trebuchet MS" w:cs="Times New Roman"/>
                <w:b/>
                <w:color w:val="0070C0"/>
                <w:sz w:val="24"/>
                <w:szCs w:val="24"/>
                <w:lang w:eastAsia="ro-RO"/>
              </w:rPr>
              <w:t>,</w:t>
            </w:r>
            <w:r w:rsidRPr="00147BA2">
              <w:rPr>
                <w:rFonts w:ascii="Trebuchet MS" w:eastAsia="Arial Unicode MS" w:hAnsi="Trebuchet MS" w:cs="Times New Roman"/>
                <w:color w:val="0070C0"/>
                <w:sz w:val="24"/>
                <w:szCs w:val="24"/>
                <w:lang w:eastAsia="ro-RO"/>
              </w:rPr>
              <w:t xml:space="preserve"> urmate de măsuri specifice, </w:t>
            </w:r>
            <w:r w:rsidRPr="00147BA2">
              <w:rPr>
                <w:rFonts w:ascii="Trebuchet MS" w:eastAsia="Arial Unicode MS" w:hAnsi="Trebuchet MS" w:cs="Times New Roman"/>
                <w:b/>
                <w:bCs/>
                <w:i/>
                <w:iCs/>
                <w:color w:val="0070C0"/>
                <w:sz w:val="24"/>
                <w:szCs w:val="24"/>
                <w:lang w:eastAsia="ro-RO"/>
              </w:rPr>
              <w:t xml:space="preserve">în domeniile de specializare inteligentă cuprinse în Strategia Națională de Cercetare, Inovare și Specializare Inteligentă </w:t>
            </w:r>
            <w:r w:rsidR="00150A41" w:rsidRPr="00147BA2">
              <w:rPr>
                <w:rFonts w:ascii="Trebuchet MS" w:eastAsia="Arial Unicode MS" w:hAnsi="Trebuchet MS" w:cs="Times New Roman"/>
                <w:b/>
                <w:bCs/>
                <w:i/>
                <w:iCs/>
                <w:color w:val="0070C0"/>
                <w:sz w:val="24"/>
                <w:szCs w:val="24"/>
                <w:lang w:eastAsia="ro-RO"/>
              </w:rPr>
              <w:t xml:space="preserve">2022-2027 </w:t>
            </w:r>
            <w:r w:rsidRPr="00147BA2">
              <w:rPr>
                <w:rFonts w:ascii="Trebuchet MS" w:eastAsia="Arial Unicode MS" w:hAnsi="Trebuchet MS" w:cs="Times New Roman"/>
                <w:b/>
                <w:bCs/>
                <w:i/>
                <w:iCs/>
                <w:color w:val="0070C0"/>
                <w:sz w:val="24"/>
                <w:szCs w:val="24"/>
                <w:lang w:eastAsia="ro-RO"/>
              </w:rPr>
              <w:t>(SNCISI)</w:t>
            </w:r>
            <w:r w:rsidRPr="00147BA2">
              <w:rPr>
                <w:rFonts w:ascii="Trebuchet MS" w:eastAsia="Arial Unicode MS" w:hAnsi="Trebuchet MS" w:cs="Times New Roman"/>
                <w:b/>
                <w:color w:val="0070C0"/>
                <w:sz w:val="24"/>
                <w:szCs w:val="24"/>
                <w:lang w:eastAsia="ro-RO"/>
              </w:rPr>
              <w:t>,</w:t>
            </w:r>
            <w:r w:rsidRPr="00147BA2">
              <w:rPr>
                <w:rFonts w:ascii="Trebuchet MS" w:eastAsia="Arial Unicode MS" w:hAnsi="Trebuchet MS" w:cs="Times New Roman"/>
                <w:color w:val="0070C0"/>
                <w:sz w:val="24"/>
                <w:szCs w:val="24"/>
                <w:lang w:eastAsia="ro-RO"/>
              </w:rPr>
              <w:t xml:space="preserve"> concentrate pe susținerea potențialului inovator al întreprinderilor și pe crearea/dezvoltarea unui ecosistem competitiv prin punerea la dispoziție a expertizei organizațiilor de cercetare, inclusiv prin conectarea la Spațiul European de Cercetare.</w:t>
            </w:r>
          </w:p>
          <w:p w14:paraId="66712D33" w14:textId="77777777" w:rsidR="002E6E6C" w:rsidRPr="00147BA2" w:rsidRDefault="0043317B" w:rsidP="000F630B">
            <w:pPr>
              <w:widowControl w:val="0"/>
              <w:spacing w:before="120"/>
              <w:rPr>
                <w:rFonts w:ascii="Trebuchet MS" w:hAnsi="Trebuchet MS"/>
                <w:i/>
                <w:color w:val="0070C0"/>
                <w:sz w:val="24"/>
                <w:szCs w:val="24"/>
              </w:rPr>
            </w:pPr>
            <w:r w:rsidRPr="00147BA2">
              <w:rPr>
                <w:rFonts w:ascii="Trebuchet MS" w:eastAsia="Arial Unicode MS" w:hAnsi="Trebuchet MS" w:cs="Times New Roman"/>
                <w:b/>
                <w:color w:val="0070C0"/>
                <w:sz w:val="24"/>
                <w:szCs w:val="24"/>
                <w:lang w:eastAsia="ro-RO"/>
              </w:rPr>
              <w:t xml:space="preserve">Informații suplimentare privind POCIDIF 2021-2027 pot fi consultate accesând următorul link: </w:t>
            </w:r>
            <w:hyperlink r:id="rId10" w:history="1">
              <w:r w:rsidR="002E6E6C" w:rsidRPr="00147BA2">
                <w:rPr>
                  <w:rStyle w:val="Hyperlink"/>
                  <w:rFonts w:ascii="Trebuchet MS" w:hAnsi="Trebuchet MS" w:cstheme="minorBidi"/>
                  <w:i/>
                  <w:color w:val="0070C0"/>
                  <w:sz w:val="24"/>
                  <w:szCs w:val="24"/>
                </w:rPr>
                <w:t>https://mfe.gov.ro/wp-content/uploads/2023/01/9cf5726fa7062a9b0ca4fc8443ff0bf9.pdf</w:t>
              </w:r>
            </w:hyperlink>
          </w:p>
        </w:tc>
      </w:tr>
    </w:tbl>
    <w:p w14:paraId="0ECE665F" w14:textId="77777777" w:rsidR="00566CCA" w:rsidRPr="009F1C02" w:rsidRDefault="009C4A44" w:rsidP="009F1C02">
      <w:pPr>
        <w:pStyle w:val="Heading1"/>
      </w:pPr>
      <w:bookmarkStart w:id="178" w:name="_Toc144131537"/>
      <w:r>
        <w:lastRenderedPageBreak/>
        <w:t xml:space="preserve">2.2 </w:t>
      </w:r>
      <w:r w:rsidR="00566CCA" w:rsidRPr="003929AA">
        <w:t>Prioritatea</w:t>
      </w:r>
      <w:r w:rsidR="00FF5C0E" w:rsidRPr="003929AA">
        <w:t>/Fond/Obiectiv de politică/</w:t>
      </w:r>
      <w:r w:rsidR="00566CCA" w:rsidRPr="003929AA">
        <w:t>Obiectiv specific</w:t>
      </w:r>
      <w:bookmarkEnd w:id="178"/>
      <w:r w:rsidR="00566CCA" w:rsidRPr="009F1C02">
        <w:t xml:space="preserve"> </w:t>
      </w:r>
    </w:p>
    <w:tbl>
      <w:tblPr>
        <w:tblStyle w:val="TableGrid"/>
        <w:tblW w:w="9509" w:type="dxa"/>
        <w:tblLook w:val="04A0" w:firstRow="1" w:lastRow="0" w:firstColumn="1" w:lastColumn="0" w:noHBand="0" w:noVBand="1"/>
      </w:tblPr>
      <w:tblGrid>
        <w:gridCol w:w="9509"/>
      </w:tblGrid>
      <w:tr w:rsidR="003929AA" w:rsidRPr="003929AA" w14:paraId="10DCCD0C" w14:textId="77777777" w:rsidTr="000F630B">
        <w:tc>
          <w:tcPr>
            <w:tcW w:w="9509" w:type="dxa"/>
            <w:tcBorders>
              <w:bottom w:val="single" w:sz="4" w:space="0" w:color="auto"/>
            </w:tcBorders>
          </w:tcPr>
          <w:p w14:paraId="1F3A0BA0" w14:textId="6AB29127" w:rsidR="00DA693E" w:rsidRPr="00147BA2" w:rsidRDefault="00786CEF" w:rsidP="009C4A44">
            <w:pPr>
              <w:widowControl w:val="0"/>
              <w:spacing w:before="120" w:after="120"/>
              <w:jc w:val="both"/>
              <w:rPr>
                <w:rFonts w:ascii="Trebuchet MS" w:hAnsi="Trebuchet MS"/>
                <w:i/>
                <w:color w:val="0070C0"/>
                <w:sz w:val="24"/>
                <w:szCs w:val="24"/>
              </w:rPr>
            </w:pPr>
            <w:r w:rsidRPr="00147BA2">
              <w:rPr>
                <w:rFonts w:ascii="Trebuchet MS" w:eastAsia="Arial Unicode MS" w:hAnsi="Trebuchet MS" w:cs="Times New Roman"/>
                <w:color w:val="0070C0"/>
                <w:sz w:val="24"/>
                <w:szCs w:val="24"/>
              </w:rPr>
              <w:t xml:space="preserve">Apelul de proiecte </w:t>
            </w:r>
            <w:r w:rsidR="00EF3CC7" w:rsidRPr="00EF3CC7">
              <w:rPr>
                <w:rFonts w:ascii="Trebuchet MS" w:eastAsia="Arial Unicode MS" w:hAnsi="Trebuchet MS" w:cs="Times New Roman"/>
                <w:i/>
                <w:color w:val="0070C0"/>
                <w:sz w:val="24"/>
                <w:szCs w:val="24"/>
              </w:rPr>
              <w:t xml:space="preserve">Sprijin pentru proiecte implementate de </w:t>
            </w:r>
            <w:r w:rsidR="00EF3CC7" w:rsidRPr="00EF3CC7">
              <w:rPr>
                <w:rFonts w:ascii="Trebuchet MS" w:eastAsia="Arial Unicode MS" w:hAnsi="Trebuchet MS" w:cs="Times New Roman"/>
                <w:bCs/>
                <w:i/>
                <w:color w:val="0070C0"/>
                <w:sz w:val="24"/>
                <w:szCs w:val="24"/>
              </w:rPr>
              <w:t>consorții tematice între parteneri publici-privați</w:t>
            </w:r>
            <w:r w:rsidR="00EF3CC7">
              <w:rPr>
                <w:rFonts w:ascii="Trebuchet MS" w:eastAsia="Arial Unicode MS" w:hAnsi="Trebuchet MS" w:cs="Times New Roman"/>
                <w:bCs/>
                <w:color w:val="0070C0"/>
                <w:sz w:val="24"/>
                <w:szCs w:val="24"/>
              </w:rPr>
              <w:t xml:space="preserve"> </w:t>
            </w:r>
            <w:r w:rsidRPr="00147BA2">
              <w:rPr>
                <w:rFonts w:ascii="Trebuchet MS" w:eastAsia="Arial Unicode MS" w:hAnsi="Trebuchet MS" w:cs="Times New Roman"/>
                <w:color w:val="0070C0"/>
                <w:sz w:val="24"/>
                <w:szCs w:val="24"/>
              </w:rPr>
              <w:t xml:space="preserve">este aferent </w:t>
            </w:r>
            <w:r w:rsidRPr="00147BA2">
              <w:rPr>
                <w:rFonts w:ascii="Trebuchet MS" w:eastAsia="Times New Roman" w:hAnsi="Trebuchet MS" w:cs="Times New Roman"/>
                <w:b/>
                <w:color w:val="0070C0"/>
                <w:sz w:val="24"/>
                <w:szCs w:val="24"/>
                <w:lang w:eastAsia="ro-RO"/>
              </w:rPr>
              <w:t>Priorității 1</w:t>
            </w:r>
            <w:r w:rsidRPr="00147BA2">
              <w:rPr>
                <w:rFonts w:ascii="Trebuchet MS" w:eastAsia="Times New Roman" w:hAnsi="Trebuchet MS" w:cs="Times New Roman"/>
                <w:color w:val="0070C0"/>
                <w:sz w:val="24"/>
                <w:szCs w:val="24"/>
                <w:lang w:eastAsia="ro-RO"/>
              </w:rPr>
              <w:t xml:space="preserve">. </w:t>
            </w:r>
            <w:r w:rsidRPr="00147BA2">
              <w:rPr>
                <w:rFonts w:ascii="Trebuchet MS" w:eastAsia="Times New Roman" w:hAnsi="Trebuchet MS" w:cs="Times New Roman"/>
                <w:i/>
                <w:color w:val="0070C0"/>
                <w:sz w:val="24"/>
                <w:szCs w:val="24"/>
                <w:lang w:eastAsia="ro-RO"/>
              </w:rPr>
              <w:t>Susținerea și promovarea unui sistem de CDI atractiv și competitiv în România,</w:t>
            </w:r>
            <w:r w:rsidRPr="00147BA2">
              <w:rPr>
                <w:rFonts w:ascii="Trebuchet MS" w:hAnsi="Trebuchet MS"/>
                <w:color w:val="0070C0"/>
              </w:rPr>
              <w:t xml:space="preserve"> </w:t>
            </w:r>
            <w:r w:rsidRPr="00147BA2">
              <w:rPr>
                <w:rFonts w:ascii="Trebuchet MS" w:eastAsia="Arial Unicode MS" w:hAnsi="Trebuchet MS" w:cs="Times New Roman"/>
                <w:color w:val="0070C0"/>
                <w:sz w:val="24"/>
                <w:szCs w:val="24"/>
              </w:rPr>
              <w:t xml:space="preserve">susținut din </w:t>
            </w:r>
            <w:r w:rsidRPr="00147BA2">
              <w:rPr>
                <w:rFonts w:ascii="Trebuchet MS" w:eastAsia="Arial Unicode MS" w:hAnsi="Trebuchet MS" w:cs="Times New Roman"/>
                <w:b/>
                <w:color w:val="0070C0"/>
                <w:sz w:val="24"/>
                <w:szCs w:val="24"/>
              </w:rPr>
              <w:t>Fondul European de Dezvoltare Regională</w:t>
            </w:r>
            <w:r w:rsidRPr="00147BA2">
              <w:rPr>
                <w:rFonts w:ascii="Trebuchet MS" w:eastAsia="Arial Unicode MS" w:hAnsi="Trebuchet MS" w:cs="Times New Roman"/>
                <w:color w:val="0070C0"/>
                <w:sz w:val="24"/>
                <w:szCs w:val="24"/>
              </w:rPr>
              <w:t xml:space="preserve"> (FEDR), </w:t>
            </w:r>
            <w:r w:rsidR="00214DB6" w:rsidRPr="00147BA2">
              <w:rPr>
                <w:rFonts w:ascii="Trebuchet MS" w:eastAsia="Arial Unicode MS" w:hAnsi="Trebuchet MS" w:cs="Times New Roman"/>
                <w:color w:val="0070C0"/>
                <w:sz w:val="24"/>
                <w:szCs w:val="24"/>
              </w:rPr>
              <w:t xml:space="preserve">și contribuie la </w:t>
            </w:r>
            <w:r w:rsidRPr="00147BA2">
              <w:rPr>
                <w:rFonts w:ascii="Trebuchet MS" w:eastAsia="Times New Roman" w:hAnsi="Trebuchet MS" w:cs="Times New Roman"/>
                <w:b/>
                <w:color w:val="0070C0"/>
                <w:sz w:val="24"/>
                <w:szCs w:val="24"/>
                <w:lang w:eastAsia="ro-RO"/>
              </w:rPr>
              <w:t>Obiectivul</w:t>
            </w:r>
            <w:r w:rsidRPr="00147BA2">
              <w:rPr>
                <w:rFonts w:ascii="Trebuchet MS" w:eastAsia="Times New Roman" w:hAnsi="Trebuchet MS" w:cs="Times New Roman"/>
                <w:i/>
                <w:color w:val="0070C0"/>
                <w:sz w:val="24"/>
                <w:szCs w:val="24"/>
                <w:lang w:eastAsia="ro-RO"/>
              </w:rPr>
              <w:t xml:space="preserve"> </w:t>
            </w:r>
            <w:r w:rsidRPr="00147BA2">
              <w:rPr>
                <w:rFonts w:ascii="Trebuchet MS" w:eastAsia="Times New Roman" w:hAnsi="Trebuchet MS" w:cs="Times New Roman"/>
                <w:b/>
                <w:color w:val="0070C0"/>
                <w:sz w:val="24"/>
                <w:szCs w:val="24"/>
                <w:lang w:eastAsia="ro-RO"/>
              </w:rPr>
              <w:t>de politică</w:t>
            </w:r>
            <w:r w:rsidRPr="00147BA2">
              <w:rPr>
                <w:rFonts w:ascii="Trebuchet MS" w:eastAsia="Times New Roman" w:hAnsi="Trebuchet MS" w:cs="Times New Roman"/>
                <w:i/>
                <w:color w:val="0070C0"/>
                <w:sz w:val="24"/>
                <w:szCs w:val="24"/>
                <w:lang w:eastAsia="ro-RO"/>
              </w:rPr>
              <w:t xml:space="preserve">: </w:t>
            </w:r>
            <w:r w:rsidR="00891548" w:rsidRPr="00147BA2">
              <w:rPr>
                <w:rFonts w:ascii="Trebuchet MS" w:eastAsia="Times New Roman" w:hAnsi="Trebuchet MS" w:cs="Times New Roman"/>
                <w:i/>
                <w:color w:val="0070C0"/>
                <w:sz w:val="24"/>
                <w:szCs w:val="24"/>
                <w:lang w:eastAsia="ro-RO"/>
              </w:rPr>
              <w:t>O</w:t>
            </w:r>
            <w:r w:rsidRPr="00147BA2">
              <w:rPr>
                <w:rFonts w:ascii="Trebuchet MS" w:eastAsia="Times New Roman" w:hAnsi="Trebuchet MS" w:cs="Times New Roman"/>
                <w:i/>
                <w:color w:val="0070C0"/>
                <w:sz w:val="24"/>
                <w:szCs w:val="24"/>
                <w:lang w:eastAsia="ro-RO"/>
              </w:rPr>
              <w:t xml:space="preserve"> </w:t>
            </w:r>
            <w:proofErr w:type="spellStart"/>
            <w:r w:rsidRPr="00147BA2">
              <w:rPr>
                <w:rFonts w:ascii="Trebuchet MS" w:eastAsia="Times New Roman" w:hAnsi="Trebuchet MS" w:cs="Times New Roman"/>
                <w:i/>
                <w:color w:val="0070C0"/>
                <w:sz w:val="24"/>
                <w:szCs w:val="24"/>
                <w:lang w:eastAsia="ro-RO"/>
              </w:rPr>
              <w:t>Europă</w:t>
            </w:r>
            <w:proofErr w:type="spellEnd"/>
            <w:r w:rsidRPr="00147BA2">
              <w:rPr>
                <w:rFonts w:ascii="Trebuchet MS" w:eastAsia="Times New Roman" w:hAnsi="Trebuchet MS" w:cs="Times New Roman"/>
                <w:i/>
                <w:color w:val="0070C0"/>
                <w:sz w:val="24"/>
                <w:szCs w:val="24"/>
                <w:lang w:eastAsia="ro-RO"/>
              </w:rPr>
              <w:t xml:space="preserve"> mai competitivă și mai inteligentă, prin promovarea unei transformări economice inovatoare și inteligente și a </w:t>
            </w:r>
            <w:proofErr w:type="spellStart"/>
            <w:r w:rsidRPr="00147BA2">
              <w:rPr>
                <w:rFonts w:ascii="Trebuchet MS" w:eastAsia="Times New Roman" w:hAnsi="Trebuchet MS" w:cs="Times New Roman"/>
                <w:i/>
                <w:color w:val="0070C0"/>
                <w:sz w:val="24"/>
                <w:szCs w:val="24"/>
                <w:lang w:eastAsia="ro-RO"/>
              </w:rPr>
              <w:t>conectivităţii</w:t>
            </w:r>
            <w:proofErr w:type="spellEnd"/>
            <w:r w:rsidRPr="00147BA2">
              <w:rPr>
                <w:rFonts w:ascii="Trebuchet MS" w:eastAsia="Times New Roman" w:hAnsi="Trebuchet MS" w:cs="Times New Roman"/>
                <w:i/>
                <w:color w:val="0070C0"/>
                <w:sz w:val="24"/>
                <w:szCs w:val="24"/>
                <w:lang w:eastAsia="ro-RO"/>
              </w:rPr>
              <w:t xml:space="preserve"> TIC regionale (OP 1</w:t>
            </w:r>
            <w:r w:rsidR="00077163" w:rsidRPr="00147BA2">
              <w:rPr>
                <w:rFonts w:ascii="Trebuchet MS" w:eastAsia="Times New Roman" w:hAnsi="Trebuchet MS" w:cs="Times New Roman"/>
                <w:i/>
                <w:color w:val="0070C0"/>
                <w:sz w:val="24"/>
                <w:szCs w:val="24"/>
                <w:lang w:eastAsia="ro-RO"/>
              </w:rPr>
              <w:t>)</w:t>
            </w:r>
            <w:r w:rsidRPr="00147BA2">
              <w:rPr>
                <w:rFonts w:ascii="Trebuchet MS" w:eastAsia="Times New Roman" w:hAnsi="Trebuchet MS" w:cs="Times New Roman"/>
                <w:i/>
                <w:color w:val="0070C0"/>
                <w:sz w:val="24"/>
                <w:szCs w:val="24"/>
                <w:lang w:eastAsia="ro-RO"/>
              </w:rPr>
              <w:t xml:space="preserve">,  </w:t>
            </w:r>
            <w:r w:rsidRPr="00147BA2">
              <w:rPr>
                <w:rFonts w:ascii="Trebuchet MS" w:eastAsia="Times New Roman" w:hAnsi="Trebuchet MS" w:cs="Times New Roman"/>
                <w:b/>
                <w:color w:val="0070C0"/>
                <w:sz w:val="24"/>
                <w:szCs w:val="24"/>
                <w:lang w:eastAsia="ro-RO"/>
              </w:rPr>
              <w:t xml:space="preserve">Obiectivul Specific: </w:t>
            </w:r>
            <w:r w:rsidR="00B419E9">
              <w:rPr>
                <w:rFonts w:ascii="Trebuchet MS" w:eastAsia="Times New Roman" w:hAnsi="Trebuchet MS" w:cs="Times New Roman"/>
                <w:i/>
                <w:color w:val="0070C0"/>
                <w:sz w:val="24"/>
                <w:szCs w:val="24"/>
                <w:lang w:eastAsia="ro-RO"/>
              </w:rPr>
              <w:t>RSO 1.1</w:t>
            </w:r>
            <w:r w:rsidRPr="00147BA2">
              <w:rPr>
                <w:rFonts w:ascii="Trebuchet MS" w:eastAsia="Times New Roman" w:hAnsi="Trebuchet MS" w:cs="Times New Roman"/>
                <w:i/>
                <w:color w:val="0070C0"/>
                <w:sz w:val="24"/>
                <w:szCs w:val="24"/>
                <w:lang w:eastAsia="ro-RO"/>
              </w:rPr>
              <w:t xml:space="preserve"> </w:t>
            </w:r>
            <w:r w:rsidRPr="00147BA2">
              <w:rPr>
                <w:rFonts w:ascii="Trebuchet MS" w:eastAsia="Arial Unicode MS" w:hAnsi="Trebuchet MS" w:cs="Times New Roman"/>
                <w:i/>
                <w:color w:val="0070C0"/>
                <w:sz w:val="24"/>
                <w:szCs w:val="24"/>
                <w:lang w:eastAsia="ro-RO"/>
              </w:rPr>
              <w:t xml:space="preserve">Dezvoltarea și îmbunătățirea capacităților de cercetare și inovare și adoptarea de tehnologii avansate </w:t>
            </w:r>
            <w:r w:rsidRPr="00147BA2">
              <w:rPr>
                <w:rFonts w:ascii="Trebuchet MS" w:eastAsia="Arial Unicode MS" w:hAnsi="Trebuchet MS" w:cs="Times New Roman"/>
                <w:color w:val="0070C0"/>
                <w:sz w:val="24"/>
                <w:szCs w:val="24"/>
                <w:lang w:eastAsia="ro-RO"/>
              </w:rPr>
              <w:t>și</w:t>
            </w:r>
            <w:r w:rsidR="00C16A92">
              <w:rPr>
                <w:rFonts w:ascii="Trebuchet MS" w:eastAsia="Arial Unicode MS" w:hAnsi="Trebuchet MS" w:cs="Times New Roman"/>
                <w:color w:val="0070C0"/>
                <w:sz w:val="24"/>
                <w:szCs w:val="24"/>
                <w:lang w:eastAsia="ro-RO"/>
              </w:rPr>
              <w:t xml:space="preserve"> este</w:t>
            </w:r>
            <w:r w:rsidR="00214DB6" w:rsidRPr="00147BA2">
              <w:rPr>
                <w:rFonts w:ascii="Trebuchet MS" w:eastAsia="Arial Unicode MS" w:hAnsi="Trebuchet MS" w:cs="Times New Roman"/>
                <w:color w:val="0070C0"/>
                <w:sz w:val="24"/>
                <w:szCs w:val="24"/>
                <w:lang w:eastAsia="ro-RO"/>
              </w:rPr>
              <w:t xml:space="preserve"> încadrat în </w:t>
            </w:r>
            <w:r w:rsidRPr="00147BA2">
              <w:rPr>
                <w:rFonts w:ascii="Trebuchet MS" w:eastAsia="Times New Roman" w:hAnsi="Trebuchet MS" w:cs="Times New Roman"/>
                <w:b/>
                <w:color w:val="0070C0"/>
                <w:sz w:val="24"/>
                <w:szCs w:val="24"/>
                <w:lang w:eastAsia="ro-RO"/>
              </w:rPr>
              <w:t>Acțiunea 1.</w:t>
            </w:r>
            <w:r w:rsidR="005879B7">
              <w:rPr>
                <w:rFonts w:ascii="Trebuchet MS" w:eastAsia="Times New Roman" w:hAnsi="Trebuchet MS" w:cs="Times New Roman"/>
                <w:b/>
                <w:color w:val="0070C0"/>
                <w:sz w:val="24"/>
                <w:szCs w:val="24"/>
                <w:lang w:eastAsia="ro-RO"/>
              </w:rPr>
              <w:t>1</w:t>
            </w:r>
            <w:r w:rsidRPr="00147BA2">
              <w:rPr>
                <w:rFonts w:ascii="Trebuchet MS" w:eastAsia="Arial Unicode MS" w:hAnsi="Trebuchet MS" w:cs="Times New Roman"/>
                <w:i/>
                <w:color w:val="0070C0"/>
                <w:sz w:val="24"/>
                <w:szCs w:val="24"/>
                <w:lang w:eastAsia="ro-RO"/>
              </w:rPr>
              <w:t xml:space="preserve"> </w:t>
            </w:r>
            <w:r w:rsidR="005879B7" w:rsidRPr="003A3A42">
              <w:rPr>
                <w:rFonts w:ascii="Trebuchet MS" w:eastAsia="Arial Unicode MS" w:hAnsi="Trebuchet MS" w:cs="Times New Roman"/>
                <w:b/>
                <w:i/>
                <w:color w:val="0070C0"/>
                <w:sz w:val="24"/>
                <w:szCs w:val="24"/>
                <w:lang w:eastAsia="ro-RO"/>
              </w:rPr>
              <w:t>Sprijin pentru sectorul privat și pentru colaborarea între actorii din sistemul public și mediul de afaceri în domeniul CDI</w:t>
            </w:r>
            <w:r w:rsidR="009C4A44">
              <w:rPr>
                <w:rFonts w:ascii="Trebuchet MS" w:eastAsia="Arial Unicode MS" w:hAnsi="Trebuchet MS" w:cs="Times New Roman"/>
                <w:b/>
                <w:i/>
                <w:color w:val="0070C0"/>
                <w:sz w:val="24"/>
                <w:szCs w:val="24"/>
                <w:lang w:eastAsia="ro-RO"/>
              </w:rPr>
              <w:t xml:space="preserve">, Măsura 1.1.2 </w:t>
            </w:r>
            <w:r w:rsidR="009C4A44" w:rsidRPr="009C4A44">
              <w:rPr>
                <w:rFonts w:ascii="Trebuchet MS" w:eastAsia="Arial Unicode MS" w:hAnsi="Trebuchet MS" w:cs="Times New Roman"/>
                <w:b/>
                <w:i/>
                <w:color w:val="0070C0"/>
                <w:sz w:val="24"/>
                <w:szCs w:val="24"/>
                <w:lang w:eastAsia="ro-RO"/>
              </w:rPr>
              <w:t>Creșterea gradului de colaborare public-privat (OC și IMM)</w:t>
            </w:r>
            <w:r w:rsidR="009C4A44">
              <w:rPr>
                <w:rFonts w:ascii="Trebuchet MS" w:eastAsia="Arial Unicode MS" w:hAnsi="Trebuchet MS" w:cs="Times New Roman"/>
                <w:b/>
                <w:i/>
                <w:color w:val="0070C0"/>
                <w:sz w:val="24"/>
                <w:szCs w:val="24"/>
                <w:lang w:eastAsia="ro-RO"/>
              </w:rPr>
              <w:t xml:space="preserve"> - </w:t>
            </w:r>
            <w:r w:rsidR="009C4A44" w:rsidRPr="009C4A44">
              <w:rPr>
                <w:rFonts w:ascii="Trebuchet MS" w:eastAsia="Arial Unicode MS" w:hAnsi="Trebuchet MS" w:cs="Times New Roman"/>
                <w:b/>
                <w:i/>
                <w:color w:val="0070C0"/>
                <w:sz w:val="24"/>
                <w:szCs w:val="24"/>
                <w:lang w:eastAsia="ro-RO"/>
              </w:rPr>
              <w:t>Consorții tematice între parteneri publici-privați</w:t>
            </w:r>
            <w:r w:rsidR="009C4A44">
              <w:rPr>
                <w:rFonts w:ascii="Trebuchet MS" w:eastAsia="Arial Unicode MS" w:hAnsi="Trebuchet MS" w:cs="Times New Roman"/>
                <w:b/>
                <w:i/>
                <w:color w:val="0070C0"/>
                <w:sz w:val="24"/>
                <w:szCs w:val="24"/>
                <w:lang w:eastAsia="ro-RO"/>
              </w:rPr>
              <w:t>,</w:t>
            </w:r>
            <w:r w:rsidR="009C4A44" w:rsidRPr="009C4A44">
              <w:rPr>
                <w:rFonts w:ascii="Trebuchet MS" w:eastAsia="Arial Unicode MS" w:hAnsi="Trebuchet MS" w:cs="Times New Roman"/>
                <w:b/>
                <w:i/>
                <w:color w:val="0070C0"/>
                <w:sz w:val="24"/>
                <w:szCs w:val="24"/>
                <w:lang w:eastAsia="ro-RO"/>
              </w:rPr>
              <w:t xml:space="preserve"> </w:t>
            </w:r>
            <w:r w:rsidRPr="00147BA2">
              <w:rPr>
                <w:rFonts w:ascii="Trebuchet MS" w:eastAsia="Arial Unicode MS" w:hAnsi="Trebuchet MS" w:cs="Times New Roman"/>
                <w:color w:val="0070C0"/>
                <w:sz w:val="24"/>
                <w:szCs w:val="24"/>
                <w:lang w:eastAsia="ro-RO"/>
              </w:rPr>
              <w:t xml:space="preserve">din cadrul </w:t>
            </w:r>
            <w:r w:rsidRPr="00147BA2">
              <w:rPr>
                <w:rFonts w:ascii="Trebuchet MS" w:eastAsia="Arial Unicode MS" w:hAnsi="Trebuchet MS" w:cs="Times New Roman"/>
                <w:b/>
                <w:color w:val="0070C0"/>
                <w:sz w:val="24"/>
                <w:szCs w:val="24"/>
                <w:lang w:eastAsia="ro-RO"/>
              </w:rPr>
              <w:t>Programului Creștere Inteligentă, Digitalizare și Instrumente Financiare</w:t>
            </w:r>
            <w:r w:rsidRPr="00147BA2">
              <w:rPr>
                <w:rFonts w:ascii="Trebuchet MS" w:eastAsia="Arial Unicode MS" w:hAnsi="Trebuchet MS" w:cs="Times New Roman"/>
                <w:color w:val="0070C0"/>
                <w:sz w:val="24"/>
                <w:szCs w:val="24"/>
                <w:lang w:eastAsia="ro-RO"/>
              </w:rPr>
              <w:t>.</w:t>
            </w:r>
          </w:p>
        </w:tc>
      </w:tr>
      <w:tr w:rsidR="003929AA" w:rsidRPr="003929AA" w14:paraId="4C84DE72" w14:textId="77777777" w:rsidTr="000F630B">
        <w:tc>
          <w:tcPr>
            <w:tcW w:w="9509" w:type="dxa"/>
            <w:tcBorders>
              <w:top w:val="single" w:sz="4" w:space="0" w:color="auto"/>
              <w:left w:val="nil"/>
              <w:bottom w:val="single" w:sz="4" w:space="0" w:color="auto"/>
              <w:right w:val="nil"/>
            </w:tcBorders>
          </w:tcPr>
          <w:p w14:paraId="01B309A0" w14:textId="77777777" w:rsidR="00EC5109" w:rsidRPr="003929AA" w:rsidRDefault="009C4A44" w:rsidP="009F1C02">
            <w:pPr>
              <w:pStyle w:val="Heading1"/>
            </w:pPr>
            <w:bookmarkStart w:id="179" w:name="_Toc144131538"/>
            <w:r>
              <w:t xml:space="preserve">2.3 </w:t>
            </w:r>
            <w:r w:rsidR="00EC5109" w:rsidRPr="003929AA">
              <w:t>Principalele reglementări europene și naționale</w:t>
            </w:r>
            <w:bookmarkEnd w:id="179"/>
          </w:p>
        </w:tc>
      </w:tr>
      <w:tr w:rsidR="00A1796C" w:rsidRPr="003929AA" w14:paraId="18E436C4" w14:textId="77777777" w:rsidTr="000F630B">
        <w:tc>
          <w:tcPr>
            <w:tcW w:w="9509" w:type="dxa"/>
            <w:tcBorders>
              <w:top w:val="single" w:sz="4" w:space="0" w:color="auto"/>
            </w:tcBorders>
          </w:tcPr>
          <w:p w14:paraId="20569269" w14:textId="77777777" w:rsidR="00EE1361"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Regulamentul (UE) </w:t>
            </w:r>
            <w:r w:rsidR="00C64020" w:rsidRPr="00147BA2">
              <w:rPr>
                <w:rFonts w:ascii="Trebuchet MS" w:eastAsia="Arial Unicode MS" w:hAnsi="Trebuchet MS" w:cs="Times New Roman"/>
                <w:b/>
                <w:color w:val="0070C0"/>
                <w:sz w:val="24"/>
                <w:szCs w:val="24"/>
                <w:lang w:eastAsia="ro-RO"/>
              </w:rPr>
              <w:t>nr.</w:t>
            </w:r>
            <w:r w:rsidRPr="00147BA2">
              <w:rPr>
                <w:rFonts w:ascii="Trebuchet MS" w:eastAsia="Arial Unicode MS" w:hAnsi="Trebuchet MS" w:cs="Times New Roman"/>
                <w:b/>
                <w:color w:val="0070C0"/>
                <w:sz w:val="24"/>
                <w:szCs w:val="24"/>
                <w:lang w:eastAsia="ro-RO"/>
              </w:rPr>
              <w:t>1060/2021</w:t>
            </w:r>
            <w:r w:rsidRPr="00147BA2">
              <w:rPr>
                <w:rFonts w:ascii="Trebuchet MS" w:eastAsia="Arial Unicode MS" w:hAnsi="Trebuchet MS" w:cs="Times New Roman"/>
                <w:color w:val="0070C0"/>
                <w:sz w:val="24"/>
                <w:szCs w:val="24"/>
                <w:lang w:eastAsia="ro-RO"/>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w:t>
            </w:r>
            <w:r w:rsidRPr="00147BA2">
              <w:rPr>
                <w:rFonts w:ascii="Trebuchet MS" w:eastAsia="Arial Unicode MS" w:hAnsi="Trebuchet MS" w:cs="Times New Roman"/>
                <w:color w:val="0070C0"/>
                <w:sz w:val="24"/>
                <w:szCs w:val="24"/>
                <w:lang w:eastAsia="ro-RO"/>
              </w:rPr>
              <w:lastRenderedPageBreak/>
              <w:t>vize.</w:t>
            </w:r>
          </w:p>
          <w:p w14:paraId="66C09D12" w14:textId="50B1E588" w:rsidR="00D956C5" w:rsidRPr="00147BA2" w:rsidRDefault="00D956C5"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A504F5">
              <w:rPr>
                <w:rFonts w:ascii="Trebuchet MS" w:eastAsia="Arial Unicode MS" w:hAnsi="Trebuchet MS" w:cs="Times New Roman"/>
                <w:b/>
                <w:bCs/>
                <w:color w:val="0070C0"/>
                <w:sz w:val="24"/>
                <w:szCs w:val="24"/>
                <w:lang w:eastAsia="ro-RO"/>
              </w:rPr>
              <w:t>Regulamentul (UE) 2023/2831</w:t>
            </w:r>
            <w:r w:rsidRPr="00A504F5">
              <w:rPr>
                <w:rFonts w:ascii="Trebuchet MS" w:eastAsia="Arial Unicode MS" w:hAnsi="Trebuchet MS" w:cs="Times New Roman"/>
                <w:color w:val="0070C0"/>
                <w:sz w:val="24"/>
                <w:szCs w:val="24"/>
                <w:lang w:eastAsia="ro-RO"/>
              </w:rPr>
              <w:t xml:space="preserve"> privind aplicarea articolelor 107 și 108 din Tratatul privind funcționarea Uniunii Europene ajutoarelor de </w:t>
            </w:r>
            <w:proofErr w:type="spellStart"/>
            <w:r w:rsidRPr="00A504F5">
              <w:rPr>
                <w:rFonts w:ascii="Trebuchet MS" w:eastAsia="Arial Unicode MS" w:hAnsi="Trebuchet MS" w:cs="Times New Roman"/>
                <w:color w:val="0070C0"/>
                <w:sz w:val="24"/>
                <w:szCs w:val="24"/>
                <w:lang w:eastAsia="ro-RO"/>
              </w:rPr>
              <w:t>minimis</w:t>
            </w:r>
            <w:proofErr w:type="spellEnd"/>
          </w:p>
          <w:p w14:paraId="343B8C34"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Regulamentul (UE) </w:t>
            </w:r>
            <w:r w:rsidR="00C64020" w:rsidRPr="00147BA2">
              <w:rPr>
                <w:rFonts w:ascii="Trebuchet MS" w:eastAsia="Arial Unicode MS" w:hAnsi="Trebuchet MS" w:cs="Times New Roman"/>
                <w:b/>
                <w:color w:val="0070C0"/>
                <w:sz w:val="24"/>
                <w:szCs w:val="24"/>
                <w:lang w:eastAsia="ro-RO"/>
              </w:rPr>
              <w:t xml:space="preserve">nr. </w:t>
            </w:r>
            <w:r w:rsidRPr="00147BA2">
              <w:rPr>
                <w:rFonts w:ascii="Trebuchet MS" w:eastAsia="Arial Unicode MS" w:hAnsi="Trebuchet MS" w:cs="Times New Roman"/>
                <w:b/>
                <w:color w:val="0070C0"/>
                <w:sz w:val="24"/>
                <w:szCs w:val="24"/>
                <w:lang w:eastAsia="ro-RO"/>
              </w:rPr>
              <w:t>1058/2021</w:t>
            </w:r>
            <w:r w:rsidRPr="00147BA2">
              <w:rPr>
                <w:rFonts w:ascii="Trebuchet MS" w:eastAsia="Arial Unicode MS" w:hAnsi="Trebuchet MS" w:cs="Times New Roman"/>
                <w:color w:val="0070C0"/>
                <w:sz w:val="24"/>
                <w:szCs w:val="24"/>
                <w:lang w:eastAsia="ro-RO"/>
              </w:rPr>
              <w:t xml:space="preserve"> privind Fondul european de dezvoltare regională și Fondul de coeziune.</w:t>
            </w:r>
          </w:p>
          <w:p w14:paraId="6B7E7A5C"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Regulamentul (UE) nr. 651/2014</w:t>
            </w:r>
            <w:r w:rsidRPr="00147BA2">
              <w:rPr>
                <w:rFonts w:ascii="Trebuchet MS" w:eastAsia="Arial Unicode MS" w:hAnsi="Trebuchet MS" w:cs="Times New Roman"/>
                <w:color w:val="0070C0"/>
                <w:sz w:val="24"/>
                <w:szCs w:val="24"/>
                <w:lang w:eastAsia="ro-RO"/>
              </w:rPr>
              <w:t xml:space="preserve"> de declarare a anumitor categorii de ajutoare compatibile cu piața internă în aplicarea articolelor 107 și 108 din Tratat , cu modificările și completările ulterioare, denumit în continuare Regulamentul (UE) nr. 651/2014.</w:t>
            </w:r>
          </w:p>
          <w:p w14:paraId="6E290298"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bCs/>
                <w:color w:val="0070C0"/>
                <w:sz w:val="24"/>
                <w:szCs w:val="24"/>
                <w:lang w:val="pt-PT" w:eastAsia="ro-RO"/>
              </w:rPr>
              <w:t xml:space="preserve">Comunicarea Comisiei C(2021) 1054 </w:t>
            </w:r>
            <w:r w:rsidRPr="00147BA2">
              <w:rPr>
                <w:rFonts w:ascii="Trebuchet MS" w:eastAsia="Arial Unicode MS" w:hAnsi="Trebuchet MS" w:cs="Times New Roman"/>
                <w:color w:val="0070C0"/>
                <w:sz w:val="24"/>
                <w:szCs w:val="24"/>
                <w:lang w:val="pt-PT" w:eastAsia="ro-RO"/>
              </w:rPr>
              <w:t>- Orientări tehnice privind aplicarea principiului de ”a nu prejudicial în mod semnificativ” în temeiul Regulamentului privind Mecanismul de redresare și reziliență.</w:t>
            </w:r>
          </w:p>
          <w:p w14:paraId="36558611"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bCs/>
                <w:color w:val="0070C0"/>
                <w:sz w:val="24"/>
                <w:szCs w:val="24"/>
                <w:lang w:val="pt-PT" w:eastAsia="ro-RO"/>
              </w:rPr>
              <w:t>Carta drepturilor fundamentale a Uniunii Europene (2012/C 326/02)</w:t>
            </w:r>
            <w:r w:rsidRPr="00147BA2">
              <w:rPr>
                <w:rFonts w:ascii="Trebuchet MS" w:eastAsia="Arial Unicode MS" w:hAnsi="Trebuchet MS" w:cs="Times New Roman"/>
                <w:color w:val="0070C0"/>
                <w:sz w:val="24"/>
                <w:szCs w:val="24"/>
                <w:lang w:val="pt-PT" w:eastAsia="ro-RO"/>
              </w:rPr>
              <w:t>.</w:t>
            </w:r>
          </w:p>
          <w:p w14:paraId="0A0515F7"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color w:val="0070C0"/>
                <w:sz w:val="24"/>
                <w:szCs w:val="24"/>
                <w:lang w:val="pt-PT" w:eastAsia="ro-RO"/>
              </w:rPr>
              <w:t>Directiva 2006/54/CE</w:t>
            </w:r>
            <w:r w:rsidRPr="00147BA2">
              <w:rPr>
                <w:rFonts w:ascii="Trebuchet MS" w:eastAsia="Arial Unicode MS" w:hAnsi="Trebuchet MS" w:cs="Times New Roman"/>
                <w:color w:val="0070C0"/>
                <w:sz w:val="24"/>
                <w:szCs w:val="24"/>
                <w:lang w:val="pt-PT" w:eastAsia="ro-RO"/>
              </w:rPr>
              <w:t xml:space="preserve"> privind punerea în aplicare a principiului egalității de șanse și al egalității de tratament între bărbați și femei în materie de încadrare în muncă și de muncă (reformă).</w:t>
            </w:r>
          </w:p>
          <w:p w14:paraId="00286BC4"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color w:val="0070C0"/>
                <w:sz w:val="24"/>
                <w:szCs w:val="24"/>
                <w:lang w:val="pt-PT" w:eastAsia="ro-RO"/>
              </w:rPr>
              <w:t>Directiva (UE) 79/7</w:t>
            </w:r>
            <w:r w:rsidRPr="00147BA2">
              <w:rPr>
                <w:rFonts w:ascii="Trebuchet MS" w:eastAsia="Arial Unicode MS" w:hAnsi="Trebuchet MS" w:cs="Times New Roman"/>
                <w:color w:val="0070C0"/>
                <w:sz w:val="24"/>
                <w:szCs w:val="24"/>
                <w:lang w:val="pt-PT" w:eastAsia="ro-RO"/>
              </w:rPr>
              <w:t xml:space="preserve"> privind aplicarea treptată a principiului egalităţii de tratament între bărbaţi şi femei în domeniul securităţii sociale.</w:t>
            </w:r>
          </w:p>
          <w:p w14:paraId="29BAF92C"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color w:val="0070C0"/>
                <w:sz w:val="24"/>
                <w:szCs w:val="24"/>
                <w:lang w:val="pt-PT" w:eastAsia="ro-RO"/>
              </w:rPr>
              <w:t>Directiva UE 2000/78/CE</w:t>
            </w:r>
            <w:r w:rsidRPr="00147BA2">
              <w:rPr>
                <w:rFonts w:ascii="Trebuchet MS" w:eastAsia="Arial Unicode MS" w:hAnsi="Trebuchet MS" w:cs="Times New Roman"/>
                <w:color w:val="0070C0"/>
                <w:sz w:val="24"/>
                <w:szCs w:val="24"/>
                <w:lang w:val="pt-PT" w:eastAsia="ro-RO"/>
              </w:rPr>
              <w:t xml:space="preserve"> de creare a unui cadru general în favoarea egalității de tratament în ceea ce privește încadrarea în muncă și ocuparea forței de muncă.</w:t>
            </w:r>
          </w:p>
          <w:p w14:paraId="04F5E4F5"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color w:val="0070C0"/>
                <w:sz w:val="24"/>
                <w:szCs w:val="24"/>
                <w:lang w:val="pt-PT" w:eastAsia="ro-RO"/>
              </w:rPr>
              <w:t>Convenția ONU privind Drepturile Persoanelor cu Dizabilități</w:t>
            </w:r>
            <w:r w:rsidRPr="00147BA2">
              <w:rPr>
                <w:rFonts w:ascii="Trebuchet MS" w:eastAsia="Arial Unicode MS" w:hAnsi="Trebuchet MS" w:cs="Times New Roman"/>
                <w:color w:val="0070C0"/>
                <w:sz w:val="24"/>
                <w:szCs w:val="24"/>
                <w:lang w:val="pt-PT" w:eastAsia="ro-RO"/>
              </w:rPr>
              <w:t xml:space="preserve"> adoptată la 13 decembrie 2006 de către Adunarea Generală a ONU.</w:t>
            </w:r>
          </w:p>
          <w:p w14:paraId="685D2FF1"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pt-PT" w:eastAsia="ro-RO"/>
              </w:rPr>
            </w:pPr>
            <w:r w:rsidRPr="00147BA2">
              <w:rPr>
                <w:rFonts w:ascii="Trebuchet MS" w:eastAsia="Arial Unicode MS" w:hAnsi="Trebuchet MS" w:cs="Times New Roman"/>
                <w:b/>
                <w:bCs/>
                <w:color w:val="0070C0"/>
                <w:sz w:val="24"/>
                <w:szCs w:val="24"/>
                <w:lang w:val="pt-PT" w:eastAsia="ro-RO"/>
              </w:rPr>
              <w:t xml:space="preserve">Directiva (UE) 43/2000 </w:t>
            </w:r>
            <w:r w:rsidRPr="00147BA2">
              <w:rPr>
                <w:rFonts w:ascii="Trebuchet MS" w:eastAsia="Arial Unicode MS" w:hAnsi="Trebuchet MS" w:cs="Times New Roman"/>
                <w:color w:val="0070C0"/>
                <w:sz w:val="24"/>
                <w:szCs w:val="24"/>
                <w:lang w:val="pt-PT" w:eastAsia="ro-RO"/>
              </w:rPr>
              <w:t xml:space="preserve">a Consiliului din 29 iunie 2000, </w:t>
            </w:r>
            <w:r w:rsidR="003A0C35" w:rsidRPr="003A0C35">
              <w:rPr>
                <w:rFonts w:ascii="Trebuchet MS" w:eastAsia="Arial Unicode MS" w:hAnsi="Trebuchet MS" w:cs="Times New Roman"/>
                <w:color w:val="0070C0"/>
                <w:sz w:val="24"/>
                <w:szCs w:val="24"/>
                <w:lang w:val="pt-PT" w:eastAsia="ro-RO"/>
              </w:rPr>
              <w:t>de punere în aplicare a principiului egalității de tratament între persoane, fără deosebire de rasă sau origine etnică</w:t>
            </w:r>
            <w:r w:rsidRPr="00147BA2">
              <w:rPr>
                <w:rFonts w:ascii="Trebuchet MS" w:eastAsia="Arial Unicode MS" w:hAnsi="Trebuchet MS" w:cs="Times New Roman"/>
                <w:color w:val="0070C0"/>
                <w:sz w:val="24"/>
                <w:szCs w:val="24"/>
                <w:lang w:val="pt-PT" w:eastAsia="ro-RO"/>
              </w:rPr>
              <w:t>.</w:t>
            </w:r>
          </w:p>
          <w:p w14:paraId="5A051F72"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Comunicarea Comisiei C(2021) 373/1</w:t>
            </w:r>
            <w:r w:rsidRPr="00147BA2">
              <w:rPr>
                <w:rFonts w:ascii="Trebuchet MS" w:eastAsia="Arial Unicode MS" w:hAnsi="Trebuchet MS" w:cs="Times New Roman"/>
                <w:color w:val="0070C0"/>
                <w:sz w:val="24"/>
                <w:szCs w:val="24"/>
                <w:lang w:val="it-IT" w:eastAsia="ro-RO"/>
              </w:rPr>
              <w:t xml:space="preserve"> - Orientări tehnice referitoare la imunizarea infrastructurii la schimbările climatice în perioada 2021-2027.</w:t>
            </w:r>
          </w:p>
          <w:p w14:paraId="11942BAA"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 xml:space="preserve">Regulamentul Delegat (UE) </w:t>
            </w:r>
            <w:r w:rsidR="00087090">
              <w:rPr>
                <w:rFonts w:ascii="Trebuchet MS" w:eastAsia="Arial Unicode MS" w:hAnsi="Trebuchet MS" w:cs="Times New Roman"/>
                <w:b/>
                <w:color w:val="0070C0"/>
                <w:sz w:val="24"/>
                <w:szCs w:val="24"/>
                <w:lang w:val="it-IT" w:eastAsia="ro-RO"/>
              </w:rPr>
              <w:t xml:space="preserve">nr. </w:t>
            </w:r>
            <w:r w:rsidR="00087090" w:rsidRPr="00147BA2">
              <w:rPr>
                <w:rFonts w:ascii="Trebuchet MS" w:eastAsia="Arial Unicode MS" w:hAnsi="Trebuchet MS" w:cs="Times New Roman"/>
                <w:b/>
                <w:color w:val="0070C0"/>
                <w:sz w:val="24"/>
                <w:szCs w:val="24"/>
                <w:lang w:val="it-IT" w:eastAsia="ro-RO"/>
              </w:rPr>
              <w:t>2139</w:t>
            </w:r>
            <w:r w:rsidR="00087090">
              <w:rPr>
                <w:rFonts w:ascii="Trebuchet MS" w:eastAsia="Arial Unicode MS" w:hAnsi="Trebuchet MS" w:cs="Times New Roman"/>
                <w:b/>
                <w:color w:val="0070C0"/>
                <w:sz w:val="24"/>
                <w:szCs w:val="24"/>
                <w:lang w:val="it-IT" w:eastAsia="ro-RO"/>
              </w:rPr>
              <w:t>/2021</w:t>
            </w:r>
            <w:r w:rsidRPr="00147BA2">
              <w:rPr>
                <w:rFonts w:ascii="Trebuchet MS" w:eastAsia="Arial Unicode MS" w:hAnsi="Trebuchet MS" w:cs="Times New Roman"/>
                <w:color w:val="0070C0"/>
                <w:sz w:val="24"/>
                <w:szCs w:val="24"/>
                <w:lang w:val="it-IT" w:eastAsia="ro-RO"/>
              </w:rPr>
              <w:t xml:space="preserve">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C5BC4AA"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Ordonanța de Urgență a Guvernului nr. 133/2021</w:t>
            </w:r>
            <w:r w:rsidRPr="00147BA2">
              <w:rPr>
                <w:rFonts w:ascii="Trebuchet MS" w:eastAsia="Arial Unicode MS" w:hAnsi="Trebuchet MS" w:cs="Times New Roman"/>
                <w:color w:val="0070C0"/>
                <w:sz w:val="24"/>
                <w:szCs w:val="24"/>
                <w:lang w:val="it-IT" w:eastAsia="ro-RO"/>
              </w:rPr>
              <w:t xml:space="preserve"> privind gestionarea financiară a fondurilor europene în perioada de programare alocate României din Fondul european de dezvoltare regională, Fondul de coeziune, Fondul social european Plus, Fondul pentru o tranziție justă.</w:t>
            </w:r>
          </w:p>
          <w:p w14:paraId="67949887" w14:textId="77777777" w:rsidR="00EE1361" w:rsidRPr="00147BA2" w:rsidRDefault="00EE1361" w:rsidP="00677E73">
            <w:pPr>
              <w:widowControl w:val="0"/>
              <w:tabs>
                <w:tab w:val="left" w:pos="3948"/>
              </w:tabs>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Hotărârea Guvernului nr. 829/2022 </w:t>
            </w:r>
            <w:r w:rsidRPr="00147BA2">
              <w:rPr>
                <w:rFonts w:ascii="Trebuchet MS" w:eastAsia="Arial Unicode MS" w:hAnsi="Trebuchet MS" w:cs="Times New Roman"/>
                <w:color w:val="0070C0"/>
                <w:sz w:val="24"/>
                <w:szCs w:val="24"/>
                <w:lang w:eastAsia="ro-RO"/>
              </w:rPr>
              <w:t xml:space="preserve">pentru aprobarea Normelor metodologice de aplicare a Ordonanței de urgență a Guvernului nr. 133/2021 privind gestionarea financiară a fondurilor europene pentru perioada de programare 2021-2027 alocate </w:t>
            </w:r>
            <w:r w:rsidRPr="00147BA2">
              <w:rPr>
                <w:rFonts w:ascii="Trebuchet MS" w:eastAsia="Arial Unicode MS" w:hAnsi="Trebuchet MS" w:cs="Times New Roman"/>
                <w:color w:val="0070C0"/>
                <w:sz w:val="24"/>
                <w:szCs w:val="24"/>
                <w:lang w:eastAsia="ro-RO"/>
              </w:rPr>
              <w:lastRenderedPageBreak/>
              <w:t>României din Fondul european de dezvoltare regională, Fondul de coeziune, Fondul social european Plus, Fondul pentru o tranziție justă</w:t>
            </w:r>
            <w:r w:rsidR="003A0C35">
              <w:rPr>
                <w:rFonts w:ascii="Trebuchet MS" w:eastAsia="Arial Unicode MS" w:hAnsi="Trebuchet MS" w:cs="Times New Roman"/>
                <w:color w:val="0070C0"/>
                <w:sz w:val="24"/>
                <w:szCs w:val="24"/>
                <w:lang w:eastAsia="ro-RO"/>
              </w:rPr>
              <w:t>, cu modificările și completările ulterioare</w:t>
            </w:r>
            <w:r w:rsidRPr="00147BA2">
              <w:rPr>
                <w:rFonts w:ascii="Trebuchet MS" w:eastAsia="Arial Unicode MS" w:hAnsi="Trebuchet MS" w:cs="Times New Roman"/>
                <w:color w:val="0070C0"/>
                <w:sz w:val="24"/>
                <w:szCs w:val="24"/>
                <w:lang w:eastAsia="ro-RO"/>
              </w:rPr>
              <w:t>.</w:t>
            </w:r>
          </w:p>
          <w:p w14:paraId="4AAC6D1A"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Hotărârea Guvernului nr. 873/2022</w:t>
            </w:r>
            <w:r w:rsidRPr="00147BA2">
              <w:rPr>
                <w:rFonts w:ascii="Trebuchet MS" w:eastAsia="Arial Unicode MS" w:hAnsi="Trebuchet MS" w:cs="Times New Roman"/>
                <w:color w:val="0070C0"/>
                <w:sz w:val="24"/>
                <w:szCs w:val="24"/>
                <w:lang w:eastAsia="ro-RO"/>
              </w:rPr>
              <w:t xml:space="preserve"> privind regulile de eligibilitate a cheltuielilor efectuate în cadrul operațiunilor finanțate prin Fondul european de dezvoltare regională, Fondul social european și Fondul de coeziune.</w:t>
            </w:r>
          </w:p>
          <w:p w14:paraId="53E2542A" w14:textId="77777777" w:rsidR="00C9343A" w:rsidRPr="00147BA2" w:rsidRDefault="00C9343A"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Hotărârea </w:t>
            </w:r>
            <w:r w:rsidR="003A0C35">
              <w:rPr>
                <w:rFonts w:ascii="Trebuchet MS" w:eastAsia="Arial Unicode MS" w:hAnsi="Trebuchet MS" w:cs="Times New Roman"/>
                <w:b/>
                <w:color w:val="0070C0"/>
                <w:sz w:val="24"/>
                <w:szCs w:val="24"/>
                <w:lang w:eastAsia="ro-RO"/>
              </w:rPr>
              <w:t xml:space="preserve">Guvernului </w:t>
            </w:r>
            <w:r w:rsidRPr="00147BA2">
              <w:rPr>
                <w:rFonts w:ascii="Trebuchet MS" w:eastAsia="Arial Unicode MS" w:hAnsi="Trebuchet MS" w:cs="Times New Roman"/>
                <w:b/>
                <w:color w:val="0070C0"/>
                <w:sz w:val="24"/>
                <w:szCs w:val="24"/>
                <w:lang w:eastAsia="ro-RO"/>
              </w:rPr>
              <w:t>nr. 907/2016</w:t>
            </w:r>
            <w:r w:rsidRPr="00147BA2">
              <w:rPr>
                <w:rFonts w:ascii="Trebuchet MS" w:eastAsia="Arial Unicode MS" w:hAnsi="Trebuchet MS" w:cs="Times New Roman"/>
                <w:color w:val="0070C0"/>
                <w:sz w:val="24"/>
                <w:szCs w:val="24"/>
                <w:lang w:eastAsia="ro-RO"/>
              </w:rPr>
              <w:t xml:space="preserve"> privind etapele de elaborare și conținutul-cadru al documentațiilor </w:t>
            </w:r>
            <w:proofErr w:type="spellStart"/>
            <w:r w:rsidRPr="00147BA2">
              <w:rPr>
                <w:rFonts w:ascii="Trebuchet MS" w:eastAsia="Arial Unicode MS" w:hAnsi="Trebuchet MS" w:cs="Times New Roman"/>
                <w:color w:val="0070C0"/>
                <w:sz w:val="24"/>
                <w:szCs w:val="24"/>
                <w:lang w:eastAsia="ro-RO"/>
              </w:rPr>
              <w:t>tehnico</w:t>
            </w:r>
            <w:proofErr w:type="spellEnd"/>
            <w:r w:rsidRPr="00147BA2">
              <w:rPr>
                <w:rFonts w:ascii="Trebuchet MS" w:eastAsia="Arial Unicode MS" w:hAnsi="Trebuchet MS" w:cs="Times New Roman"/>
                <w:color w:val="0070C0"/>
                <w:sz w:val="24"/>
                <w:szCs w:val="24"/>
                <w:lang w:eastAsia="ro-RO"/>
              </w:rPr>
              <w:t>-economice aferente obiectivelor/proiectelor de investiții finanțate din fonduri publice, cu modificările și completările ulterioare;</w:t>
            </w:r>
          </w:p>
          <w:p w14:paraId="2CC3A14E" w14:textId="77777777" w:rsidR="00087090" w:rsidRDefault="00087090" w:rsidP="00087090">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087090">
              <w:rPr>
                <w:rFonts w:ascii="Trebuchet MS" w:eastAsia="Arial Unicode MS" w:hAnsi="Trebuchet MS" w:cs="Times New Roman"/>
                <w:b/>
                <w:color w:val="0070C0"/>
                <w:sz w:val="24"/>
                <w:szCs w:val="24"/>
                <w:lang w:eastAsia="ro-RO"/>
              </w:rPr>
              <w:t>Hotărârea Guvernului</w:t>
            </w:r>
            <w:r w:rsidRPr="00087090" w:rsidDel="00A579D4">
              <w:rPr>
                <w:rFonts w:ascii="Trebuchet MS" w:eastAsia="Arial Unicode MS" w:hAnsi="Trebuchet MS" w:cs="Times New Roman"/>
                <w:b/>
                <w:color w:val="0070C0"/>
                <w:sz w:val="24"/>
                <w:szCs w:val="24"/>
                <w:lang w:eastAsia="ro-RO"/>
              </w:rPr>
              <w:t xml:space="preserve"> </w:t>
            </w:r>
            <w:r w:rsidRPr="00087090">
              <w:rPr>
                <w:rFonts w:ascii="Trebuchet MS" w:eastAsia="Arial Unicode MS" w:hAnsi="Trebuchet MS" w:cs="Times New Roman"/>
                <w:b/>
                <w:color w:val="0070C0"/>
                <w:sz w:val="24"/>
                <w:szCs w:val="24"/>
                <w:lang w:eastAsia="ro-RO"/>
              </w:rPr>
              <w:t>nr. 1.188/2022</w:t>
            </w:r>
            <w:r w:rsidRPr="00087090">
              <w:rPr>
                <w:rFonts w:ascii="Trebuchet MS" w:eastAsia="Arial Unicode MS" w:hAnsi="Trebuchet MS" w:cs="Times New Roman"/>
                <w:color w:val="0070C0"/>
                <w:sz w:val="24"/>
                <w:szCs w:val="24"/>
                <w:lang w:eastAsia="ro-RO"/>
              </w:rPr>
              <w:t xml:space="preserve"> privind aprobarea Planului național de cercetare, dezvoltare și inovare 2022—2027;</w:t>
            </w:r>
          </w:p>
          <w:p w14:paraId="68100334" w14:textId="77777777" w:rsidR="00087090" w:rsidRDefault="00087090" w:rsidP="00087090">
            <w:pPr>
              <w:widowControl w:val="0"/>
              <w:autoSpaceDE w:val="0"/>
              <w:autoSpaceDN w:val="0"/>
              <w:adjustRightInd w:val="0"/>
              <w:spacing w:before="120" w:after="120"/>
              <w:jc w:val="both"/>
              <w:rPr>
                <w:rFonts w:ascii="Trebuchet MS" w:eastAsia="Arial Unicode MS" w:hAnsi="Trebuchet MS" w:cs="Times New Roman"/>
                <w:iCs/>
                <w:color w:val="0070C0"/>
                <w:sz w:val="24"/>
                <w:szCs w:val="24"/>
                <w:lang w:eastAsia="ro-RO"/>
              </w:rPr>
            </w:pPr>
            <w:r w:rsidRPr="00087090">
              <w:rPr>
                <w:rFonts w:ascii="Trebuchet MS" w:eastAsia="Arial Unicode MS" w:hAnsi="Trebuchet MS" w:cs="Times New Roman"/>
                <w:b/>
                <w:bCs/>
                <w:color w:val="0070C0"/>
                <w:sz w:val="24"/>
                <w:szCs w:val="24"/>
                <w:lang w:eastAsia="ro-RO"/>
              </w:rPr>
              <w:t>Hotărârea Guvernului nr. 395/2016</w:t>
            </w:r>
            <w:r w:rsidRPr="00087090">
              <w:rPr>
                <w:rFonts w:ascii="Trebuchet MS" w:eastAsia="Arial Unicode MS" w:hAnsi="Trebuchet MS" w:cs="Times New Roman"/>
                <w:iCs/>
                <w:color w:val="0070C0"/>
                <w:sz w:val="24"/>
                <w:szCs w:val="24"/>
                <w:lang w:eastAsia="ro-RO"/>
              </w:rPr>
              <w:t xml:space="preserve"> pentru aprobarea Normelor metodologice de aplicare a prevederilor referitoare la atribuirea contractului de achiziție publică/acordului-cadru din Legea nr. 98/2016 privind achizițiile publice;</w:t>
            </w:r>
          </w:p>
          <w:p w14:paraId="4957C1E0" w14:textId="77777777" w:rsidR="00087090" w:rsidRPr="00087090" w:rsidRDefault="00087090" w:rsidP="00087090">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087090">
              <w:rPr>
                <w:rFonts w:ascii="Trebuchet MS" w:eastAsia="Arial Unicode MS" w:hAnsi="Trebuchet MS" w:cs="Times New Roman"/>
                <w:b/>
                <w:color w:val="0070C0"/>
                <w:sz w:val="24"/>
                <w:szCs w:val="24"/>
                <w:lang w:eastAsia="ro-RO"/>
              </w:rPr>
              <w:t>Legea nr. 227/2015</w:t>
            </w:r>
            <w:r w:rsidRPr="00087090">
              <w:rPr>
                <w:rFonts w:ascii="Trebuchet MS" w:eastAsia="Arial Unicode MS" w:hAnsi="Trebuchet MS" w:cs="Times New Roman"/>
                <w:color w:val="0070C0"/>
                <w:sz w:val="24"/>
                <w:szCs w:val="24"/>
                <w:lang w:eastAsia="ro-RO"/>
              </w:rPr>
              <w:t xml:space="preserve"> privind codul fiscal, cu modificările și completările ulterioare</w:t>
            </w:r>
          </w:p>
          <w:p w14:paraId="46B57C00" w14:textId="77777777" w:rsidR="00087090" w:rsidRPr="00087090" w:rsidRDefault="00087090" w:rsidP="00087090">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087090">
              <w:rPr>
                <w:rFonts w:ascii="Trebuchet MS" w:eastAsia="Arial Unicode MS" w:hAnsi="Trebuchet MS" w:cs="Times New Roman"/>
                <w:b/>
                <w:bCs/>
                <w:color w:val="0070C0"/>
                <w:sz w:val="24"/>
                <w:szCs w:val="24"/>
                <w:lang w:eastAsia="ro-RO"/>
              </w:rPr>
              <w:t>Ordonanța de Urgență a Guvernului nr. 57/2019</w:t>
            </w:r>
            <w:r w:rsidRPr="00087090">
              <w:rPr>
                <w:rFonts w:ascii="Trebuchet MS" w:eastAsia="Arial Unicode MS" w:hAnsi="Trebuchet MS" w:cs="Times New Roman"/>
                <w:color w:val="0070C0"/>
                <w:sz w:val="24"/>
                <w:szCs w:val="24"/>
                <w:lang w:eastAsia="ro-RO"/>
              </w:rPr>
              <w:t xml:space="preserve"> privind Codul administrativ, cu modificările și completările ulterioare</w:t>
            </w:r>
            <w:r w:rsidRPr="00087090">
              <w:rPr>
                <w:rFonts w:ascii="Trebuchet MS" w:eastAsia="Arial Unicode MS" w:hAnsi="Trebuchet MS" w:cs="Times New Roman"/>
                <w:iCs/>
                <w:color w:val="0070C0"/>
                <w:sz w:val="24"/>
                <w:szCs w:val="24"/>
                <w:lang w:eastAsia="ro-RO"/>
              </w:rPr>
              <w:t>;</w:t>
            </w:r>
          </w:p>
          <w:p w14:paraId="3B62ECBC"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Ordonanța de Urgență</w:t>
            </w:r>
            <w:r w:rsidR="003A0C35">
              <w:rPr>
                <w:rFonts w:ascii="Trebuchet MS" w:eastAsia="Arial Unicode MS" w:hAnsi="Trebuchet MS" w:cs="Times New Roman"/>
                <w:b/>
                <w:color w:val="0070C0"/>
                <w:sz w:val="24"/>
                <w:szCs w:val="24"/>
                <w:lang w:eastAsia="ro-RO"/>
              </w:rPr>
              <w:t xml:space="preserve"> a Guvernului</w:t>
            </w:r>
            <w:r w:rsidRPr="00147BA2">
              <w:rPr>
                <w:rFonts w:ascii="Trebuchet MS" w:eastAsia="Arial Unicode MS" w:hAnsi="Trebuchet MS" w:cs="Times New Roman"/>
                <w:b/>
                <w:color w:val="0070C0"/>
                <w:sz w:val="24"/>
                <w:szCs w:val="24"/>
                <w:lang w:eastAsia="ro-RO"/>
              </w:rPr>
              <w:t xml:space="preserve"> nr. 77/2014</w:t>
            </w:r>
            <w:r w:rsidRPr="00147BA2">
              <w:rPr>
                <w:rFonts w:ascii="Trebuchet MS" w:eastAsia="Arial Unicode MS" w:hAnsi="Trebuchet MS" w:cs="Times New Roman"/>
                <w:color w:val="0070C0"/>
                <w:sz w:val="24"/>
                <w:szCs w:val="24"/>
                <w:lang w:eastAsia="ro-RO"/>
              </w:rPr>
              <w:t xml:space="preserve"> privind procedurile </w:t>
            </w:r>
            <w:proofErr w:type="spellStart"/>
            <w:r w:rsidRPr="00147BA2">
              <w:rPr>
                <w:rFonts w:ascii="Trebuchet MS" w:eastAsia="Arial Unicode MS" w:hAnsi="Trebuchet MS" w:cs="Times New Roman"/>
                <w:color w:val="0070C0"/>
                <w:sz w:val="24"/>
                <w:szCs w:val="24"/>
                <w:lang w:eastAsia="ro-RO"/>
              </w:rPr>
              <w:t>naţionale</w:t>
            </w:r>
            <w:proofErr w:type="spellEnd"/>
            <w:r w:rsidRPr="00147BA2">
              <w:rPr>
                <w:rFonts w:ascii="Trebuchet MS" w:eastAsia="Arial Unicode MS" w:hAnsi="Trebuchet MS" w:cs="Times New Roman"/>
                <w:color w:val="0070C0"/>
                <w:sz w:val="24"/>
                <w:szCs w:val="24"/>
                <w:lang w:eastAsia="ro-RO"/>
              </w:rPr>
              <w:t xml:space="preserve"> în domeniul ajutorului de stat, precum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pentru modificarea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completarea Legii </w:t>
            </w:r>
            <w:proofErr w:type="spellStart"/>
            <w:r w:rsidRPr="00147BA2">
              <w:rPr>
                <w:rFonts w:ascii="Trebuchet MS" w:eastAsia="Arial Unicode MS" w:hAnsi="Trebuchet MS" w:cs="Times New Roman"/>
                <w:color w:val="0070C0"/>
                <w:sz w:val="24"/>
                <w:szCs w:val="24"/>
                <w:lang w:eastAsia="ro-RO"/>
              </w:rPr>
              <w:t>concurenţei</w:t>
            </w:r>
            <w:proofErr w:type="spellEnd"/>
            <w:r w:rsidRPr="00147BA2">
              <w:rPr>
                <w:rFonts w:ascii="Trebuchet MS" w:eastAsia="Arial Unicode MS" w:hAnsi="Trebuchet MS" w:cs="Times New Roman"/>
                <w:color w:val="0070C0"/>
                <w:sz w:val="24"/>
                <w:szCs w:val="24"/>
                <w:lang w:eastAsia="ro-RO"/>
              </w:rPr>
              <w:t xml:space="preserve"> nr. 21/1996, cu modificările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completările ulterioare.</w:t>
            </w:r>
          </w:p>
          <w:p w14:paraId="5D20AEE1"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Ordonanță de </w:t>
            </w:r>
            <w:proofErr w:type="spellStart"/>
            <w:r w:rsidRPr="00147BA2">
              <w:rPr>
                <w:rFonts w:ascii="Trebuchet MS" w:eastAsia="Arial Unicode MS" w:hAnsi="Trebuchet MS" w:cs="Times New Roman"/>
                <w:b/>
                <w:color w:val="0070C0"/>
                <w:sz w:val="24"/>
                <w:szCs w:val="24"/>
                <w:lang w:eastAsia="ro-RO"/>
              </w:rPr>
              <w:t>Urgenţă</w:t>
            </w:r>
            <w:proofErr w:type="spellEnd"/>
            <w:r w:rsidRPr="00147BA2">
              <w:rPr>
                <w:rFonts w:ascii="Trebuchet MS" w:eastAsia="Arial Unicode MS" w:hAnsi="Trebuchet MS" w:cs="Times New Roman"/>
                <w:b/>
                <w:color w:val="0070C0"/>
                <w:sz w:val="24"/>
                <w:szCs w:val="24"/>
                <w:lang w:eastAsia="ro-RO"/>
              </w:rPr>
              <w:t xml:space="preserve"> </w:t>
            </w:r>
            <w:r w:rsidR="003A0C35">
              <w:rPr>
                <w:rFonts w:ascii="Trebuchet MS" w:eastAsia="Arial Unicode MS" w:hAnsi="Trebuchet MS" w:cs="Times New Roman"/>
                <w:b/>
                <w:color w:val="0070C0"/>
                <w:sz w:val="24"/>
                <w:szCs w:val="24"/>
                <w:lang w:eastAsia="ro-RO"/>
              </w:rPr>
              <w:t>a Guvernului</w:t>
            </w:r>
            <w:r w:rsidR="003A0C35" w:rsidRPr="00147BA2">
              <w:rPr>
                <w:rFonts w:ascii="Trebuchet MS" w:eastAsia="Arial Unicode MS" w:hAnsi="Trebuchet MS" w:cs="Times New Roman"/>
                <w:b/>
                <w:color w:val="0070C0"/>
                <w:sz w:val="24"/>
                <w:szCs w:val="24"/>
                <w:lang w:eastAsia="ro-RO"/>
              </w:rPr>
              <w:t xml:space="preserve"> </w:t>
            </w:r>
            <w:r w:rsidRPr="00147BA2">
              <w:rPr>
                <w:rFonts w:ascii="Trebuchet MS" w:eastAsia="Arial Unicode MS" w:hAnsi="Trebuchet MS" w:cs="Times New Roman"/>
                <w:b/>
                <w:color w:val="0070C0"/>
                <w:sz w:val="24"/>
                <w:szCs w:val="24"/>
                <w:lang w:eastAsia="ro-RO"/>
              </w:rPr>
              <w:t>nr. 66/2011</w:t>
            </w:r>
            <w:r w:rsidRPr="00147BA2">
              <w:rPr>
                <w:rFonts w:ascii="Trebuchet MS" w:eastAsia="Arial Unicode MS" w:hAnsi="Trebuchet MS" w:cs="Times New Roman"/>
                <w:color w:val="0070C0"/>
                <w:sz w:val="24"/>
                <w:szCs w:val="24"/>
                <w:lang w:eastAsia="ro-RO"/>
              </w:rPr>
              <w:t xml:space="preserve"> privind prevenirea, constatarea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sancționarea neregulilor apărute în </w:t>
            </w:r>
            <w:proofErr w:type="spellStart"/>
            <w:r w:rsidRPr="00147BA2">
              <w:rPr>
                <w:rFonts w:ascii="Trebuchet MS" w:eastAsia="Arial Unicode MS" w:hAnsi="Trebuchet MS" w:cs="Times New Roman"/>
                <w:color w:val="0070C0"/>
                <w:sz w:val="24"/>
                <w:szCs w:val="24"/>
                <w:lang w:eastAsia="ro-RO"/>
              </w:rPr>
              <w:t>obţinerea</w:t>
            </w:r>
            <w:proofErr w:type="spellEnd"/>
            <w:r w:rsidRPr="00147BA2">
              <w:rPr>
                <w:rFonts w:ascii="Trebuchet MS" w:eastAsia="Arial Unicode MS" w:hAnsi="Trebuchet MS" w:cs="Times New Roman"/>
                <w:color w:val="0070C0"/>
                <w:sz w:val="24"/>
                <w:szCs w:val="24"/>
                <w:lang w:eastAsia="ro-RO"/>
              </w:rPr>
              <w:t xml:space="preserve">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 utilizarea fondurilor europene </w:t>
            </w:r>
            <w:proofErr w:type="spellStart"/>
            <w:r w:rsidRPr="00147BA2">
              <w:rPr>
                <w:rFonts w:ascii="Trebuchet MS" w:eastAsia="Arial Unicode MS" w:hAnsi="Trebuchet MS" w:cs="Times New Roman"/>
                <w:color w:val="0070C0"/>
                <w:sz w:val="24"/>
                <w:szCs w:val="24"/>
                <w:lang w:eastAsia="ro-RO"/>
              </w:rPr>
              <w:t>şi</w:t>
            </w:r>
            <w:proofErr w:type="spellEnd"/>
            <w:r w:rsidRPr="00147BA2">
              <w:rPr>
                <w:rFonts w:ascii="Trebuchet MS" w:eastAsia="Arial Unicode MS" w:hAnsi="Trebuchet MS" w:cs="Times New Roman"/>
                <w:color w:val="0070C0"/>
                <w:sz w:val="24"/>
                <w:szCs w:val="24"/>
                <w:lang w:eastAsia="ro-RO"/>
              </w:rPr>
              <w:t xml:space="preserve">/sau a fondurilor publice </w:t>
            </w:r>
            <w:proofErr w:type="spellStart"/>
            <w:r w:rsidRPr="00147BA2">
              <w:rPr>
                <w:rFonts w:ascii="Trebuchet MS" w:eastAsia="Arial Unicode MS" w:hAnsi="Trebuchet MS" w:cs="Times New Roman"/>
                <w:color w:val="0070C0"/>
                <w:sz w:val="24"/>
                <w:szCs w:val="24"/>
                <w:lang w:eastAsia="ro-RO"/>
              </w:rPr>
              <w:t>naţionale</w:t>
            </w:r>
            <w:proofErr w:type="spellEnd"/>
            <w:r w:rsidRPr="00147BA2">
              <w:rPr>
                <w:rFonts w:ascii="Trebuchet MS" w:eastAsia="Arial Unicode MS" w:hAnsi="Trebuchet MS" w:cs="Times New Roman"/>
                <w:color w:val="0070C0"/>
                <w:sz w:val="24"/>
                <w:szCs w:val="24"/>
                <w:lang w:eastAsia="ro-RO"/>
              </w:rPr>
              <w:t xml:space="preserve"> aferente acestora</w:t>
            </w:r>
            <w:r w:rsidR="003A0C35">
              <w:rPr>
                <w:rFonts w:ascii="Trebuchet MS" w:eastAsia="Arial Unicode MS" w:hAnsi="Trebuchet MS" w:cs="Times New Roman"/>
                <w:color w:val="0070C0"/>
                <w:sz w:val="24"/>
                <w:szCs w:val="24"/>
                <w:lang w:eastAsia="ro-RO"/>
              </w:rPr>
              <w:t>, cu modificările și completările ulterioare</w:t>
            </w:r>
            <w:r w:rsidRPr="00147BA2">
              <w:rPr>
                <w:rFonts w:ascii="Trebuchet MS" w:eastAsia="Arial Unicode MS" w:hAnsi="Trebuchet MS" w:cs="Times New Roman"/>
                <w:color w:val="0070C0"/>
                <w:sz w:val="24"/>
                <w:szCs w:val="24"/>
                <w:lang w:eastAsia="ro-RO"/>
              </w:rPr>
              <w:t>.</w:t>
            </w:r>
          </w:p>
          <w:p w14:paraId="49E1CBA0"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bCs/>
                <w:color w:val="0070C0"/>
                <w:sz w:val="24"/>
                <w:szCs w:val="24"/>
                <w:lang w:eastAsia="ro-RO"/>
              </w:rPr>
              <w:t xml:space="preserve">Legea nr. 346/2004 </w:t>
            </w:r>
            <w:r w:rsidRPr="00147BA2">
              <w:rPr>
                <w:rFonts w:ascii="Trebuchet MS" w:eastAsia="Arial Unicode MS" w:hAnsi="Trebuchet MS" w:cs="Times New Roman"/>
                <w:color w:val="0070C0"/>
                <w:sz w:val="24"/>
                <w:szCs w:val="24"/>
                <w:lang w:eastAsia="ro-RO"/>
              </w:rPr>
              <w:t>privind stimularea înființării și dezvoltării întreprinderilor mici și mijlocii, cu modificările și completările ulterioare.</w:t>
            </w:r>
          </w:p>
          <w:p w14:paraId="764D8373"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bCs/>
                <w:color w:val="0070C0"/>
                <w:sz w:val="24"/>
                <w:szCs w:val="24"/>
                <w:lang w:val="it-IT" w:eastAsia="ro-RO"/>
              </w:rPr>
              <w:t xml:space="preserve">Legea </w:t>
            </w:r>
            <w:r w:rsidR="003A0C35">
              <w:rPr>
                <w:rFonts w:ascii="Trebuchet MS" w:eastAsia="Arial Unicode MS" w:hAnsi="Trebuchet MS" w:cs="Times New Roman"/>
                <w:b/>
                <w:bCs/>
                <w:color w:val="0070C0"/>
                <w:sz w:val="24"/>
                <w:szCs w:val="24"/>
                <w:lang w:val="it-IT" w:eastAsia="ro-RO"/>
              </w:rPr>
              <w:t xml:space="preserve">societăților comerciale </w:t>
            </w:r>
            <w:r w:rsidRPr="00147BA2">
              <w:rPr>
                <w:rFonts w:ascii="Trebuchet MS" w:eastAsia="Arial Unicode MS" w:hAnsi="Trebuchet MS" w:cs="Times New Roman"/>
                <w:b/>
                <w:bCs/>
                <w:color w:val="0070C0"/>
                <w:sz w:val="24"/>
                <w:szCs w:val="24"/>
                <w:lang w:val="it-IT" w:eastAsia="ro-RO"/>
              </w:rPr>
              <w:t>nr. 31/1990</w:t>
            </w:r>
            <w:r w:rsidR="003A0C35">
              <w:rPr>
                <w:rFonts w:ascii="Trebuchet MS" w:eastAsia="Arial Unicode MS" w:hAnsi="Trebuchet MS" w:cs="Times New Roman"/>
                <w:b/>
                <w:bCs/>
                <w:color w:val="0070C0"/>
                <w:sz w:val="24"/>
                <w:szCs w:val="24"/>
                <w:lang w:val="it-IT" w:eastAsia="ro-RO"/>
              </w:rPr>
              <w:t xml:space="preserve">, republicată, </w:t>
            </w:r>
            <w:r w:rsidRPr="00147BA2">
              <w:rPr>
                <w:rFonts w:ascii="Trebuchet MS" w:eastAsia="Arial Unicode MS" w:hAnsi="Trebuchet MS" w:cs="Times New Roman"/>
                <w:color w:val="0070C0"/>
                <w:sz w:val="24"/>
                <w:szCs w:val="24"/>
                <w:lang w:val="it-IT" w:eastAsia="ro-RO"/>
              </w:rPr>
              <w:t>privind societăţile, cu modificările şi completările ulterioare.</w:t>
            </w:r>
          </w:p>
          <w:p w14:paraId="16B8DA2D"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Legea nr. 202/2002</w:t>
            </w:r>
            <w:r w:rsidRPr="00147BA2">
              <w:rPr>
                <w:rFonts w:ascii="Trebuchet MS" w:eastAsia="Arial Unicode MS" w:hAnsi="Trebuchet MS" w:cs="Times New Roman"/>
                <w:color w:val="0070C0"/>
                <w:sz w:val="24"/>
                <w:szCs w:val="24"/>
                <w:lang w:val="it-IT" w:eastAsia="ro-RO"/>
              </w:rPr>
              <w:t xml:space="preserve"> privind egalitatea de şanse între femei şi bărbaţi, cu modificările și completările ulterioare. </w:t>
            </w:r>
          </w:p>
          <w:p w14:paraId="4C96AC84"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bCs/>
                <w:color w:val="0070C0"/>
                <w:sz w:val="24"/>
                <w:szCs w:val="24"/>
                <w:lang w:val="it-IT" w:eastAsia="ro-RO"/>
              </w:rPr>
              <w:t xml:space="preserve">Ordonanța de Guvern nr.137/2000 </w:t>
            </w:r>
            <w:r w:rsidRPr="00147BA2">
              <w:rPr>
                <w:rFonts w:ascii="Trebuchet MS" w:eastAsia="Arial Unicode MS" w:hAnsi="Trebuchet MS" w:cs="Times New Roman"/>
                <w:color w:val="0070C0"/>
                <w:sz w:val="24"/>
                <w:szCs w:val="24"/>
                <w:lang w:val="it-IT" w:eastAsia="ro-RO"/>
              </w:rPr>
              <w:t>privind prevenirea şi sancţionarea tuturor formelor de discriminare</w:t>
            </w:r>
            <w:r w:rsidR="003A0C35">
              <w:rPr>
                <w:rFonts w:ascii="Trebuchet MS" w:eastAsia="Arial Unicode MS" w:hAnsi="Trebuchet MS" w:cs="Times New Roman"/>
                <w:color w:val="0070C0"/>
                <w:sz w:val="24"/>
                <w:szCs w:val="24"/>
                <w:lang w:val="it-IT" w:eastAsia="ro-RO"/>
              </w:rPr>
              <w:t>,</w:t>
            </w:r>
            <w:r w:rsidR="003A0C35" w:rsidRPr="004B5424">
              <w:rPr>
                <w:rFonts w:ascii="Trebuchet MS" w:eastAsia="Arial Unicode MS" w:hAnsi="Trebuchet MS" w:cs="Times New Roman"/>
                <w:color w:val="0070C0"/>
                <w:sz w:val="24"/>
                <w:szCs w:val="24"/>
                <w:lang w:val="it-IT" w:eastAsia="ro-RO"/>
              </w:rPr>
              <w:t xml:space="preserve"> republicată, cu modificările și completările ulterioare</w:t>
            </w:r>
            <w:r w:rsidRPr="00147BA2">
              <w:rPr>
                <w:rFonts w:ascii="Trebuchet MS" w:eastAsia="Arial Unicode MS" w:hAnsi="Trebuchet MS" w:cs="Times New Roman"/>
                <w:color w:val="0070C0"/>
                <w:sz w:val="24"/>
                <w:szCs w:val="24"/>
                <w:lang w:val="it-IT" w:eastAsia="ro-RO"/>
              </w:rPr>
              <w:t xml:space="preserve">. </w:t>
            </w:r>
          </w:p>
          <w:p w14:paraId="4B651852"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bCs/>
                <w:color w:val="0070C0"/>
                <w:sz w:val="24"/>
                <w:szCs w:val="24"/>
                <w:lang w:val="it-IT" w:eastAsia="ro-RO"/>
              </w:rPr>
              <w:t xml:space="preserve">Ordonanța de Guvern nr. 61/2008 </w:t>
            </w:r>
            <w:r w:rsidRPr="00147BA2">
              <w:rPr>
                <w:rFonts w:ascii="Trebuchet MS" w:eastAsia="Arial Unicode MS" w:hAnsi="Trebuchet MS" w:cs="Times New Roman"/>
                <w:color w:val="0070C0"/>
                <w:sz w:val="24"/>
                <w:szCs w:val="24"/>
                <w:lang w:val="it-IT" w:eastAsia="ro-RO"/>
              </w:rPr>
              <w:t xml:space="preserve">privind implementarea principiului egalităţii de tratament între femei şi bărbaţi în ceea ce priveşte accesul la bunuri şi servicii şi furnizarea de bunuri şi servicii, cu modificările și completările ulterioare. </w:t>
            </w:r>
          </w:p>
          <w:p w14:paraId="0062EFDD" w14:textId="77777777" w:rsidR="00EE1361" w:rsidRDefault="00EE1361" w:rsidP="00512962">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Ordonanță de </w:t>
            </w:r>
            <w:proofErr w:type="spellStart"/>
            <w:r w:rsidRPr="00147BA2">
              <w:rPr>
                <w:rFonts w:ascii="Trebuchet MS" w:eastAsia="Arial Unicode MS" w:hAnsi="Trebuchet MS" w:cs="Times New Roman"/>
                <w:b/>
                <w:color w:val="0070C0"/>
                <w:sz w:val="24"/>
                <w:szCs w:val="24"/>
                <w:lang w:eastAsia="ro-RO"/>
              </w:rPr>
              <w:t>Urgenţă</w:t>
            </w:r>
            <w:proofErr w:type="spellEnd"/>
            <w:r w:rsidRPr="00147BA2">
              <w:rPr>
                <w:rFonts w:ascii="Trebuchet MS" w:eastAsia="Arial Unicode MS" w:hAnsi="Trebuchet MS" w:cs="Times New Roman"/>
                <w:b/>
                <w:color w:val="0070C0"/>
                <w:sz w:val="24"/>
                <w:szCs w:val="24"/>
                <w:lang w:eastAsia="ro-RO"/>
              </w:rPr>
              <w:t xml:space="preserve"> </w:t>
            </w:r>
            <w:r w:rsidR="003A0C35">
              <w:rPr>
                <w:rFonts w:ascii="Trebuchet MS" w:eastAsia="Arial Unicode MS" w:hAnsi="Trebuchet MS" w:cs="Times New Roman"/>
                <w:b/>
                <w:color w:val="0070C0"/>
                <w:sz w:val="24"/>
                <w:szCs w:val="24"/>
                <w:lang w:eastAsia="ro-RO"/>
              </w:rPr>
              <w:t xml:space="preserve">a Guvernului </w:t>
            </w:r>
            <w:r w:rsidRPr="00147BA2">
              <w:rPr>
                <w:rFonts w:ascii="Trebuchet MS" w:eastAsia="Arial Unicode MS" w:hAnsi="Trebuchet MS" w:cs="Times New Roman"/>
                <w:b/>
                <w:color w:val="0070C0"/>
                <w:sz w:val="24"/>
                <w:szCs w:val="24"/>
                <w:lang w:eastAsia="ro-RO"/>
              </w:rPr>
              <w:t xml:space="preserve">nr. 23/2023 </w:t>
            </w:r>
            <w:r w:rsidRPr="00147BA2">
              <w:rPr>
                <w:rFonts w:ascii="Trebuchet MS" w:eastAsia="Arial Unicode MS" w:hAnsi="Trebuchet MS" w:cs="Times New Roman"/>
                <w:color w:val="0070C0"/>
                <w:sz w:val="24"/>
                <w:szCs w:val="24"/>
                <w:lang w:eastAsia="ro-RO"/>
              </w:rPr>
              <w:t>privind instituirea unor măsuri de simplificare și digitalizare pentru gestionarea fondurilor europene aferente Politicii de coeziune 2021-2027</w:t>
            </w:r>
            <w:r w:rsidR="004E012A" w:rsidRPr="00147BA2">
              <w:rPr>
                <w:rFonts w:ascii="Trebuchet MS" w:eastAsia="Arial Unicode MS" w:hAnsi="Trebuchet MS" w:cs="Times New Roman"/>
                <w:color w:val="0070C0"/>
                <w:sz w:val="24"/>
                <w:szCs w:val="24"/>
                <w:lang w:eastAsia="ro-RO"/>
              </w:rPr>
              <w:t>.</w:t>
            </w:r>
          </w:p>
          <w:p w14:paraId="6E989E3D" w14:textId="77777777" w:rsidR="00087090" w:rsidRDefault="00087090" w:rsidP="00512962">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087090">
              <w:rPr>
                <w:rFonts w:ascii="Trebuchet MS" w:eastAsia="Arial Unicode MS" w:hAnsi="Trebuchet MS" w:cs="Times New Roman"/>
                <w:b/>
                <w:color w:val="0070C0"/>
                <w:sz w:val="24"/>
                <w:szCs w:val="24"/>
                <w:lang w:eastAsia="ro-RO"/>
              </w:rPr>
              <w:t>Ordonanța de Urgență a Guvernului nr. 122/2020</w:t>
            </w:r>
            <w:r w:rsidRPr="00087090">
              <w:rPr>
                <w:rFonts w:ascii="Trebuchet MS" w:eastAsia="Arial Unicode MS" w:hAnsi="Trebuchet MS" w:cs="Times New Roman"/>
                <w:color w:val="0070C0"/>
                <w:sz w:val="24"/>
                <w:szCs w:val="24"/>
                <w:lang w:eastAsia="ro-RO"/>
              </w:rPr>
              <w:t xml:space="preserve"> privind unele măsuri pentru asigurarea eficientizării procesului decizional al fondurilor externe nerambursabile </w:t>
            </w:r>
            <w:r w:rsidRPr="00087090">
              <w:rPr>
                <w:rFonts w:ascii="Trebuchet MS" w:eastAsia="Arial Unicode MS" w:hAnsi="Trebuchet MS" w:cs="Times New Roman"/>
                <w:color w:val="0070C0"/>
                <w:sz w:val="24"/>
                <w:szCs w:val="24"/>
                <w:lang w:eastAsia="ro-RO"/>
              </w:rPr>
              <w:lastRenderedPageBreak/>
              <w:t>destinate dezvoltării regionale în România;</w:t>
            </w:r>
          </w:p>
          <w:p w14:paraId="6FFB89C3" w14:textId="77777777" w:rsidR="00087090" w:rsidRPr="00087090" w:rsidRDefault="00087090" w:rsidP="00087090">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087090">
              <w:rPr>
                <w:rFonts w:ascii="Trebuchet MS" w:eastAsia="Arial Unicode MS" w:hAnsi="Trebuchet MS" w:cs="Times New Roman"/>
                <w:b/>
                <w:bCs/>
                <w:color w:val="0070C0"/>
                <w:sz w:val="24"/>
                <w:szCs w:val="24"/>
                <w:lang w:eastAsia="ro-RO"/>
              </w:rPr>
              <w:t>Ordinul nr. 2.041/2023</w:t>
            </w:r>
            <w:r w:rsidRPr="00087090">
              <w:rPr>
                <w:rFonts w:ascii="Trebuchet MS" w:eastAsia="Arial Unicode MS" w:hAnsi="Trebuchet MS" w:cs="Times New Roman"/>
                <w:color w:val="0070C0"/>
                <w:sz w:val="24"/>
                <w:szCs w:val="24"/>
                <w:lang w:eastAsia="ro-RO"/>
              </w:rPr>
              <w:t xml:space="preserv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1FE0F2F4" w14:textId="77777777" w:rsidR="002A690A" w:rsidRPr="00147BA2" w:rsidRDefault="002A690A" w:rsidP="0089726F">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 xml:space="preserve">Ordinul </w:t>
            </w:r>
            <w:r w:rsidR="003A0C35">
              <w:rPr>
                <w:rFonts w:ascii="Trebuchet MS" w:eastAsia="Arial Unicode MS" w:hAnsi="Trebuchet MS" w:cs="Times New Roman"/>
                <w:b/>
                <w:color w:val="0070C0"/>
                <w:sz w:val="24"/>
                <w:szCs w:val="24"/>
                <w:lang w:eastAsia="ro-RO"/>
              </w:rPr>
              <w:t xml:space="preserve">MIPE </w:t>
            </w:r>
            <w:r w:rsidRPr="00147BA2">
              <w:rPr>
                <w:rFonts w:ascii="Trebuchet MS" w:eastAsia="Arial Unicode MS" w:hAnsi="Trebuchet MS" w:cs="Times New Roman"/>
                <w:b/>
                <w:color w:val="0070C0"/>
                <w:sz w:val="24"/>
                <w:szCs w:val="24"/>
                <w:lang w:eastAsia="ro-RO"/>
              </w:rPr>
              <w:t>nr. 1777/2023</w:t>
            </w:r>
            <w:r w:rsidRPr="00147BA2">
              <w:rPr>
                <w:rFonts w:ascii="Trebuchet MS" w:eastAsia="Arial Unicode MS" w:hAnsi="Trebuchet MS" w:cs="Times New Roman"/>
                <w:color w:val="0070C0"/>
                <w:sz w:val="24"/>
                <w:szCs w:val="24"/>
                <w:lang w:eastAsia="ro-RO"/>
              </w:rPr>
              <w:t xml:space="preserve"> privind aprobarea conținutului/modelului/formatului/ structurii-cadru </w:t>
            </w:r>
            <w:r w:rsidRPr="00147BA2">
              <w:rPr>
                <w:rFonts w:ascii="Trebuchet MS" w:eastAsia="Arial Unicode MS" w:hAnsi="Trebuchet MS" w:cs="Times New Roman"/>
                <w:color w:val="0070C0"/>
                <w:sz w:val="24"/>
                <w:szCs w:val="24"/>
                <w:lang w:val="it-IT" w:eastAsia="ro-RO"/>
              </w:rPr>
              <w:t>pentru</w:t>
            </w:r>
            <w:r w:rsidRPr="00147BA2">
              <w:rPr>
                <w:rFonts w:ascii="Trebuchet MS" w:eastAsia="Arial Unicode MS" w:hAnsi="Trebuchet MS" w:cs="Times New Roman"/>
                <w:color w:val="0070C0"/>
                <w:sz w:val="24"/>
                <w:szCs w:val="24"/>
                <w:lang w:eastAsia="ro-RO"/>
              </w:rPr>
              <w:t xml:space="preserve">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3A0C35">
              <w:rPr>
                <w:rFonts w:ascii="Trebuchet MS" w:eastAsia="Arial Unicode MS" w:hAnsi="Trebuchet MS" w:cs="Times New Roman"/>
                <w:color w:val="0070C0"/>
                <w:sz w:val="24"/>
                <w:szCs w:val="24"/>
                <w:lang w:eastAsia="ro-RO"/>
              </w:rPr>
              <w:t>.</w:t>
            </w:r>
          </w:p>
          <w:p w14:paraId="13D550E3" w14:textId="0C3C37D7" w:rsidR="00EF19AC" w:rsidRPr="00147BA2" w:rsidRDefault="00EF19AC" w:rsidP="00EF19AC">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 xml:space="preserve">Ordinul </w:t>
            </w:r>
            <w:r w:rsidR="003A0C35">
              <w:rPr>
                <w:rFonts w:ascii="Trebuchet MS" w:eastAsia="Arial Unicode MS" w:hAnsi="Trebuchet MS" w:cs="Times New Roman"/>
                <w:color w:val="0070C0"/>
                <w:sz w:val="24"/>
                <w:szCs w:val="24"/>
                <w:lang w:eastAsia="ro-RO"/>
              </w:rPr>
              <w:t xml:space="preserve">MIPE </w:t>
            </w:r>
            <w:r w:rsidRPr="00147BA2">
              <w:rPr>
                <w:rFonts w:ascii="Trebuchet MS" w:eastAsia="Arial Unicode MS" w:hAnsi="Trebuchet MS" w:cs="Times New Roman"/>
                <w:color w:val="0070C0"/>
                <w:sz w:val="24"/>
                <w:szCs w:val="24"/>
                <w:lang w:eastAsia="ro-RO"/>
              </w:rPr>
              <w:t xml:space="preserve">nr. </w:t>
            </w:r>
            <w:r w:rsidR="008639B3">
              <w:rPr>
                <w:rFonts w:ascii="Trebuchet MS" w:eastAsia="Arial Unicode MS" w:hAnsi="Trebuchet MS" w:cs="Times New Roman"/>
                <w:color w:val="0070C0"/>
                <w:sz w:val="24"/>
                <w:szCs w:val="24"/>
                <w:lang w:eastAsia="ro-RO"/>
              </w:rPr>
              <w:t>5744</w:t>
            </w:r>
            <w:r w:rsidRPr="00147BA2">
              <w:rPr>
                <w:rFonts w:ascii="Trebuchet MS" w:eastAsia="Arial Unicode MS" w:hAnsi="Trebuchet MS" w:cs="Times New Roman"/>
                <w:color w:val="0070C0"/>
                <w:sz w:val="24"/>
                <w:szCs w:val="24"/>
                <w:lang w:eastAsia="ro-RO"/>
              </w:rPr>
              <w:t>/2023 pentru aprobarea Ghidului de identitate vizuală „Vizibilitate, transparență și comunicare în perioada de programare 2021—2027”</w:t>
            </w:r>
            <w:r w:rsidR="003A0C35">
              <w:rPr>
                <w:rFonts w:ascii="Trebuchet MS" w:eastAsia="Arial Unicode MS" w:hAnsi="Trebuchet MS" w:cs="Times New Roman"/>
                <w:color w:val="0070C0"/>
                <w:sz w:val="24"/>
                <w:szCs w:val="24"/>
                <w:lang w:eastAsia="ro-RO"/>
              </w:rPr>
              <w:t>.</w:t>
            </w:r>
          </w:p>
          <w:p w14:paraId="798CCA8F" w14:textId="77777777" w:rsidR="00EE1361" w:rsidRPr="00147BA2" w:rsidRDefault="00EE1361" w:rsidP="00800B62">
            <w:pPr>
              <w:widowControl w:val="0"/>
              <w:autoSpaceDE w:val="0"/>
              <w:autoSpaceDN w:val="0"/>
              <w:adjustRightInd w:val="0"/>
              <w:spacing w:before="120" w:after="120"/>
              <w:jc w:val="both"/>
              <w:rPr>
                <w:rFonts w:ascii="Trebuchet MS" w:eastAsia="Times New Roman" w:hAnsi="Trebuchet MS" w:cs="Times New Roman"/>
                <w:b/>
                <w:noProof/>
                <w:color w:val="0070C0"/>
                <w:sz w:val="24"/>
                <w:szCs w:val="24"/>
                <w:shd w:val="clear" w:color="auto" w:fill="FFFFFF"/>
                <w:lang w:eastAsia="ro-RO"/>
              </w:rPr>
            </w:pPr>
            <w:r w:rsidRPr="00147BA2">
              <w:rPr>
                <w:rFonts w:ascii="Trebuchet MS" w:eastAsia="Arial Unicode MS" w:hAnsi="Trebuchet MS" w:cs="Times New Roman"/>
                <w:b/>
                <w:color w:val="0070C0"/>
                <w:sz w:val="24"/>
                <w:szCs w:val="24"/>
                <w:lang w:eastAsia="ro-RO"/>
              </w:rPr>
              <w:t>Principalele</w:t>
            </w:r>
            <w:r w:rsidRPr="00147BA2">
              <w:rPr>
                <w:rFonts w:ascii="Trebuchet MS" w:eastAsia="Times New Roman" w:hAnsi="Trebuchet MS" w:cs="Times New Roman"/>
                <w:b/>
                <w:noProof/>
                <w:color w:val="0070C0"/>
                <w:sz w:val="24"/>
                <w:szCs w:val="24"/>
                <w:shd w:val="clear" w:color="auto" w:fill="FFFFFF"/>
                <w:lang w:eastAsia="ro-RO"/>
              </w:rPr>
              <w:t xml:space="preserve"> documente programatice și strategice</w:t>
            </w:r>
          </w:p>
          <w:p w14:paraId="2943D5B3"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Acordul de Parteneriat</w:t>
            </w:r>
            <w:r w:rsidRPr="00147BA2">
              <w:rPr>
                <w:rFonts w:ascii="Trebuchet MS" w:eastAsia="Arial Unicode MS" w:hAnsi="Trebuchet MS" w:cs="Times New Roman"/>
                <w:color w:val="0070C0"/>
                <w:sz w:val="24"/>
                <w:szCs w:val="24"/>
                <w:lang w:eastAsia="ro-RO"/>
              </w:rPr>
              <w:t xml:space="preserve"> cu România, aprobat prin Decizia Comisiei Europene, nr. C(2022) 5132/25.07.2022</w:t>
            </w:r>
          </w:p>
          <w:p w14:paraId="2A69F059"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Programul Creștere Inteligentă, Digitalizare și Instrumente Financiare</w:t>
            </w:r>
            <w:r w:rsidRPr="00147BA2">
              <w:rPr>
                <w:rFonts w:ascii="Trebuchet MS" w:eastAsia="Arial Unicode MS" w:hAnsi="Trebuchet MS" w:cs="Times New Roman"/>
                <w:color w:val="0070C0"/>
                <w:sz w:val="24"/>
                <w:szCs w:val="24"/>
                <w:lang w:eastAsia="ro-RO"/>
              </w:rPr>
              <w:t>, aprobat prin decizia Comisiei Europene nr. C(2022) 9445 din 09.12.2022.</w:t>
            </w:r>
          </w:p>
          <w:p w14:paraId="3D364246"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Strategia Națională de Cercetare, Inovare și Specializare Inteligentă 2022-2027</w:t>
            </w:r>
            <w:r w:rsidRPr="00147BA2">
              <w:rPr>
                <w:rFonts w:ascii="Trebuchet MS" w:eastAsia="Arial Unicode MS" w:hAnsi="Trebuchet MS" w:cs="Times New Roman"/>
                <w:color w:val="0070C0"/>
                <w:sz w:val="24"/>
                <w:szCs w:val="24"/>
                <w:lang w:eastAsia="ro-RO"/>
              </w:rPr>
              <w:t xml:space="preserve"> aprobată prin Hotărârea Guvernului nr. 933/2022.</w:t>
            </w:r>
          </w:p>
          <w:p w14:paraId="65995D41" w14:textId="77777777" w:rsidR="00CB1E35" w:rsidRPr="00147BA2" w:rsidRDefault="00CB1E35" w:rsidP="00EE1361">
            <w:pPr>
              <w:widowControl w:val="0"/>
              <w:autoSpaceDE w:val="0"/>
              <w:autoSpaceDN w:val="0"/>
              <w:adjustRightInd w:val="0"/>
              <w:spacing w:before="120" w:after="120"/>
              <w:jc w:val="both"/>
              <w:rPr>
                <w:rFonts w:ascii="Trebuchet MS" w:eastAsia="Arial Unicode MS" w:hAnsi="Trebuchet MS" w:cs="Times New Roman"/>
                <w:b/>
                <w:color w:val="0070C0"/>
                <w:sz w:val="24"/>
                <w:szCs w:val="24"/>
                <w:lang w:eastAsia="ro-RO"/>
              </w:rPr>
            </w:pPr>
            <w:r w:rsidRPr="00147BA2">
              <w:rPr>
                <w:rFonts w:ascii="Trebuchet MS" w:eastAsia="Arial Unicode MS" w:hAnsi="Trebuchet MS" w:cs="Times New Roman"/>
                <w:b/>
                <w:color w:val="0070C0"/>
                <w:sz w:val="24"/>
                <w:szCs w:val="24"/>
                <w:lang w:eastAsia="ro-RO"/>
              </w:rPr>
              <w:t>Strategia națională privind promovarea egalității de șanse și de tratament între femei și bărbați și prevenirea și combaterea violenței domestice pentru perioada 2022-2027;</w:t>
            </w:r>
          </w:p>
          <w:p w14:paraId="479B810C" w14:textId="77777777" w:rsidR="00EE1361" w:rsidRPr="00147BA2"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147BA2">
              <w:rPr>
                <w:rFonts w:ascii="Trebuchet MS" w:eastAsia="Arial Unicode MS" w:hAnsi="Trebuchet MS" w:cs="Times New Roman"/>
                <w:b/>
                <w:color w:val="0070C0"/>
                <w:sz w:val="24"/>
                <w:szCs w:val="24"/>
                <w:lang w:val="it-IT" w:eastAsia="ro-RO"/>
              </w:rPr>
              <w:t>Strategia Uniunii Europene privind drepturile persoanelor cu dizabilități</w:t>
            </w:r>
            <w:r w:rsidRPr="00147BA2">
              <w:rPr>
                <w:rFonts w:ascii="Trebuchet MS" w:eastAsia="Arial Unicode MS" w:hAnsi="Trebuchet MS" w:cs="Times New Roman"/>
                <w:color w:val="0070C0"/>
                <w:sz w:val="24"/>
                <w:szCs w:val="24"/>
                <w:lang w:val="it-IT" w:eastAsia="ro-RO"/>
              </w:rPr>
              <w:t xml:space="preserve"> 2021-2030: O Uniune a egalității. </w:t>
            </w:r>
          </w:p>
          <w:p w14:paraId="33B27B8F" w14:textId="77777777" w:rsidR="00CB1E35" w:rsidRPr="00147BA2" w:rsidRDefault="00CB1E35"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val="it-IT" w:eastAsia="ro-RO"/>
              </w:rPr>
            </w:pPr>
            <w:r w:rsidRPr="00087090">
              <w:rPr>
                <w:rFonts w:ascii="Trebuchet MS" w:eastAsia="Arial Unicode MS" w:hAnsi="Trebuchet MS" w:cs="Times New Roman"/>
                <w:b/>
                <w:color w:val="0070C0"/>
                <w:sz w:val="24"/>
                <w:szCs w:val="24"/>
                <w:lang w:val="it-IT" w:eastAsia="ro-RO"/>
              </w:rPr>
              <w:t>Strategia națională privind drepturile persoanelor cu dizabilități 2022-2027</w:t>
            </w:r>
            <w:r w:rsidRPr="00147BA2">
              <w:rPr>
                <w:rFonts w:ascii="Trebuchet MS" w:eastAsia="Arial Unicode MS" w:hAnsi="Trebuchet MS" w:cs="Times New Roman"/>
                <w:color w:val="0070C0"/>
                <w:sz w:val="24"/>
                <w:szCs w:val="24"/>
                <w:lang w:val="it-IT" w:eastAsia="ro-RO"/>
              </w:rPr>
              <w:t>;</w:t>
            </w:r>
          </w:p>
          <w:p w14:paraId="613ADA64" w14:textId="77777777" w:rsidR="00DA693E" w:rsidRPr="00147BA2" w:rsidRDefault="00EE1361" w:rsidP="0077680F">
            <w:pPr>
              <w:widowControl w:val="0"/>
              <w:autoSpaceDE w:val="0"/>
              <w:autoSpaceDN w:val="0"/>
              <w:adjustRightInd w:val="0"/>
              <w:spacing w:before="120" w:after="120"/>
              <w:jc w:val="both"/>
              <w:rPr>
                <w:rFonts w:ascii="Trebuchet MS" w:eastAsia="Arial Unicode MS" w:hAnsi="Trebuchet MS" w:cs="Times New Roman"/>
                <w:b/>
                <w:color w:val="0070C0"/>
                <w:sz w:val="24"/>
                <w:szCs w:val="24"/>
                <w:lang w:val="it-IT" w:eastAsia="ro-RO"/>
              </w:rPr>
            </w:pPr>
            <w:r w:rsidRPr="00147BA2">
              <w:rPr>
                <w:rFonts w:ascii="Trebuchet MS" w:eastAsia="Arial Unicode MS" w:hAnsi="Trebuchet MS" w:cs="Times New Roman"/>
                <w:b/>
                <w:color w:val="0070C0"/>
                <w:sz w:val="24"/>
                <w:szCs w:val="24"/>
                <w:lang w:val="it-IT" w:eastAsia="ro-RO"/>
              </w:rPr>
              <w:t xml:space="preserve">Strategia națională pentru dezvoltarea durabilă </w:t>
            </w:r>
            <w:r w:rsidRPr="00147BA2">
              <w:rPr>
                <w:rFonts w:ascii="Trebuchet MS" w:eastAsia="Arial Unicode MS" w:hAnsi="Trebuchet MS" w:cs="Times New Roman"/>
                <w:color w:val="0070C0"/>
                <w:sz w:val="24"/>
                <w:szCs w:val="24"/>
                <w:lang w:val="it-IT" w:eastAsia="ro-RO"/>
              </w:rPr>
              <w:t>a României 2030</w:t>
            </w:r>
            <w:r w:rsidRPr="00147BA2">
              <w:rPr>
                <w:rFonts w:ascii="Trebuchet MS" w:eastAsia="Arial Unicode MS" w:hAnsi="Trebuchet MS" w:cs="Times New Roman"/>
                <w:b/>
                <w:color w:val="0070C0"/>
                <w:sz w:val="24"/>
                <w:szCs w:val="24"/>
                <w:lang w:val="it-IT" w:eastAsia="ro-RO"/>
              </w:rPr>
              <w:t>.</w:t>
            </w:r>
          </w:p>
          <w:p w14:paraId="05CAAEEB" w14:textId="7CF4A8C5" w:rsidR="00E73F26" w:rsidRDefault="00CB1E35" w:rsidP="00CB1E35">
            <w:pPr>
              <w:widowControl w:val="0"/>
              <w:autoSpaceDE w:val="0"/>
              <w:autoSpaceDN w:val="0"/>
              <w:adjustRightInd w:val="0"/>
              <w:spacing w:before="120" w:after="120"/>
              <w:jc w:val="both"/>
              <w:rPr>
                <w:rFonts w:ascii="Trebuchet MS" w:hAnsi="Trebuchet MS"/>
                <w:i/>
                <w:color w:val="0070C0"/>
                <w:sz w:val="24"/>
                <w:szCs w:val="24"/>
              </w:rPr>
            </w:pPr>
            <w:r w:rsidRPr="00147BA2">
              <w:rPr>
                <w:rFonts w:ascii="Trebuchet MS" w:hAnsi="Trebuchet MS"/>
                <w:i/>
                <w:color w:val="0070C0"/>
                <w:sz w:val="24"/>
                <w:szCs w:val="24"/>
              </w:rPr>
              <w:t xml:space="preserve">Alte normative și reglementări tehnice în domeniu, în vigoare la momentul întocmirii </w:t>
            </w:r>
            <w:proofErr w:type="spellStart"/>
            <w:r w:rsidRPr="00147BA2">
              <w:rPr>
                <w:rFonts w:ascii="Trebuchet MS" w:hAnsi="Trebuchet MS"/>
                <w:i/>
                <w:color w:val="0070C0"/>
                <w:sz w:val="24"/>
                <w:szCs w:val="24"/>
              </w:rPr>
              <w:t>documentaţiilor</w:t>
            </w:r>
            <w:proofErr w:type="spellEnd"/>
            <w:r w:rsidRPr="00147BA2">
              <w:rPr>
                <w:rFonts w:ascii="Trebuchet MS" w:hAnsi="Trebuchet MS"/>
                <w:i/>
                <w:color w:val="0070C0"/>
                <w:sz w:val="24"/>
                <w:szCs w:val="24"/>
              </w:rPr>
              <w:t xml:space="preserve"> </w:t>
            </w:r>
            <w:proofErr w:type="spellStart"/>
            <w:r w:rsidRPr="00147BA2">
              <w:rPr>
                <w:rFonts w:ascii="Trebuchet MS" w:hAnsi="Trebuchet MS"/>
                <w:i/>
                <w:color w:val="0070C0"/>
                <w:sz w:val="24"/>
                <w:szCs w:val="24"/>
              </w:rPr>
              <w:t>tehnico</w:t>
            </w:r>
            <w:proofErr w:type="spellEnd"/>
            <w:r w:rsidRPr="00147BA2">
              <w:rPr>
                <w:rFonts w:ascii="Trebuchet MS" w:hAnsi="Trebuchet MS"/>
                <w:i/>
                <w:color w:val="0070C0"/>
                <w:sz w:val="24"/>
                <w:szCs w:val="24"/>
              </w:rPr>
              <w:t xml:space="preserve">-economice/depunerii cererilor de </w:t>
            </w:r>
            <w:proofErr w:type="spellStart"/>
            <w:r w:rsidRPr="00147BA2">
              <w:rPr>
                <w:rFonts w:ascii="Trebuchet MS" w:hAnsi="Trebuchet MS"/>
                <w:i/>
                <w:color w:val="0070C0"/>
                <w:sz w:val="24"/>
                <w:szCs w:val="24"/>
              </w:rPr>
              <w:t>finanţare</w:t>
            </w:r>
            <w:proofErr w:type="spellEnd"/>
            <w:r w:rsidRPr="00147BA2">
              <w:rPr>
                <w:rFonts w:ascii="Trebuchet MS" w:hAnsi="Trebuchet MS"/>
                <w:i/>
                <w:color w:val="0070C0"/>
                <w:sz w:val="24"/>
                <w:szCs w:val="24"/>
              </w:rPr>
              <w:t>.</w:t>
            </w:r>
          </w:p>
          <w:p w14:paraId="4BA520B2" w14:textId="77777777" w:rsidR="00E73F26" w:rsidRPr="00147BA2" w:rsidRDefault="00E73F26" w:rsidP="00CB1E35">
            <w:pPr>
              <w:widowControl w:val="0"/>
              <w:autoSpaceDE w:val="0"/>
              <w:autoSpaceDN w:val="0"/>
              <w:adjustRightInd w:val="0"/>
              <w:spacing w:before="120" w:after="120"/>
              <w:jc w:val="both"/>
              <w:rPr>
                <w:rFonts w:ascii="Trebuchet MS" w:hAnsi="Trebuchet MS"/>
                <w:i/>
                <w:color w:val="0070C0"/>
                <w:sz w:val="24"/>
                <w:szCs w:val="24"/>
              </w:rPr>
            </w:pPr>
            <w:r w:rsidRPr="00E73F26">
              <w:rPr>
                <w:rFonts w:ascii="Trebuchet MS" w:hAnsi="Trebuchet MS"/>
                <w:i/>
                <w:color w:val="0070C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tc>
      </w:tr>
    </w:tbl>
    <w:p w14:paraId="0615B87A" w14:textId="77777777" w:rsidR="006808F9" w:rsidRPr="00147BA2" w:rsidRDefault="00C940A4" w:rsidP="008D7C51">
      <w:pPr>
        <w:pStyle w:val="Heading1"/>
        <w:numPr>
          <w:ilvl w:val="0"/>
          <w:numId w:val="1"/>
        </w:numPr>
        <w:ind w:left="426" w:hanging="426"/>
        <w:rPr>
          <w:b/>
          <w:i/>
          <w:color w:val="0070C0"/>
          <w:sz w:val="28"/>
          <w:szCs w:val="28"/>
        </w:rPr>
      </w:pPr>
      <w:bookmarkStart w:id="180" w:name="_Toc144131539"/>
      <w:r w:rsidRPr="00147BA2">
        <w:rPr>
          <w:b/>
          <w:i/>
          <w:color w:val="0070C0"/>
          <w:sz w:val="28"/>
          <w:szCs w:val="28"/>
        </w:rPr>
        <w:lastRenderedPageBreak/>
        <w:t>ASPECTE SPECIFICE APELULUI DE PROIECTE</w:t>
      </w:r>
      <w:bookmarkEnd w:id="180"/>
      <w:r w:rsidRPr="00147BA2">
        <w:rPr>
          <w:b/>
          <w:i/>
          <w:color w:val="0070C0"/>
          <w:sz w:val="28"/>
          <w:szCs w:val="28"/>
        </w:rPr>
        <w:t xml:space="preserve"> </w:t>
      </w:r>
    </w:p>
    <w:p w14:paraId="0A52C770" w14:textId="77777777" w:rsidR="00913FF1" w:rsidRPr="009F1C02" w:rsidRDefault="009947E5" w:rsidP="009F1C02">
      <w:pPr>
        <w:pStyle w:val="Heading1"/>
        <w:spacing w:line="240" w:lineRule="auto"/>
      </w:pPr>
      <w:bookmarkStart w:id="181" w:name="_Toc144131540"/>
      <w:r>
        <w:t>3.1</w:t>
      </w:r>
      <w:r w:rsidR="005369B4">
        <w:t xml:space="preserve"> </w:t>
      </w:r>
      <w:r w:rsidR="00913FF1" w:rsidRPr="00515014">
        <w:t>Tipul</w:t>
      </w:r>
      <w:r w:rsidR="00913FF1" w:rsidRPr="003929AA">
        <w:t xml:space="preserve"> de apel</w:t>
      </w:r>
      <w:bookmarkEnd w:id="181"/>
      <w:r w:rsidR="00913FF1" w:rsidRPr="009F1C02">
        <w:t xml:space="preserve"> </w:t>
      </w:r>
      <w:r w:rsidR="00913FF1" w:rsidRPr="009F1C02">
        <w:tab/>
      </w:r>
    </w:p>
    <w:tbl>
      <w:tblPr>
        <w:tblStyle w:val="TableGrid"/>
        <w:tblW w:w="0" w:type="auto"/>
        <w:tblLook w:val="04A0" w:firstRow="1" w:lastRow="0" w:firstColumn="1" w:lastColumn="0" w:noHBand="0" w:noVBand="1"/>
      </w:tblPr>
      <w:tblGrid>
        <w:gridCol w:w="9396"/>
      </w:tblGrid>
      <w:tr w:rsidR="002475D4" w:rsidRPr="003929AA" w14:paraId="286A14FE" w14:textId="77777777" w:rsidTr="00B558B3">
        <w:tc>
          <w:tcPr>
            <w:tcW w:w="9396" w:type="dxa"/>
          </w:tcPr>
          <w:p w14:paraId="24B9C01F" w14:textId="77777777" w:rsidR="00913FF1" w:rsidRPr="00147BA2" w:rsidRDefault="000354F1" w:rsidP="00B558B3">
            <w:pPr>
              <w:spacing w:before="120" w:after="120"/>
              <w:rPr>
                <w:rFonts w:ascii="Trebuchet MS" w:hAnsi="Trebuchet MS"/>
                <w:color w:val="0070C0"/>
                <w:sz w:val="24"/>
                <w:szCs w:val="24"/>
              </w:rPr>
            </w:pPr>
            <w:bookmarkStart w:id="182" w:name="_Hlk141877694"/>
            <w:r>
              <w:rPr>
                <w:rFonts w:ascii="Trebuchet MS" w:hAnsi="Trebuchet MS"/>
                <w:color w:val="0070C0"/>
                <w:sz w:val="24"/>
                <w:szCs w:val="24"/>
              </w:rPr>
              <w:t xml:space="preserve">Apelul este </w:t>
            </w:r>
            <w:r w:rsidR="002D2DBE" w:rsidRPr="00147BA2">
              <w:rPr>
                <w:rFonts w:ascii="Trebuchet MS" w:hAnsi="Trebuchet MS"/>
                <w:color w:val="0070C0"/>
                <w:sz w:val="24"/>
                <w:szCs w:val="24"/>
              </w:rPr>
              <w:t>competitiv, cu depunere la termen.</w:t>
            </w:r>
          </w:p>
          <w:bookmarkEnd w:id="182"/>
          <w:p w14:paraId="050C3417" w14:textId="77777777" w:rsidR="002D2DBE" w:rsidRPr="00147BA2" w:rsidRDefault="002D2DBE" w:rsidP="0020158B">
            <w:p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 xml:space="preserve">Perioada de depunere a propunerilor de proiecte este </w:t>
            </w:r>
            <w:r w:rsidRPr="00D8436F">
              <w:rPr>
                <w:rFonts w:ascii="Trebuchet MS" w:hAnsi="Trebuchet MS"/>
                <w:color w:val="0070C0"/>
                <w:sz w:val="24"/>
                <w:szCs w:val="24"/>
              </w:rPr>
              <w:t xml:space="preserve">de </w:t>
            </w:r>
            <w:r w:rsidR="000354F1" w:rsidRPr="00D8436F">
              <w:rPr>
                <w:rFonts w:ascii="Trebuchet MS" w:hAnsi="Trebuchet MS"/>
                <w:color w:val="0070C0"/>
                <w:sz w:val="24"/>
                <w:szCs w:val="24"/>
              </w:rPr>
              <w:t>45</w:t>
            </w:r>
            <w:r w:rsidR="00247D39" w:rsidRPr="00D8436F">
              <w:rPr>
                <w:rFonts w:ascii="Trebuchet MS" w:hAnsi="Trebuchet MS"/>
                <w:color w:val="0070C0"/>
                <w:sz w:val="24"/>
                <w:szCs w:val="24"/>
              </w:rPr>
              <w:t xml:space="preserve"> </w:t>
            </w:r>
            <w:r w:rsidRPr="00D8436F">
              <w:rPr>
                <w:rFonts w:ascii="Trebuchet MS" w:hAnsi="Trebuchet MS"/>
                <w:color w:val="0070C0"/>
                <w:sz w:val="24"/>
                <w:szCs w:val="24"/>
              </w:rPr>
              <w:t>zile</w:t>
            </w:r>
            <w:r w:rsidRPr="00147BA2">
              <w:rPr>
                <w:rFonts w:ascii="Trebuchet MS" w:hAnsi="Trebuchet MS"/>
                <w:color w:val="0070C0"/>
                <w:sz w:val="24"/>
                <w:szCs w:val="24"/>
              </w:rPr>
              <w:t xml:space="preserve"> de la deschiderea apelului în MySMIS2021.</w:t>
            </w:r>
          </w:p>
          <w:p w14:paraId="40370D21" w14:textId="77777777" w:rsidR="00AD3C0E" w:rsidRPr="00147BA2" w:rsidRDefault="002D2DBE" w:rsidP="002D2DBE">
            <w:pPr>
              <w:widowControl w:val="0"/>
              <w:spacing w:before="240" w:after="240"/>
              <w:ind w:right="90"/>
              <w:contextualSpacing/>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 xml:space="preserve">Cererile de </w:t>
            </w:r>
            <w:proofErr w:type="spellStart"/>
            <w:r w:rsidRPr="00147BA2">
              <w:rPr>
                <w:rFonts w:ascii="Trebuchet MS" w:eastAsia="Arial Unicode MS" w:hAnsi="Trebuchet MS" w:cs="Times New Roman"/>
                <w:color w:val="0070C0"/>
                <w:sz w:val="24"/>
                <w:szCs w:val="24"/>
                <w:lang w:eastAsia="ro-RO"/>
              </w:rPr>
              <w:t>finanţare</w:t>
            </w:r>
            <w:proofErr w:type="spellEnd"/>
            <w:r w:rsidRPr="00147BA2">
              <w:rPr>
                <w:rFonts w:ascii="Trebuchet MS" w:eastAsia="Arial Unicode MS" w:hAnsi="Trebuchet MS" w:cs="Times New Roman"/>
                <w:color w:val="0070C0"/>
                <w:sz w:val="24"/>
                <w:szCs w:val="24"/>
                <w:lang w:eastAsia="ro-RO"/>
              </w:rPr>
              <w:t xml:space="preserve"> se  depun prin </w:t>
            </w:r>
            <w:proofErr w:type="spellStart"/>
            <w:r w:rsidRPr="00C36C21">
              <w:rPr>
                <w:rFonts w:ascii="Trebuchet MS" w:eastAsia="Arial Unicode MS" w:hAnsi="Trebuchet MS" w:cs="Times New Roman"/>
                <w:color w:val="0070C0"/>
                <w:sz w:val="24"/>
                <w:szCs w:val="24"/>
                <w:lang w:eastAsia="ro-RO"/>
              </w:rPr>
              <w:t>aplicaţia</w:t>
            </w:r>
            <w:proofErr w:type="spellEnd"/>
            <w:r w:rsidRPr="00C36C21">
              <w:rPr>
                <w:rFonts w:ascii="Trebuchet MS" w:eastAsia="Arial Unicode MS" w:hAnsi="Trebuchet MS" w:cs="Times New Roman"/>
                <w:color w:val="0070C0"/>
                <w:sz w:val="24"/>
                <w:szCs w:val="24"/>
                <w:lang w:eastAsia="ro-RO"/>
              </w:rPr>
              <w:t xml:space="preserve"> electronică MySMIS2021, împreună cu toate anexele solicitate în cadrul </w:t>
            </w:r>
            <w:r w:rsidR="00DA7B12" w:rsidRPr="00C36C21">
              <w:rPr>
                <w:rFonts w:ascii="Trebuchet MS" w:eastAsia="Arial Unicode MS" w:hAnsi="Trebuchet MS" w:cs="Times New Roman"/>
                <w:color w:val="0070C0"/>
                <w:sz w:val="24"/>
                <w:szCs w:val="24"/>
                <w:lang w:eastAsia="ro-RO"/>
              </w:rPr>
              <w:t>secțiunii</w:t>
            </w:r>
            <w:r w:rsidRPr="00C36C21">
              <w:rPr>
                <w:rFonts w:ascii="Trebuchet MS" w:eastAsia="Arial Unicode MS" w:hAnsi="Trebuchet MS" w:cs="Times New Roman"/>
                <w:color w:val="0070C0"/>
                <w:sz w:val="24"/>
                <w:szCs w:val="24"/>
                <w:lang w:eastAsia="ro-RO"/>
              </w:rPr>
              <w:t xml:space="preserve"> </w:t>
            </w:r>
            <w:r w:rsidR="009A3A20" w:rsidRPr="00C36C21">
              <w:rPr>
                <w:rFonts w:ascii="Trebuchet MS" w:eastAsia="Arial Unicode MS" w:hAnsi="Trebuchet MS" w:cs="Times New Roman"/>
                <w:color w:val="0070C0"/>
                <w:sz w:val="24"/>
                <w:szCs w:val="24"/>
                <w:lang w:eastAsia="ro-RO"/>
              </w:rPr>
              <w:t>7.4 a</w:t>
            </w:r>
            <w:r w:rsidR="009A3A20">
              <w:rPr>
                <w:rFonts w:ascii="Trebuchet MS" w:eastAsia="Arial Unicode MS" w:hAnsi="Trebuchet MS" w:cs="Times New Roman"/>
                <w:color w:val="0070C0"/>
                <w:sz w:val="24"/>
                <w:szCs w:val="24"/>
                <w:lang w:eastAsia="ro-RO"/>
              </w:rPr>
              <w:t xml:space="preserve"> prezentului ghid al solicitantului</w:t>
            </w:r>
            <w:r w:rsidRPr="00147BA2">
              <w:rPr>
                <w:rFonts w:ascii="Trebuchet MS" w:eastAsia="Arial Unicode MS" w:hAnsi="Trebuchet MS" w:cs="Times New Roman"/>
                <w:color w:val="0070C0"/>
                <w:sz w:val="24"/>
                <w:szCs w:val="24"/>
                <w:lang w:eastAsia="ro-RO"/>
              </w:rPr>
              <w:t xml:space="preserve">. Ghidul de utilizare a </w:t>
            </w:r>
            <w:proofErr w:type="spellStart"/>
            <w:r w:rsidRPr="00147BA2">
              <w:rPr>
                <w:rFonts w:ascii="Trebuchet MS" w:eastAsia="Arial Unicode MS" w:hAnsi="Trebuchet MS" w:cs="Times New Roman"/>
                <w:color w:val="0070C0"/>
                <w:sz w:val="24"/>
                <w:szCs w:val="24"/>
                <w:lang w:eastAsia="ro-RO"/>
              </w:rPr>
              <w:t>aplicaţiei</w:t>
            </w:r>
            <w:proofErr w:type="spellEnd"/>
            <w:r w:rsidRPr="00147BA2">
              <w:rPr>
                <w:rFonts w:ascii="Trebuchet MS" w:eastAsia="Arial Unicode MS" w:hAnsi="Trebuchet MS" w:cs="Times New Roman"/>
                <w:color w:val="0070C0"/>
                <w:sz w:val="24"/>
                <w:szCs w:val="24"/>
                <w:lang w:eastAsia="ro-RO"/>
              </w:rPr>
              <w:t xml:space="preserve"> MySMIS2021 este di</w:t>
            </w:r>
            <w:r w:rsidR="001F5ECC" w:rsidRPr="00147BA2">
              <w:rPr>
                <w:rFonts w:ascii="Trebuchet MS" w:eastAsia="Arial Unicode MS" w:hAnsi="Trebuchet MS" w:cs="Times New Roman"/>
                <w:color w:val="0070C0"/>
                <w:sz w:val="24"/>
                <w:szCs w:val="24"/>
                <w:lang w:eastAsia="ro-RO"/>
              </w:rPr>
              <w:t>s</w:t>
            </w:r>
            <w:r w:rsidRPr="00147BA2">
              <w:rPr>
                <w:rFonts w:ascii="Trebuchet MS" w:eastAsia="Arial Unicode MS" w:hAnsi="Trebuchet MS" w:cs="Times New Roman"/>
                <w:color w:val="0070C0"/>
                <w:sz w:val="24"/>
                <w:szCs w:val="24"/>
                <w:lang w:eastAsia="ro-RO"/>
              </w:rPr>
              <w:t xml:space="preserve">ponibil la adresa:  </w:t>
            </w:r>
          </w:p>
          <w:p w14:paraId="1AFF7C5D" w14:textId="77777777" w:rsidR="008949C6" w:rsidRPr="00147BA2" w:rsidRDefault="00000000" w:rsidP="00CD1286">
            <w:pPr>
              <w:widowControl w:val="0"/>
              <w:spacing w:before="120"/>
              <w:ind w:right="90"/>
              <w:contextualSpacing/>
              <w:rPr>
                <w:rFonts w:ascii="Trebuchet MS" w:hAnsi="Trebuchet MS"/>
                <w:color w:val="0070C0"/>
                <w:sz w:val="24"/>
                <w:szCs w:val="24"/>
              </w:rPr>
            </w:pPr>
            <w:hyperlink r:id="rId11" w:history="1">
              <w:r w:rsidR="008949C6" w:rsidRPr="00147BA2">
                <w:rPr>
                  <w:rStyle w:val="Hyperlink"/>
                  <w:rFonts w:ascii="Trebuchet MS" w:hAnsi="Trebuchet MS"/>
                  <w:color w:val="0070C0"/>
                  <w:sz w:val="24"/>
                  <w:szCs w:val="24"/>
                </w:rPr>
                <w:t>https://www.fonduri-ue.ro/mysmis-2021</w:t>
              </w:r>
            </w:hyperlink>
            <w:r w:rsidR="009A3A20">
              <w:rPr>
                <w:rStyle w:val="Hyperlink"/>
                <w:rFonts w:ascii="Trebuchet MS" w:hAnsi="Trebuchet MS"/>
                <w:color w:val="0070C0"/>
                <w:sz w:val="24"/>
                <w:szCs w:val="24"/>
              </w:rPr>
              <w:t>.</w:t>
            </w:r>
          </w:p>
          <w:p w14:paraId="5652B94D" w14:textId="77777777" w:rsidR="000354F1" w:rsidRDefault="000354F1" w:rsidP="00CD1286">
            <w:pPr>
              <w:widowControl w:val="0"/>
              <w:spacing w:before="120"/>
              <w:ind w:right="90"/>
              <w:contextualSpacing/>
              <w:jc w:val="both"/>
              <w:rPr>
                <w:rFonts w:ascii="Trebuchet MS" w:eastAsia="Times New Roman" w:hAnsi="Trebuchet MS" w:cs="Times New Roman"/>
                <w:color w:val="0070C0"/>
                <w:sz w:val="24"/>
                <w:szCs w:val="24"/>
                <w:lang w:eastAsia="ro-RO"/>
              </w:rPr>
            </w:pPr>
          </w:p>
          <w:p w14:paraId="3E9B9DAF" w14:textId="77777777" w:rsidR="00871B64" w:rsidRPr="00147BA2" w:rsidRDefault="00871B64" w:rsidP="00CD1286">
            <w:pPr>
              <w:widowControl w:val="0"/>
              <w:spacing w:before="120"/>
              <w:ind w:right="90"/>
              <w:contextualSpacing/>
              <w:jc w:val="both"/>
              <w:rPr>
                <w:rFonts w:ascii="Trebuchet MS" w:eastAsia="Times New Roman" w:hAnsi="Trebuchet MS" w:cs="Times New Roman"/>
                <w:color w:val="0070C0"/>
                <w:sz w:val="24"/>
                <w:szCs w:val="24"/>
                <w:lang w:eastAsia="ro-RO"/>
              </w:rPr>
            </w:pPr>
            <w:r w:rsidRPr="00147BA2">
              <w:rPr>
                <w:rFonts w:ascii="Trebuchet MS" w:eastAsia="Times New Roman" w:hAnsi="Trebuchet MS" w:cs="Times New Roman"/>
                <w:color w:val="0070C0"/>
                <w:sz w:val="24"/>
                <w:szCs w:val="24"/>
                <w:lang w:eastAsia="ro-RO"/>
              </w:rPr>
              <w:t xml:space="preserve">În </w:t>
            </w:r>
            <w:proofErr w:type="spellStart"/>
            <w:r w:rsidRPr="00147BA2">
              <w:rPr>
                <w:rFonts w:ascii="Trebuchet MS" w:eastAsia="Times New Roman" w:hAnsi="Trebuchet MS" w:cs="Times New Roman"/>
                <w:color w:val="0070C0"/>
                <w:sz w:val="24"/>
                <w:szCs w:val="24"/>
                <w:lang w:eastAsia="ro-RO"/>
              </w:rPr>
              <w:t>situaţia</w:t>
            </w:r>
            <w:proofErr w:type="spellEnd"/>
            <w:r w:rsidRPr="00147BA2">
              <w:rPr>
                <w:rFonts w:ascii="Trebuchet MS" w:eastAsia="Times New Roman" w:hAnsi="Trebuchet MS" w:cs="Times New Roman"/>
                <w:color w:val="0070C0"/>
                <w:sz w:val="24"/>
                <w:szCs w:val="24"/>
                <w:lang w:eastAsia="ro-RO"/>
              </w:rPr>
              <w:t xml:space="preserve"> retragerii cererii de </w:t>
            </w:r>
            <w:proofErr w:type="spellStart"/>
            <w:r w:rsidRPr="00147BA2">
              <w:rPr>
                <w:rFonts w:ascii="Trebuchet MS" w:eastAsia="Times New Roman" w:hAnsi="Trebuchet MS" w:cs="Times New Roman"/>
                <w:color w:val="0070C0"/>
                <w:sz w:val="24"/>
                <w:szCs w:val="24"/>
                <w:lang w:eastAsia="ro-RO"/>
              </w:rPr>
              <w:t>finanţare</w:t>
            </w:r>
            <w:proofErr w:type="spellEnd"/>
            <w:r w:rsidRPr="00147BA2">
              <w:rPr>
                <w:rFonts w:ascii="Trebuchet MS" w:eastAsia="Times New Roman" w:hAnsi="Trebuchet MS" w:cs="Times New Roman"/>
                <w:color w:val="0070C0"/>
                <w:sz w:val="24"/>
                <w:szCs w:val="24"/>
                <w:lang w:eastAsia="ro-RO"/>
              </w:rPr>
              <w:t xml:space="preserve">, solicitantul </w:t>
            </w:r>
            <w:r w:rsidR="001F5ECC" w:rsidRPr="00147BA2">
              <w:rPr>
                <w:rFonts w:ascii="Trebuchet MS" w:eastAsia="Times New Roman" w:hAnsi="Trebuchet MS" w:cs="Times New Roman"/>
                <w:color w:val="0070C0"/>
                <w:sz w:val="24"/>
                <w:szCs w:val="24"/>
                <w:lang w:eastAsia="ro-RO"/>
              </w:rPr>
              <w:t xml:space="preserve">o </w:t>
            </w:r>
            <w:r w:rsidRPr="00147BA2">
              <w:rPr>
                <w:rFonts w:ascii="Trebuchet MS" w:eastAsia="Times New Roman" w:hAnsi="Trebuchet MS" w:cs="Times New Roman"/>
                <w:color w:val="0070C0"/>
                <w:sz w:val="24"/>
                <w:szCs w:val="24"/>
                <w:lang w:eastAsia="ro-RO"/>
              </w:rPr>
              <w:t xml:space="preserve">poate </w:t>
            </w:r>
            <w:proofErr w:type="spellStart"/>
            <w:r w:rsidRPr="00147BA2">
              <w:rPr>
                <w:rFonts w:ascii="Trebuchet MS" w:eastAsia="Times New Roman" w:hAnsi="Trebuchet MS" w:cs="Times New Roman"/>
                <w:color w:val="0070C0"/>
                <w:sz w:val="24"/>
                <w:szCs w:val="24"/>
                <w:lang w:eastAsia="ro-RO"/>
              </w:rPr>
              <w:t>redepune</w:t>
            </w:r>
            <w:proofErr w:type="spellEnd"/>
            <w:r w:rsidRPr="00147BA2">
              <w:rPr>
                <w:rFonts w:ascii="Trebuchet MS" w:eastAsia="Times New Roman" w:hAnsi="Trebuchet MS" w:cs="Times New Roman"/>
                <w:color w:val="0070C0"/>
                <w:sz w:val="24"/>
                <w:szCs w:val="24"/>
                <w:lang w:eastAsia="ro-RO"/>
              </w:rPr>
              <w:t xml:space="preserve"> cu condiția încadrării în termenele prevăzute în prezentul ghid.</w:t>
            </w:r>
          </w:p>
          <w:p w14:paraId="72FD0CD3" w14:textId="77777777" w:rsidR="002D2DBE" w:rsidRPr="00147BA2" w:rsidRDefault="002D2DBE" w:rsidP="00CD1286">
            <w:pPr>
              <w:widowControl w:val="0"/>
              <w:spacing w:before="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Depunerea cererii de finanțare reprezintă un angajament ferm privind acordul solicitantului în nume propriu, și/sau pentru persoanele implicate în proiect, cu privire la prelucrarea datelor cu caracter personal procesate în evaluarea proiectului.</w:t>
            </w:r>
          </w:p>
          <w:p w14:paraId="70E1FB14" w14:textId="77777777" w:rsidR="00BF6FDD" w:rsidRPr="000354F1" w:rsidRDefault="002D2DBE" w:rsidP="002D2DBE">
            <w:pPr>
              <w:widowControl w:val="0"/>
              <w:spacing w:before="120"/>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Datele personale ale beneficiarilor vor fi prelucrate în procesul de încărcare a informațiilor în sistemul informatic MySMIS20</w:t>
            </w:r>
            <w:r w:rsidR="00DA7B12" w:rsidRPr="00147BA2">
              <w:rPr>
                <w:rFonts w:ascii="Trebuchet MS" w:eastAsia="Arial Unicode MS" w:hAnsi="Trebuchet MS" w:cs="Times New Roman"/>
                <w:color w:val="0070C0"/>
                <w:sz w:val="24"/>
                <w:szCs w:val="24"/>
                <w:lang w:eastAsia="ro-RO"/>
              </w:rPr>
              <w:t>21</w:t>
            </w:r>
            <w:r w:rsidRPr="00147BA2">
              <w:rPr>
                <w:rFonts w:ascii="Trebuchet MS" w:eastAsia="Arial Unicode MS" w:hAnsi="Trebuchet MS" w:cs="Times New Roman"/>
                <w:color w:val="0070C0"/>
                <w:sz w:val="24"/>
                <w:szCs w:val="24"/>
                <w:lang w:eastAsia="ro-RO"/>
              </w:rPr>
              <w:t xml:space="preserve"> în conformitate cu prevederile Regulamentului (UE) </w:t>
            </w:r>
            <w:r w:rsidR="00E10CDB" w:rsidRPr="00147BA2">
              <w:rPr>
                <w:rFonts w:ascii="Trebuchet MS" w:eastAsia="Arial Unicode MS" w:hAnsi="Trebuchet MS" w:cs="Times New Roman"/>
                <w:color w:val="0070C0"/>
                <w:sz w:val="24"/>
                <w:szCs w:val="24"/>
                <w:lang w:eastAsia="ro-RO"/>
              </w:rPr>
              <w:t>679/2016</w:t>
            </w:r>
            <w:r w:rsidRPr="00147BA2">
              <w:rPr>
                <w:rFonts w:ascii="Trebuchet MS" w:eastAsia="Arial Unicode MS" w:hAnsi="Trebuchet MS" w:cs="Times New Roman"/>
                <w:color w:val="0070C0"/>
                <w:sz w:val="24"/>
                <w:szCs w:val="24"/>
                <w:lang w:eastAsia="ro-RO"/>
              </w:rPr>
              <w:t xml:space="preserve"> al Parlamentului european și al Consiliului din 27 aprilie 2016 (GDPR) privind protecția persoanelor fizice în ceea ce privește prelucrarea datelor cu caracter personal și libera circulație a acestor date și de abrogare a Directivei 95/46/CE (GDPR).</w:t>
            </w:r>
          </w:p>
        </w:tc>
      </w:tr>
    </w:tbl>
    <w:p w14:paraId="08B42F51" w14:textId="77777777" w:rsidR="009B5CB9" w:rsidRPr="0083166D" w:rsidRDefault="009947E5" w:rsidP="0083166D">
      <w:pPr>
        <w:pStyle w:val="Heading1"/>
        <w:spacing w:line="240" w:lineRule="auto"/>
      </w:pPr>
      <w:bookmarkStart w:id="183" w:name="_Toc144131541"/>
      <w:r>
        <w:lastRenderedPageBreak/>
        <w:t>3.2</w:t>
      </w:r>
      <w:r w:rsidR="005369B4">
        <w:t xml:space="preserve"> </w:t>
      </w:r>
      <w:r w:rsidR="009B5CB9" w:rsidRPr="00515014">
        <w:t>Forma de sprijin (granturi; instrumentele financiare; premii)</w:t>
      </w:r>
      <w:bookmarkEnd w:id="183"/>
    </w:p>
    <w:p w14:paraId="0387DE24" w14:textId="77777777" w:rsidR="00EC5109" w:rsidRPr="00147BA2" w:rsidRDefault="00EC5109" w:rsidP="00EC5109">
      <w:pPr>
        <w:spacing w:after="0"/>
        <w:rPr>
          <w:color w:val="0070C0"/>
        </w:rPr>
      </w:pPr>
    </w:p>
    <w:tbl>
      <w:tblPr>
        <w:tblStyle w:val="TableGrid"/>
        <w:tblW w:w="0" w:type="auto"/>
        <w:tblLook w:val="04A0" w:firstRow="1" w:lastRow="0" w:firstColumn="1" w:lastColumn="0" w:noHBand="0" w:noVBand="1"/>
      </w:tblPr>
      <w:tblGrid>
        <w:gridCol w:w="9396"/>
      </w:tblGrid>
      <w:tr w:rsidR="003929AA" w:rsidRPr="003929AA" w14:paraId="5864CD69" w14:textId="77777777" w:rsidTr="00B558B3">
        <w:tc>
          <w:tcPr>
            <w:tcW w:w="9396" w:type="dxa"/>
          </w:tcPr>
          <w:p w14:paraId="0E61C8E6" w14:textId="77777777" w:rsidR="009B5CB9" w:rsidRPr="00147BA2" w:rsidRDefault="003F2315" w:rsidP="00B558B3">
            <w:pPr>
              <w:spacing w:before="120" w:after="120"/>
              <w:rPr>
                <w:rFonts w:ascii="Trebuchet MS" w:hAnsi="Trebuchet MS"/>
                <w:color w:val="0070C0"/>
                <w:sz w:val="24"/>
                <w:szCs w:val="24"/>
              </w:rPr>
            </w:pPr>
            <w:bookmarkStart w:id="184" w:name="_Hlk144194448"/>
            <w:r w:rsidRPr="00147BA2">
              <w:rPr>
                <w:rFonts w:ascii="Trebuchet MS" w:hAnsi="Trebuchet MS"/>
                <w:color w:val="0070C0"/>
                <w:sz w:val="24"/>
                <w:szCs w:val="24"/>
              </w:rPr>
              <w:t>Forma de sprijin pentru beneficiarii prezentului apel este g</w:t>
            </w:r>
            <w:r w:rsidR="004D52A0" w:rsidRPr="00147BA2">
              <w:rPr>
                <w:rFonts w:ascii="Trebuchet MS" w:hAnsi="Trebuchet MS"/>
                <w:color w:val="0070C0"/>
                <w:sz w:val="24"/>
                <w:szCs w:val="24"/>
              </w:rPr>
              <w:t>rant</w:t>
            </w:r>
            <w:r w:rsidRPr="00147BA2">
              <w:rPr>
                <w:rFonts w:ascii="Trebuchet MS" w:hAnsi="Trebuchet MS"/>
                <w:color w:val="0070C0"/>
                <w:sz w:val="24"/>
                <w:szCs w:val="24"/>
              </w:rPr>
              <w:t xml:space="preserve">. </w:t>
            </w:r>
          </w:p>
        </w:tc>
      </w:tr>
    </w:tbl>
    <w:p w14:paraId="2E291547" w14:textId="77777777" w:rsidR="009B5CB9" w:rsidRPr="0083166D" w:rsidRDefault="009947E5" w:rsidP="0083166D">
      <w:pPr>
        <w:pStyle w:val="Heading1"/>
        <w:spacing w:line="240" w:lineRule="auto"/>
      </w:pPr>
      <w:bookmarkStart w:id="185" w:name="_Toc144131542"/>
      <w:bookmarkEnd w:id="184"/>
      <w:r>
        <w:t>3.3</w:t>
      </w:r>
      <w:r w:rsidR="005369B4">
        <w:t xml:space="preserve"> </w:t>
      </w:r>
      <w:r w:rsidR="009B5CB9" w:rsidRPr="00515014">
        <w:t>Bugetul alocat apelului de proiecte</w:t>
      </w:r>
      <w:bookmarkEnd w:id="185"/>
      <w:r w:rsidR="009B5CB9" w:rsidRPr="0083166D">
        <w:t xml:space="preserve"> </w:t>
      </w:r>
      <w:r w:rsidR="009B5CB9" w:rsidRPr="0083166D">
        <w:tab/>
      </w:r>
    </w:p>
    <w:p w14:paraId="7922205A" w14:textId="77777777" w:rsidR="00EC5109" w:rsidRPr="00147BA2" w:rsidRDefault="00EC5109" w:rsidP="00EC5109">
      <w:pPr>
        <w:spacing w:after="0"/>
        <w:rPr>
          <w:color w:val="0070C0"/>
        </w:rPr>
      </w:pPr>
    </w:p>
    <w:tbl>
      <w:tblPr>
        <w:tblStyle w:val="TableGrid"/>
        <w:tblW w:w="0" w:type="auto"/>
        <w:tblLook w:val="04A0" w:firstRow="1" w:lastRow="0" w:firstColumn="1" w:lastColumn="0" w:noHBand="0" w:noVBand="1"/>
      </w:tblPr>
      <w:tblGrid>
        <w:gridCol w:w="9396"/>
      </w:tblGrid>
      <w:tr w:rsidR="003929AA" w:rsidRPr="003929AA" w14:paraId="50B6A0DB" w14:textId="77777777" w:rsidTr="00B558B3">
        <w:tc>
          <w:tcPr>
            <w:tcW w:w="9396" w:type="dxa"/>
          </w:tcPr>
          <w:p w14:paraId="2D401B8D" w14:textId="6DC4AABB" w:rsidR="002F4C84" w:rsidRPr="00147BA2" w:rsidRDefault="002F4C84" w:rsidP="002F4C84">
            <w:pPr>
              <w:spacing w:before="120" w:after="120"/>
              <w:jc w:val="both"/>
              <w:rPr>
                <w:rFonts w:ascii="Trebuchet MS" w:hAnsi="Trebuchet MS"/>
                <w:iCs/>
                <w:color w:val="0070C0"/>
                <w:sz w:val="24"/>
                <w:szCs w:val="24"/>
              </w:rPr>
            </w:pPr>
            <w:bookmarkStart w:id="186" w:name="_Hlk141877463"/>
            <w:r w:rsidRPr="00CF2D3C">
              <w:rPr>
                <w:rFonts w:ascii="Trebuchet MS" w:hAnsi="Trebuchet MS"/>
                <w:iCs/>
                <w:color w:val="0070C0"/>
                <w:sz w:val="24"/>
                <w:szCs w:val="24"/>
              </w:rPr>
              <w:t xml:space="preserve">Alocarea financiară pentru acest apel de proiecte este </w:t>
            </w:r>
            <w:bookmarkStart w:id="187" w:name="_Hlk138757530"/>
            <w:r w:rsidR="00D852DA" w:rsidRPr="00CF2D3C">
              <w:rPr>
                <w:rFonts w:ascii="Trebuchet MS" w:hAnsi="Trebuchet MS"/>
                <w:iCs/>
                <w:color w:val="0070C0"/>
                <w:sz w:val="24"/>
                <w:szCs w:val="24"/>
              </w:rPr>
              <w:t xml:space="preserve"> </w:t>
            </w:r>
            <w:r w:rsidR="00ED7BEF" w:rsidRPr="00CF2D3C">
              <w:rPr>
                <w:rFonts w:ascii="Trebuchet MS" w:hAnsi="Trebuchet MS"/>
                <w:iCs/>
                <w:color w:val="0070C0"/>
                <w:sz w:val="24"/>
                <w:szCs w:val="24"/>
              </w:rPr>
              <w:t>1</w:t>
            </w:r>
            <w:r w:rsidR="00AB1E12" w:rsidRPr="00CF2D3C">
              <w:rPr>
                <w:rFonts w:ascii="Trebuchet MS" w:hAnsi="Trebuchet MS"/>
                <w:iCs/>
                <w:color w:val="0070C0"/>
                <w:sz w:val="24"/>
                <w:szCs w:val="24"/>
              </w:rPr>
              <w:t>40</w:t>
            </w:r>
            <w:r w:rsidR="00ED7BEF" w:rsidRPr="00CF2D3C">
              <w:rPr>
                <w:rFonts w:ascii="Trebuchet MS" w:hAnsi="Trebuchet MS"/>
                <w:iCs/>
                <w:color w:val="0070C0"/>
                <w:sz w:val="24"/>
                <w:szCs w:val="24"/>
              </w:rPr>
              <w:t>.</w:t>
            </w:r>
            <w:r w:rsidR="00AB1E12" w:rsidRPr="00CF2D3C">
              <w:rPr>
                <w:rFonts w:ascii="Trebuchet MS" w:hAnsi="Trebuchet MS"/>
                <w:iCs/>
                <w:color w:val="0070C0"/>
                <w:sz w:val="24"/>
                <w:szCs w:val="24"/>
              </w:rPr>
              <w:t>000.000</w:t>
            </w:r>
            <w:r w:rsidR="00D852DA" w:rsidRPr="00CF2D3C">
              <w:rPr>
                <w:rFonts w:ascii="Trebuchet MS" w:hAnsi="Trebuchet MS"/>
                <w:iCs/>
                <w:color w:val="0070C0"/>
                <w:sz w:val="24"/>
                <w:szCs w:val="24"/>
              </w:rPr>
              <w:t xml:space="preserve"> euro</w:t>
            </w:r>
            <w:r w:rsidR="00A71331" w:rsidRPr="00CF2D3C">
              <w:rPr>
                <w:rFonts w:ascii="Trebuchet MS" w:hAnsi="Trebuchet MS"/>
                <w:iCs/>
                <w:color w:val="0070C0"/>
                <w:sz w:val="24"/>
                <w:szCs w:val="24"/>
              </w:rPr>
              <w:t xml:space="preserve"> (FEDR+BS),</w:t>
            </w:r>
            <w:r w:rsidR="00082128" w:rsidRPr="00CF2D3C">
              <w:rPr>
                <w:rFonts w:ascii="Trebuchet MS" w:hAnsi="Trebuchet MS"/>
                <w:iCs/>
                <w:color w:val="0070C0"/>
                <w:sz w:val="24"/>
                <w:szCs w:val="24"/>
              </w:rPr>
              <w:t xml:space="preserve">, respectiv </w:t>
            </w:r>
            <w:r w:rsidR="00ED7BEF" w:rsidRPr="00CF2D3C">
              <w:rPr>
                <w:rFonts w:ascii="Trebuchet MS" w:hAnsi="Trebuchet MS"/>
                <w:iCs/>
                <w:color w:val="0070C0"/>
                <w:sz w:val="24"/>
                <w:szCs w:val="24"/>
              </w:rPr>
              <w:t xml:space="preserve">xxx </w:t>
            </w:r>
            <w:r w:rsidR="00D452AD" w:rsidRPr="00CF2D3C">
              <w:rPr>
                <w:rFonts w:ascii="Trebuchet MS" w:hAnsi="Trebuchet MS"/>
                <w:iCs/>
                <w:color w:val="0070C0"/>
                <w:sz w:val="24"/>
                <w:szCs w:val="24"/>
              </w:rPr>
              <w:t>lei</w:t>
            </w:r>
            <w:bookmarkStart w:id="188" w:name="_Ref144116364"/>
            <w:r w:rsidR="00884959" w:rsidRPr="00CF2D3C">
              <w:rPr>
                <w:rStyle w:val="FootnoteReference"/>
                <w:rFonts w:ascii="Trebuchet MS" w:hAnsi="Trebuchet MS"/>
                <w:iCs/>
                <w:color w:val="0070C0"/>
                <w:sz w:val="24"/>
                <w:szCs w:val="24"/>
              </w:rPr>
              <w:footnoteReference w:id="1"/>
            </w:r>
            <w:bookmarkEnd w:id="188"/>
            <w:r w:rsidR="00D452AD" w:rsidRPr="00CF2D3C">
              <w:rPr>
                <w:rFonts w:ascii="Trebuchet MS" w:hAnsi="Trebuchet MS"/>
                <w:iCs/>
                <w:color w:val="0070C0"/>
                <w:sz w:val="24"/>
                <w:szCs w:val="24"/>
              </w:rPr>
              <w:t xml:space="preserve"> </w:t>
            </w:r>
            <w:r w:rsidRPr="00CF2D3C">
              <w:rPr>
                <w:rFonts w:ascii="Trebuchet MS" w:hAnsi="Trebuchet MS"/>
                <w:iCs/>
                <w:color w:val="0070C0"/>
                <w:sz w:val="24"/>
                <w:szCs w:val="24"/>
              </w:rPr>
              <w:t>din care:</w:t>
            </w:r>
          </w:p>
          <w:p w14:paraId="0F6DB7A2" w14:textId="68CCA4A4" w:rsidR="002F4C84" w:rsidRPr="00E15A04" w:rsidRDefault="002F4C84" w:rsidP="00AB1E12">
            <w:pPr>
              <w:numPr>
                <w:ilvl w:val="0"/>
                <w:numId w:val="8"/>
              </w:numPr>
              <w:spacing w:before="120" w:after="120"/>
              <w:jc w:val="both"/>
              <w:rPr>
                <w:rFonts w:ascii="Trebuchet MS" w:hAnsi="Trebuchet MS"/>
                <w:i/>
                <w:color w:val="0070C0"/>
                <w:sz w:val="24"/>
                <w:szCs w:val="24"/>
              </w:rPr>
            </w:pPr>
            <w:r w:rsidRPr="00E15A04">
              <w:rPr>
                <w:rFonts w:ascii="Trebuchet MS" w:hAnsi="Trebuchet MS"/>
                <w:b/>
                <w:bCs/>
                <w:iCs/>
                <w:color w:val="0070C0"/>
                <w:sz w:val="24"/>
                <w:szCs w:val="24"/>
              </w:rPr>
              <w:t xml:space="preserve">FEDR </w:t>
            </w:r>
            <w:r w:rsidRPr="00E15A04">
              <w:rPr>
                <w:rFonts w:ascii="Trebuchet MS" w:hAnsi="Trebuchet MS"/>
                <w:iCs/>
                <w:color w:val="0070C0"/>
                <w:sz w:val="24"/>
                <w:szCs w:val="24"/>
              </w:rPr>
              <w:t xml:space="preserve"> -</w:t>
            </w:r>
            <w:r w:rsidR="00AB1E12" w:rsidRPr="00E15A04">
              <w:rPr>
                <w:rFonts w:ascii="Trebuchet MS" w:hAnsi="Trebuchet MS"/>
                <w:iCs/>
                <w:color w:val="0070C0"/>
                <w:sz w:val="24"/>
                <w:szCs w:val="24"/>
              </w:rPr>
              <w:t xml:space="preserve"> </w:t>
            </w:r>
            <w:r w:rsidR="00740966" w:rsidRPr="00E15A04">
              <w:rPr>
                <w:rFonts w:ascii="Trebuchet MS" w:hAnsi="Trebuchet MS"/>
                <w:iCs/>
                <w:color w:val="0070C0"/>
                <w:sz w:val="24"/>
                <w:szCs w:val="24"/>
              </w:rPr>
              <w:t>104.929.019 euro</w:t>
            </w:r>
            <w:r w:rsidR="00337573" w:rsidRPr="00E15A04">
              <w:rPr>
                <w:rFonts w:ascii="Trebuchet MS" w:hAnsi="Trebuchet MS"/>
                <w:iCs/>
                <w:color w:val="0070C0"/>
                <w:sz w:val="24"/>
                <w:szCs w:val="24"/>
              </w:rPr>
              <w:t>,</w:t>
            </w:r>
            <w:r w:rsidR="00DD6E5D" w:rsidRPr="00E15A04">
              <w:rPr>
                <w:rFonts w:ascii="Trebuchet MS" w:hAnsi="Trebuchet MS"/>
                <w:iCs/>
                <w:color w:val="0070C0"/>
                <w:sz w:val="24"/>
                <w:szCs w:val="24"/>
              </w:rPr>
              <w:t xml:space="preserve"> </w:t>
            </w:r>
            <w:r w:rsidR="00082128" w:rsidRPr="00E15A04">
              <w:rPr>
                <w:rFonts w:ascii="Trebuchet MS" w:hAnsi="Trebuchet MS"/>
                <w:iCs/>
                <w:color w:val="0070C0"/>
                <w:sz w:val="24"/>
                <w:szCs w:val="24"/>
              </w:rPr>
              <w:t xml:space="preserve"> respectiv </w:t>
            </w:r>
            <w:r w:rsidR="00ED7BEF" w:rsidRPr="00E15A04">
              <w:rPr>
                <w:rFonts w:ascii="Trebuchet MS" w:hAnsi="Trebuchet MS"/>
                <w:iCs/>
                <w:color w:val="0070C0"/>
                <w:sz w:val="24"/>
                <w:szCs w:val="24"/>
              </w:rPr>
              <w:t>.....</w:t>
            </w:r>
            <w:r w:rsidR="00DD6E5D" w:rsidRPr="00E15A04">
              <w:rPr>
                <w:rFonts w:ascii="Trebuchet MS" w:hAnsi="Trebuchet MS"/>
                <w:iCs/>
                <w:color w:val="0070C0"/>
                <w:sz w:val="24"/>
                <w:szCs w:val="24"/>
              </w:rPr>
              <w:t xml:space="preserve"> lei</w:t>
            </w:r>
            <w:r w:rsidRPr="00E15A04">
              <w:rPr>
                <w:rFonts w:ascii="Trebuchet MS" w:hAnsi="Trebuchet MS"/>
                <w:iCs/>
                <w:color w:val="0070C0"/>
                <w:sz w:val="24"/>
                <w:szCs w:val="24"/>
              </w:rPr>
              <w:t>;</w:t>
            </w:r>
          </w:p>
          <w:p w14:paraId="3773D2D1" w14:textId="77C2B0BF" w:rsidR="0020158B" w:rsidRPr="00A71331" w:rsidRDefault="002F4C84" w:rsidP="009B4D38">
            <w:pPr>
              <w:numPr>
                <w:ilvl w:val="0"/>
                <w:numId w:val="8"/>
              </w:numPr>
              <w:spacing w:before="120" w:after="120"/>
              <w:jc w:val="both"/>
              <w:rPr>
                <w:rFonts w:ascii="Trebuchet MS" w:hAnsi="Trebuchet MS"/>
                <w:color w:val="0070C0"/>
                <w:sz w:val="24"/>
                <w:szCs w:val="24"/>
              </w:rPr>
            </w:pPr>
            <w:r w:rsidRPr="00E15A04">
              <w:rPr>
                <w:rFonts w:ascii="Trebuchet MS" w:hAnsi="Trebuchet MS"/>
                <w:b/>
                <w:bCs/>
                <w:iCs/>
                <w:color w:val="0070C0"/>
                <w:sz w:val="24"/>
                <w:szCs w:val="24"/>
              </w:rPr>
              <w:t>Buget de Stat</w:t>
            </w:r>
            <w:r w:rsidRPr="00E15A04">
              <w:rPr>
                <w:rFonts w:ascii="Trebuchet MS" w:hAnsi="Trebuchet MS"/>
                <w:iCs/>
                <w:color w:val="0070C0"/>
                <w:sz w:val="24"/>
                <w:szCs w:val="24"/>
              </w:rPr>
              <w:t xml:space="preserve"> –</w:t>
            </w:r>
            <w:bookmarkEnd w:id="187"/>
            <w:r w:rsidR="00AB1E12" w:rsidRPr="00E15A04">
              <w:rPr>
                <w:rFonts w:ascii="Trebuchet MS" w:hAnsi="Trebuchet MS"/>
                <w:iCs/>
                <w:color w:val="0070C0"/>
                <w:sz w:val="24"/>
                <w:szCs w:val="24"/>
              </w:rPr>
              <w:t xml:space="preserve"> </w:t>
            </w:r>
            <w:r w:rsidR="00740966" w:rsidRPr="00E15A04">
              <w:rPr>
                <w:rFonts w:ascii="Trebuchet MS" w:hAnsi="Trebuchet MS"/>
                <w:iCs/>
                <w:color w:val="0070C0"/>
                <w:sz w:val="24"/>
                <w:szCs w:val="24"/>
              </w:rPr>
              <w:t>35.070.981 euro</w:t>
            </w:r>
            <w:r w:rsidR="00337573" w:rsidRPr="00E15A04">
              <w:rPr>
                <w:rFonts w:ascii="Trebuchet MS" w:hAnsi="Trebuchet MS"/>
                <w:iCs/>
                <w:color w:val="0070C0"/>
                <w:sz w:val="24"/>
                <w:szCs w:val="24"/>
              </w:rPr>
              <w:t>,</w:t>
            </w:r>
            <w:r w:rsidR="00DD6E5D" w:rsidRPr="00E15A04">
              <w:rPr>
                <w:rFonts w:ascii="Trebuchet MS" w:hAnsi="Trebuchet MS"/>
                <w:iCs/>
                <w:color w:val="0070C0"/>
                <w:sz w:val="24"/>
                <w:szCs w:val="24"/>
              </w:rPr>
              <w:t xml:space="preserve"> </w:t>
            </w:r>
            <w:r w:rsidR="00337573" w:rsidRPr="00E15A04">
              <w:rPr>
                <w:rFonts w:ascii="Trebuchet MS" w:hAnsi="Trebuchet MS"/>
                <w:iCs/>
                <w:color w:val="0070C0"/>
                <w:sz w:val="24"/>
                <w:szCs w:val="24"/>
              </w:rPr>
              <w:t xml:space="preserve">respectiv </w:t>
            </w:r>
            <w:r w:rsidR="00ED7BEF" w:rsidRPr="00E15A04">
              <w:rPr>
                <w:rFonts w:ascii="Trebuchet MS" w:hAnsi="Trebuchet MS"/>
                <w:iCs/>
                <w:color w:val="0070C0"/>
                <w:sz w:val="24"/>
                <w:szCs w:val="24"/>
              </w:rPr>
              <w:t>.....</w:t>
            </w:r>
            <w:r w:rsidR="00DD6E5D" w:rsidRPr="00E15A04">
              <w:rPr>
                <w:rFonts w:ascii="Trebuchet MS" w:hAnsi="Trebuchet MS"/>
                <w:iCs/>
                <w:color w:val="0070C0"/>
                <w:sz w:val="24"/>
                <w:szCs w:val="24"/>
              </w:rPr>
              <w:t xml:space="preserve"> lei</w:t>
            </w:r>
            <w:bookmarkEnd w:id="186"/>
          </w:p>
          <w:p w14:paraId="3673A000" w14:textId="612B0EF8" w:rsidR="009B4D38" w:rsidRPr="00E15A04" w:rsidRDefault="009B4D38" w:rsidP="009B4D38">
            <w:pPr>
              <w:spacing w:before="120" w:after="120"/>
              <w:jc w:val="both"/>
              <w:rPr>
                <w:rFonts w:ascii="Trebuchet MS" w:hAnsi="Trebuchet MS"/>
                <w:iCs/>
                <w:color w:val="0070C0"/>
                <w:sz w:val="24"/>
                <w:szCs w:val="24"/>
              </w:rPr>
            </w:pPr>
            <w:r w:rsidRPr="00E15A04">
              <w:rPr>
                <w:rFonts w:ascii="Trebuchet MS" w:hAnsi="Trebuchet MS"/>
                <w:iCs/>
                <w:color w:val="0070C0"/>
                <w:sz w:val="24"/>
                <w:szCs w:val="24"/>
              </w:rPr>
              <w:t xml:space="preserve">Alocarea financiară pentru regiunile mai puțin dezvoltate </w:t>
            </w:r>
            <w:r w:rsidR="0020158B" w:rsidRPr="00E15A04">
              <w:rPr>
                <w:rFonts w:ascii="Trebuchet MS" w:hAnsi="Trebuchet MS"/>
                <w:iCs/>
                <w:color w:val="0070C0"/>
                <w:sz w:val="24"/>
                <w:szCs w:val="24"/>
              </w:rPr>
              <w:t xml:space="preserve">(LDR) </w:t>
            </w:r>
            <w:r w:rsidRPr="00E15A04">
              <w:rPr>
                <w:rFonts w:ascii="Trebuchet MS" w:hAnsi="Trebuchet MS"/>
                <w:iCs/>
                <w:color w:val="0070C0"/>
                <w:sz w:val="24"/>
                <w:szCs w:val="24"/>
              </w:rPr>
              <w:t xml:space="preserve">în cadrul prezentului apel de proiecte este  </w:t>
            </w:r>
            <w:r w:rsidR="00EF20CE" w:rsidRPr="00E15A04">
              <w:rPr>
                <w:rFonts w:ascii="Trebuchet MS" w:hAnsi="Trebuchet MS"/>
                <w:iCs/>
                <w:color w:val="0070C0"/>
                <w:sz w:val="24"/>
                <w:szCs w:val="24"/>
              </w:rPr>
              <w:t>108.731.153</w:t>
            </w:r>
            <w:r w:rsidR="00CA3DB8" w:rsidRPr="00E15A04">
              <w:rPr>
                <w:rFonts w:ascii="Trebuchet MS" w:hAnsi="Trebuchet MS"/>
                <w:iCs/>
                <w:color w:val="0070C0"/>
                <w:sz w:val="24"/>
                <w:szCs w:val="24"/>
              </w:rPr>
              <w:t xml:space="preserve"> euro</w:t>
            </w:r>
            <w:r w:rsidR="00EF20CE" w:rsidRPr="00E15A04">
              <w:rPr>
                <w:rFonts w:ascii="Trebuchet MS" w:hAnsi="Trebuchet MS"/>
                <w:iCs/>
                <w:color w:val="0070C0"/>
                <w:sz w:val="24"/>
                <w:szCs w:val="24"/>
              </w:rPr>
              <w:t xml:space="preserve"> </w:t>
            </w:r>
            <w:r w:rsidRPr="00E15A04">
              <w:rPr>
                <w:rFonts w:ascii="Trebuchet MS" w:hAnsi="Trebuchet MS"/>
                <w:b/>
                <w:iCs/>
                <w:color w:val="0070C0"/>
                <w:sz w:val="24"/>
                <w:szCs w:val="24"/>
              </w:rPr>
              <w:t>FEDR+BS</w:t>
            </w:r>
            <w:r w:rsidRPr="00E15A04">
              <w:rPr>
                <w:rFonts w:ascii="Trebuchet MS" w:hAnsi="Trebuchet MS"/>
                <w:iCs/>
                <w:color w:val="0070C0"/>
                <w:sz w:val="24"/>
                <w:szCs w:val="24"/>
              </w:rPr>
              <w:t>, respectiv.... lei</w:t>
            </w:r>
            <w:r w:rsidR="005F5A58" w:rsidRPr="00E15A04">
              <w:rPr>
                <w:rFonts w:ascii="Trebuchet MS" w:hAnsi="Trebuchet MS"/>
                <w:iCs/>
                <w:color w:val="0070C0"/>
                <w:sz w:val="24"/>
                <w:szCs w:val="24"/>
                <w:vertAlign w:val="superscript"/>
              </w:rPr>
              <w:t>1</w:t>
            </w:r>
            <w:r w:rsidRPr="00E15A04">
              <w:rPr>
                <w:rFonts w:ascii="Trebuchet MS" w:hAnsi="Trebuchet MS"/>
                <w:iCs/>
                <w:color w:val="0070C0"/>
                <w:sz w:val="24"/>
                <w:szCs w:val="24"/>
              </w:rPr>
              <w:t xml:space="preserve"> din care:</w:t>
            </w:r>
          </w:p>
          <w:p w14:paraId="0CCDEEC1" w14:textId="60F0BB89" w:rsidR="009B4D38" w:rsidRPr="00E15A04" w:rsidRDefault="009B4D38" w:rsidP="009B4D38">
            <w:pPr>
              <w:numPr>
                <w:ilvl w:val="0"/>
                <w:numId w:val="8"/>
              </w:numPr>
              <w:spacing w:before="120" w:after="120"/>
              <w:jc w:val="both"/>
              <w:rPr>
                <w:rFonts w:ascii="Trebuchet MS" w:hAnsi="Trebuchet MS"/>
                <w:i/>
                <w:color w:val="0070C0"/>
                <w:sz w:val="24"/>
                <w:szCs w:val="24"/>
              </w:rPr>
            </w:pPr>
            <w:r w:rsidRPr="00E15A04">
              <w:rPr>
                <w:rFonts w:ascii="Trebuchet MS" w:hAnsi="Trebuchet MS"/>
                <w:b/>
                <w:bCs/>
                <w:iCs/>
                <w:color w:val="0070C0"/>
                <w:sz w:val="24"/>
                <w:szCs w:val="24"/>
              </w:rPr>
              <w:t xml:space="preserve">FEDR </w:t>
            </w:r>
            <w:r w:rsidRPr="00E15A04">
              <w:rPr>
                <w:rFonts w:ascii="Trebuchet MS" w:hAnsi="Trebuchet MS"/>
                <w:iCs/>
                <w:color w:val="0070C0"/>
                <w:sz w:val="24"/>
                <w:szCs w:val="24"/>
              </w:rPr>
              <w:t xml:space="preserve"> </w:t>
            </w:r>
            <w:r w:rsidR="003462CF" w:rsidRPr="00E15A04">
              <w:rPr>
                <w:rFonts w:ascii="Trebuchet MS" w:hAnsi="Trebuchet MS"/>
                <w:iCs/>
                <w:color w:val="0070C0"/>
                <w:sz w:val="24"/>
                <w:szCs w:val="24"/>
              </w:rPr>
              <w:t xml:space="preserve">92.421.480 </w:t>
            </w:r>
            <w:r w:rsidRPr="00E15A04">
              <w:rPr>
                <w:rFonts w:ascii="Trebuchet MS" w:hAnsi="Trebuchet MS"/>
                <w:iCs/>
                <w:color w:val="0070C0"/>
                <w:sz w:val="24"/>
                <w:szCs w:val="24"/>
              </w:rPr>
              <w:t>euro,  respectiv lei;</w:t>
            </w:r>
          </w:p>
          <w:p w14:paraId="210F3C9D" w14:textId="67F013F6" w:rsidR="0020158B" w:rsidRPr="00A71331" w:rsidRDefault="009B4D38" w:rsidP="009B4D38">
            <w:pPr>
              <w:numPr>
                <w:ilvl w:val="0"/>
                <w:numId w:val="8"/>
              </w:numPr>
              <w:spacing w:before="120" w:after="120"/>
              <w:jc w:val="both"/>
              <w:rPr>
                <w:rFonts w:ascii="Trebuchet MS" w:hAnsi="Trebuchet MS"/>
                <w:color w:val="0070C0"/>
                <w:sz w:val="24"/>
                <w:szCs w:val="24"/>
              </w:rPr>
            </w:pPr>
            <w:r w:rsidRPr="00E15A04">
              <w:rPr>
                <w:rFonts w:ascii="Trebuchet MS" w:hAnsi="Trebuchet MS"/>
                <w:b/>
                <w:bCs/>
                <w:iCs/>
                <w:color w:val="0070C0"/>
                <w:sz w:val="24"/>
                <w:szCs w:val="24"/>
              </w:rPr>
              <w:t>Buget de Stat</w:t>
            </w:r>
            <w:r w:rsidRPr="00E15A04">
              <w:rPr>
                <w:rFonts w:ascii="Trebuchet MS" w:hAnsi="Trebuchet MS"/>
                <w:iCs/>
                <w:color w:val="0070C0"/>
                <w:sz w:val="24"/>
                <w:szCs w:val="24"/>
              </w:rPr>
              <w:t xml:space="preserve"> </w:t>
            </w:r>
            <w:r w:rsidR="003462CF" w:rsidRPr="00E15A04">
              <w:rPr>
                <w:rFonts w:ascii="Trebuchet MS" w:hAnsi="Trebuchet MS"/>
                <w:iCs/>
                <w:color w:val="0070C0"/>
                <w:sz w:val="24"/>
                <w:szCs w:val="24"/>
              </w:rPr>
              <w:t xml:space="preserve">16.309.673 </w:t>
            </w:r>
            <w:r w:rsidRPr="00E15A04">
              <w:rPr>
                <w:rFonts w:ascii="Trebuchet MS" w:hAnsi="Trebuchet MS"/>
                <w:iCs/>
                <w:color w:val="0070C0"/>
                <w:sz w:val="24"/>
                <w:szCs w:val="24"/>
              </w:rPr>
              <w:t>euro, respectiv lei</w:t>
            </w:r>
          </w:p>
          <w:p w14:paraId="6D66459D" w14:textId="26BED065" w:rsidR="009B4D38" w:rsidRPr="00E15A04" w:rsidRDefault="009B4D38" w:rsidP="009B4D38">
            <w:pPr>
              <w:spacing w:before="120" w:after="120"/>
              <w:jc w:val="both"/>
              <w:rPr>
                <w:rFonts w:ascii="Trebuchet MS" w:hAnsi="Trebuchet MS"/>
                <w:iCs/>
                <w:color w:val="0070C0"/>
                <w:sz w:val="24"/>
                <w:szCs w:val="24"/>
              </w:rPr>
            </w:pPr>
            <w:r w:rsidRPr="00E15A04">
              <w:rPr>
                <w:rFonts w:ascii="Trebuchet MS" w:hAnsi="Trebuchet MS"/>
                <w:iCs/>
                <w:color w:val="0070C0"/>
                <w:sz w:val="24"/>
                <w:szCs w:val="24"/>
              </w:rPr>
              <w:t xml:space="preserve">Alocarea financiară pentru regiunile mai dezvoltate </w:t>
            </w:r>
            <w:r w:rsidR="0020158B" w:rsidRPr="00E15A04">
              <w:rPr>
                <w:rFonts w:ascii="Trebuchet MS" w:hAnsi="Trebuchet MS"/>
                <w:iCs/>
                <w:color w:val="0070C0"/>
                <w:sz w:val="24"/>
                <w:szCs w:val="24"/>
              </w:rPr>
              <w:t xml:space="preserve">(MDR) </w:t>
            </w:r>
            <w:r w:rsidRPr="00E15A04">
              <w:rPr>
                <w:rFonts w:ascii="Trebuchet MS" w:hAnsi="Trebuchet MS"/>
                <w:iCs/>
                <w:color w:val="0070C0"/>
                <w:sz w:val="24"/>
                <w:szCs w:val="24"/>
              </w:rPr>
              <w:t xml:space="preserve">în cadrul prezentului apel de proiecte este </w:t>
            </w:r>
            <w:r w:rsidR="00EF20CE" w:rsidRPr="00E15A04">
              <w:rPr>
                <w:rFonts w:ascii="Trebuchet MS" w:hAnsi="Trebuchet MS"/>
                <w:iCs/>
                <w:color w:val="0070C0"/>
                <w:sz w:val="24"/>
                <w:szCs w:val="24"/>
              </w:rPr>
              <w:t xml:space="preserve">31.268.847 </w:t>
            </w:r>
            <w:r w:rsidRPr="00E15A04">
              <w:rPr>
                <w:rFonts w:ascii="Trebuchet MS" w:hAnsi="Trebuchet MS"/>
                <w:b/>
                <w:iCs/>
                <w:color w:val="0070C0"/>
                <w:sz w:val="24"/>
                <w:szCs w:val="24"/>
              </w:rPr>
              <w:t>euro FEDR+BS</w:t>
            </w:r>
            <w:r w:rsidRPr="00E15A04">
              <w:rPr>
                <w:rFonts w:ascii="Trebuchet MS" w:hAnsi="Trebuchet MS"/>
                <w:iCs/>
                <w:color w:val="0070C0"/>
                <w:sz w:val="24"/>
                <w:szCs w:val="24"/>
              </w:rPr>
              <w:t>, respectiv.... lei</w:t>
            </w:r>
            <w:r w:rsidR="005F5A58" w:rsidRPr="00E15A04">
              <w:rPr>
                <w:rFonts w:ascii="Trebuchet MS" w:hAnsi="Trebuchet MS"/>
                <w:iCs/>
                <w:color w:val="0070C0"/>
                <w:sz w:val="24"/>
                <w:szCs w:val="24"/>
                <w:vertAlign w:val="superscript"/>
              </w:rPr>
              <w:t>1</w:t>
            </w:r>
            <w:r w:rsidRPr="00E15A04">
              <w:rPr>
                <w:rFonts w:ascii="Trebuchet MS" w:hAnsi="Trebuchet MS"/>
                <w:iCs/>
                <w:color w:val="0070C0"/>
                <w:sz w:val="24"/>
                <w:szCs w:val="24"/>
              </w:rPr>
              <w:t xml:space="preserve"> din care</w:t>
            </w:r>
          </w:p>
          <w:p w14:paraId="078976E6" w14:textId="4B173CDE" w:rsidR="009B4D38" w:rsidRPr="00E15A04" w:rsidRDefault="009B4D38" w:rsidP="009B4D38">
            <w:pPr>
              <w:numPr>
                <w:ilvl w:val="0"/>
                <w:numId w:val="8"/>
              </w:numPr>
              <w:spacing w:before="120" w:after="120"/>
              <w:jc w:val="both"/>
              <w:rPr>
                <w:rFonts w:ascii="Trebuchet MS" w:hAnsi="Trebuchet MS"/>
                <w:i/>
                <w:color w:val="0070C0"/>
                <w:sz w:val="24"/>
                <w:szCs w:val="24"/>
              </w:rPr>
            </w:pPr>
            <w:r w:rsidRPr="00E15A04">
              <w:rPr>
                <w:rFonts w:ascii="Trebuchet MS" w:hAnsi="Trebuchet MS"/>
                <w:b/>
                <w:bCs/>
                <w:iCs/>
                <w:color w:val="0070C0"/>
                <w:sz w:val="24"/>
                <w:szCs w:val="24"/>
              </w:rPr>
              <w:t xml:space="preserve">FEDR </w:t>
            </w:r>
            <w:r w:rsidRPr="00E15A04">
              <w:rPr>
                <w:rFonts w:ascii="Trebuchet MS" w:hAnsi="Trebuchet MS"/>
                <w:iCs/>
                <w:color w:val="0070C0"/>
                <w:sz w:val="24"/>
                <w:szCs w:val="24"/>
              </w:rPr>
              <w:t xml:space="preserve"> </w:t>
            </w:r>
            <w:r w:rsidR="003462CF" w:rsidRPr="00E15A04">
              <w:rPr>
                <w:rFonts w:ascii="Trebuchet MS" w:hAnsi="Trebuchet MS"/>
                <w:iCs/>
                <w:color w:val="0070C0"/>
                <w:sz w:val="24"/>
                <w:szCs w:val="24"/>
              </w:rPr>
              <w:t xml:space="preserve">12.507.539 </w:t>
            </w:r>
            <w:r w:rsidRPr="00E15A04">
              <w:rPr>
                <w:rFonts w:ascii="Trebuchet MS" w:hAnsi="Trebuchet MS"/>
                <w:iCs/>
                <w:color w:val="0070C0"/>
                <w:sz w:val="24"/>
                <w:szCs w:val="24"/>
              </w:rPr>
              <w:t>euro,  respectiv .....lei;</w:t>
            </w:r>
          </w:p>
          <w:p w14:paraId="719B1169" w14:textId="5932EC00" w:rsidR="00CD45BF" w:rsidRPr="00E15A04" w:rsidRDefault="009B4D38" w:rsidP="009B4D38">
            <w:pPr>
              <w:numPr>
                <w:ilvl w:val="0"/>
                <w:numId w:val="8"/>
              </w:numPr>
              <w:spacing w:before="120" w:after="120"/>
              <w:jc w:val="both"/>
              <w:rPr>
                <w:rFonts w:ascii="Trebuchet MS" w:hAnsi="Trebuchet MS"/>
                <w:color w:val="0070C0"/>
                <w:sz w:val="24"/>
                <w:szCs w:val="24"/>
              </w:rPr>
            </w:pPr>
            <w:r w:rsidRPr="00E15A04">
              <w:rPr>
                <w:rFonts w:ascii="Trebuchet MS" w:hAnsi="Trebuchet MS"/>
                <w:b/>
                <w:bCs/>
                <w:iCs/>
                <w:color w:val="0070C0"/>
                <w:sz w:val="24"/>
                <w:szCs w:val="24"/>
              </w:rPr>
              <w:lastRenderedPageBreak/>
              <w:t>Buget de Stat</w:t>
            </w:r>
            <w:r w:rsidRPr="00E15A04">
              <w:rPr>
                <w:rFonts w:ascii="Trebuchet MS" w:hAnsi="Trebuchet MS"/>
                <w:iCs/>
                <w:color w:val="0070C0"/>
                <w:sz w:val="24"/>
                <w:szCs w:val="24"/>
              </w:rPr>
              <w:t xml:space="preserve"> </w:t>
            </w:r>
            <w:r w:rsidR="003462CF" w:rsidRPr="00E15A04">
              <w:rPr>
                <w:rFonts w:ascii="Trebuchet MS" w:hAnsi="Trebuchet MS"/>
                <w:iCs/>
                <w:color w:val="0070C0"/>
                <w:sz w:val="24"/>
                <w:szCs w:val="24"/>
              </w:rPr>
              <w:t xml:space="preserve">18.761.308 </w:t>
            </w:r>
            <w:r w:rsidRPr="00E15A04">
              <w:rPr>
                <w:rFonts w:ascii="Trebuchet MS" w:hAnsi="Trebuchet MS"/>
                <w:iCs/>
                <w:color w:val="0070C0"/>
                <w:sz w:val="24"/>
                <w:szCs w:val="24"/>
              </w:rPr>
              <w:t>euro, respectiv...... lei</w:t>
            </w:r>
          </w:p>
          <w:p w14:paraId="5B03AF50" w14:textId="77777777" w:rsidR="00066CE8" w:rsidRDefault="003B1F7B" w:rsidP="00CD1286">
            <w:pPr>
              <w:spacing w:before="120" w:after="120"/>
              <w:jc w:val="both"/>
              <w:rPr>
                <w:rFonts w:ascii="Trebuchet MS" w:hAnsi="Trebuchet MS"/>
                <w:color w:val="0070C0"/>
                <w:sz w:val="24"/>
                <w:szCs w:val="24"/>
              </w:rPr>
            </w:pPr>
            <w:r w:rsidRPr="0000453A">
              <w:rPr>
                <w:rFonts w:ascii="Trebuchet MS" w:hAnsi="Trebuchet MS"/>
                <w:color w:val="0070C0"/>
                <w:sz w:val="24"/>
                <w:szCs w:val="24"/>
              </w:rPr>
              <w:t>Beneficiarii (</w:t>
            </w:r>
            <w:r w:rsidR="00706403" w:rsidRPr="008C0731">
              <w:rPr>
                <w:rFonts w:ascii="Trebuchet MS" w:hAnsi="Trebuchet MS"/>
                <w:color w:val="0070C0"/>
                <w:sz w:val="24"/>
                <w:szCs w:val="24"/>
              </w:rPr>
              <w:t xml:space="preserve">lider </w:t>
            </w:r>
            <w:r w:rsidR="00A819C7" w:rsidRPr="00547831">
              <w:rPr>
                <w:rFonts w:ascii="Trebuchet MS" w:hAnsi="Trebuchet MS"/>
                <w:color w:val="0070C0"/>
                <w:sz w:val="24"/>
                <w:szCs w:val="24"/>
              </w:rPr>
              <w:t xml:space="preserve">și </w:t>
            </w:r>
            <w:r w:rsidRPr="00547831">
              <w:rPr>
                <w:rFonts w:ascii="Trebuchet MS" w:hAnsi="Trebuchet MS"/>
                <w:color w:val="0070C0"/>
                <w:sz w:val="24"/>
                <w:szCs w:val="24"/>
              </w:rPr>
              <w:t>parteneri în cadrul consorțiului</w:t>
            </w:r>
            <w:r w:rsidR="00A172E1" w:rsidRPr="00547831">
              <w:rPr>
                <w:rFonts w:ascii="Trebuchet MS" w:hAnsi="Trebuchet MS"/>
                <w:color w:val="0070C0"/>
                <w:sz w:val="24"/>
                <w:szCs w:val="24"/>
              </w:rPr>
              <w:t>/parteneriatului</w:t>
            </w:r>
            <w:r w:rsidRPr="00547831">
              <w:rPr>
                <w:rFonts w:ascii="Trebuchet MS" w:hAnsi="Trebuchet MS"/>
                <w:color w:val="0070C0"/>
                <w:sz w:val="24"/>
                <w:szCs w:val="24"/>
              </w:rPr>
              <w:t xml:space="preserve">) proiectelor sprijinite </w:t>
            </w:r>
            <w:r w:rsidR="00643E7B" w:rsidRPr="00547831">
              <w:rPr>
                <w:rFonts w:ascii="Trebuchet MS" w:hAnsi="Trebuchet MS"/>
                <w:color w:val="0070C0"/>
                <w:sz w:val="24"/>
                <w:szCs w:val="24"/>
              </w:rPr>
              <w:t xml:space="preserve">pot </w:t>
            </w:r>
            <w:r w:rsidRPr="00547831">
              <w:rPr>
                <w:rFonts w:ascii="Trebuchet MS" w:hAnsi="Trebuchet MS"/>
                <w:color w:val="0070C0"/>
                <w:sz w:val="24"/>
                <w:szCs w:val="24"/>
              </w:rPr>
              <w:t>desfășura activități în ambele categorii de regiuni de dezvoltare (atât în regiunile mai puțin dezvoltate, cât și în regiunea mai dezvoltată)</w:t>
            </w:r>
            <w:r w:rsidR="0000453A" w:rsidRPr="0000453A">
              <w:rPr>
                <w:rFonts w:ascii="Trebuchet MS" w:hAnsi="Trebuchet MS"/>
                <w:color w:val="0070C0"/>
                <w:sz w:val="24"/>
                <w:szCs w:val="24"/>
              </w:rPr>
              <w:t>, in limita bugetului alocat fiecărui tip de regiune.</w:t>
            </w:r>
          </w:p>
          <w:p w14:paraId="09099C1C" w14:textId="7535A556" w:rsidR="0000453A" w:rsidRPr="00147BA2" w:rsidRDefault="0000453A" w:rsidP="00CD1286">
            <w:pPr>
              <w:spacing w:before="120" w:after="120"/>
              <w:jc w:val="both"/>
              <w:rPr>
                <w:rFonts w:ascii="Trebuchet MS" w:hAnsi="Trebuchet MS"/>
                <w:color w:val="0070C0"/>
                <w:sz w:val="24"/>
                <w:szCs w:val="24"/>
              </w:rPr>
            </w:pPr>
            <w:r w:rsidRPr="00F14304">
              <w:rPr>
                <w:rFonts w:ascii="Trebuchet MS" w:hAnsi="Trebuchet MS"/>
                <w:color w:val="0070C0"/>
                <w:sz w:val="24"/>
                <w:szCs w:val="24"/>
              </w:rPr>
              <w:t xml:space="preserve">Bugetul proiectului și indicatorii vor fi completați în </w:t>
            </w:r>
            <w:proofErr w:type="spellStart"/>
            <w:r w:rsidRPr="00F14304">
              <w:rPr>
                <w:rFonts w:ascii="Trebuchet MS" w:hAnsi="Trebuchet MS"/>
                <w:color w:val="0070C0"/>
                <w:sz w:val="24"/>
                <w:szCs w:val="24"/>
              </w:rPr>
              <w:t>MySMIS</w:t>
            </w:r>
            <w:proofErr w:type="spellEnd"/>
            <w:r w:rsidRPr="00F14304">
              <w:rPr>
                <w:rFonts w:ascii="Trebuchet MS" w:hAnsi="Trebuchet MS"/>
                <w:color w:val="0070C0"/>
                <w:sz w:val="24"/>
                <w:szCs w:val="24"/>
              </w:rPr>
              <w:t xml:space="preserve"> în LDR/MDR.</w:t>
            </w:r>
            <w:r>
              <w:rPr>
                <w:rFonts w:ascii="Trebuchet MS" w:hAnsi="Trebuchet MS"/>
                <w:color w:val="0070C0"/>
                <w:sz w:val="24"/>
                <w:szCs w:val="24"/>
              </w:rPr>
              <w:t xml:space="preserve"> </w:t>
            </w:r>
          </w:p>
        </w:tc>
      </w:tr>
    </w:tbl>
    <w:p w14:paraId="0945E4BA" w14:textId="77777777" w:rsidR="004E1610" w:rsidRPr="00147BA2" w:rsidRDefault="004E1610" w:rsidP="004E1610">
      <w:pPr>
        <w:rPr>
          <w:color w:val="0070C0"/>
        </w:rPr>
      </w:pPr>
      <w:r w:rsidRPr="00147BA2">
        <w:rPr>
          <w:color w:val="0070C0"/>
        </w:rPr>
        <w:lastRenderedPageBreak/>
        <w:t xml:space="preserve"> </w:t>
      </w:r>
    </w:p>
    <w:p w14:paraId="59646E03" w14:textId="77777777" w:rsidR="00DE595B" w:rsidRPr="003929AA" w:rsidRDefault="009947E5" w:rsidP="0083166D">
      <w:pPr>
        <w:pStyle w:val="Heading1"/>
        <w:spacing w:line="240" w:lineRule="auto"/>
      </w:pPr>
      <w:bookmarkStart w:id="189" w:name="_Toc144131543"/>
      <w:r>
        <w:t>3.4</w:t>
      </w:r>
      <w:r w:rsidR="00C817BE">
        <w:t xml:space="preserve"> </w:t>
      </w:r>
      <w:r w:rsidR="00DE595B" w:rsidRPr="00515014">
        <w:t>Rata de cofinanțare</w:t>
      </w:r>
      <w:bookmarkEnd w:id="189"/>
      <w:r w:rsidR="00DE595B" w:rsidRPr="003929AA">
        <w:t xml:space="preserve"> </w:t>
      </w:r>
      <w:r w:rsidR="00DE595B" w:rsidRPr="003929AA">
        <w:tab/>
      </w:r>
    </w:p>
    <w:tbl>
      <w:tblPr>
        <w:tblStyle w:val="TableGrid"/>
        <w:tblW w:w="0" w:type="auto"/>
        <w:tblLook w:val="04A0" w:firstRow="1" w:lastRow="0" w:firstColumn="1" w:lastColumn="0" w:noHBand="0" w:noVBand="1"/>
      </w:tblPr>
      <w:tblGrid>
        <w:gridCol w:w="9396"/>
      </w:tblGrid>
      <w:tr w:rsidR="003929AA" w:rsidRPr="003929AA" w14:paraId="4C3429D7" w14:textId="77777777" w:rsidTr="00F235E3">
        <w:tc>
          <w:tcPr>
            <w:tcW w:w="9396" w:type="dxa"/>
          </w:tcPr>
          <w:p w14:paraId="7CDD5D00" w14:textId="20FE5188" w:rsidR="009E70E1" w:rsidRPr="00F11E89" w:rsidRDefault="009E70E1" w:rsidP="00FD6E59">
            <w:pPr>
              <w:spacing w:before="120" w:after="120"/>
              <w:jc w:val="both"/>
              <w:rPr>
                <w:rFonts w:ascii="Trebuchet MS" w:hAnsi="Trebuchet MS"/>
                <w:b/>
                <w:color w:val="0070C0"/>
                <w:sz w:val="24"/>
                <w:szCs w:val="24"/>
                <w:u w:val="single"/>
              </w:rPr>
            </w:pPr>
            <w:r w:rsidRPr="00677E73">
              <w:rPr>
                <w:rFonts w:ascii="Trebuchet MS" w:hAnsi="Trebuchet MS"/>
                <w:color w:val="0070C0"/>
                <w:sz w:val="24"/>
                <w:szCs w:val="24"/>
              </w:rPr>
              <w:t xml:space="preserve">Prezentul apel de proiecte se adresează </w:t>
            </w:r>
            <w:r w:rsidR="00F11E89">
              <w:rPr>
                <w:rFonts w:ascii="Trebuchet MS" w:hAnsi="Trebuchet MS"/>
                <w:color w:val="0070C0"/>
                <w:sz w:val="24"/>
                <w:szCs w:val="24"/>
              </w:rPr>
              <w:t>sprijin</w:t>
            </w:r>
            <w:r w:rsidR="00B13E9F">
              <w:rPr>
                <w:rFonts w:ascii="Trebuchet MS" w:hAnsi="Trebuchet MS"/>
                <w:color w:val="0070C0"/>
                <w:sz w:val="24"/>
                <w:szCs w:val="24"/>
              </w:rPr>
              <w:t>ului</w:t>
            </w:r>
            <w:r w:rsidR="00F11E89">
              <w:rPr>
                <w:rFonts w:ascii="Trebuchet MS" w:hAnsi="Trebuchet MS"/>
                <w:color w:val="0070C0"/>
                <w:sz w:val="24"/>
                <w:szCs w:val="24"/>
              </w:rPr>
              <w:t xml:space="preserve"> pentru consorții</w:t>
            </w:r>
            <w:r w:rsidRPr="00677E73">
              <w:rPr>
                <w:rFonts w:ascii="Trebuchet MS" w:hAnsi="Trebuchet MS"/>
                <w:color w:val="0070C0"/>
                <w:sz w:val="24"/>
                <w:szCs w:val="24"/>
              </w:rPr>
              <w:t xml:space="preserve"> </w:t>
            </w:r>
            <w:r w:rsidR="00B13E9F">
              <w:rPr>
                <w:rFonts w:ascii="Trebuchet MS" w:hAnsi="Trebuchet MS"/>
                <w:color w:val="0070C0"/>
                <w:sz w:val="24"/>
                <w:szCs w:val="24"/>
              </w:rPr>
              <w:t xml:space="preserve">tematice </w:t>
            </w:r>
            <w:r w:rsidRPr="00677E73">
              <w:rPr>
                <w:rFonts w:ascii="Trebuchet MS" w:hAnsi="Trebuchet MS"/>
                <w:color w:val="0070C0"/>
                <w:sz w:val="24"/>
                <w:szCs w:val="24"/>
              </w:rPr>
              <w:t xml:space="preserve">și </w:t>
            </w:r>
            <w:r w:rsidRPr="00F11E89">
              <w:rPr>
                <w:rFonts w:ascii="Trebuchet MS" w:hAnsi="Trebuchet MS"/>
                <w:b/>
                <w:color w:val="0070C0"/>
                <w:sz w:val="24"/>
                <w:szCs w:val="24"/>
                <w:u w:val="single"/>
              </w:rPr>
              <w:t xml:space="preserve">sunt proiecte derulate în parteneriat de către </w:t>
            </w:r>
            <w:r w:rsidR="008757EA">
              <w:rPr>
                <w:rFonts w:ascii="Trebuchet MS" w:hAnsi="Trebuchet MS"/>
                <w:b/>
                <w:color w:val="0070C0"/>
                <w:sz w:val="24"/>
                <w:szCs w:val="24"/>
                <w:u w:val="single"/>
              </w:rPr>
              <w:t>minimum</w:t>
            </w:r>
            <w:r w:rsidR="00F11E89" w:rsidRPr="00F11E89">
              <w:rPr>
                <w:rFonts w:ascii="Trebuchet MS" w:hAnsi="Trebuchet MS"/>
                <w:b/>
                <w:color w:val="0070C0"/>
                <w:sz w:val="24"/>
                <w:szCs w:val="24"/>
                <w:u w:val="single"/>
              </w:rPr>
              <w:t xml:space="preserve"> 3 IMM-uri și </w:t>
            </w:r>
            <w:r w:rsidR="008757EA">
              <w:rPr>
                <w:rFonts w:ascii="Trebuchet MS" w:hAnsi="Trebuchet MS"/>
                <w:b/>
                <w:color w:val="0070C0"/>
                <w:sz w:val="24"/>
                <w:szCs w:val="24"/>
                <w:u w:val="single"/>
              </w:rPr>
              <w:t xml:space="preserve">minimum </w:t>
            </w:r>
            <w:r w:rsidR="00F9144F">
              <w:rPr>
                <w:rFonts w:ascii="Trebuchet MS" w:hAnsi="Trebuchet MS"/>
                <w:b/>
                <w:color w:val="0070C0"/>
                <w:sz w:val="24"/>
                <w:szCs w:val="24"/>
                <w:u w:val="single"/>
              </w:rPr>
              <w:t>o</w:t>
            </w:r>
            <w:r w:rsidR="00F9144F" w:rsidRPr="00F11E89">
              <w:rPr>
                <w:rFonts w:ascii="Trebuchet MS" w:hAnsi="Trebuchet MS"/>
                <w:b/>
                <w:color w:val="0070C0"/>
                <w:sz w:val="24"/>
                <w:szCs w:val="24"/>
                <w:u w:val="single"/>
              </w:rPr>
              <w:t xml:space="preserve"> </w:t>
            </w:r>
            <w:r w:rsidR="00F9144F">
              <w:rPr>
                <w:rFonts w:ascii="Trebuchet MS" w:hAnsi="Trebuchet MS"/>
                <w:b/>
                <w:color w:val="0070C0"/>
                <w:sz w:val="24"/>
                <w:szCs w:val="24"/>
                <w:u w:val="single"/>
              </w:rPr>
              <w:t>organizație</w:t>
            </w:r>
            <w:r w:rsidR="00F9144F" w:rsidRPr="00F11E89">
              <w:rPr>
                <w:rFonts w:ascii="Trebuchet MS" w:hAnsi="Trebuchet MS"/>
                <w:b/>
                <w:color w:val="0070C0"/>
                <w:sz w:val="24"/>
                <w:szCs w:val="24"/>
                <w:u w:val="single"/>
              </w:rPr>
              <w:t xml:space="preserve"> </w:t>
            </w:r>
            <w:r w:rsidR="00F11E89" w:rsidRPr="00F11E89">
              <w:rPr>
                <w:rFonts w:ascii="Trebuchet MS" w:hAnsi="Trebuchet MS"/>
                <w:b/>
                <w:color w:val="0070C0"/>
                <w:sz w:val="24"/>
                <w:szCs w:val="24"/>
                <w:u w:val="single"/>
              </w:rPr>
              <w:t>de cercetare</w:t>
            </w:r>
            <w:r w:rsidRPr="00F11E89">
              <w:rPr>
                <w:rFonts w:ascii="Trebuchet MS" w:hAnsi="Trebuchet MS"/>
                <w:b/>
                <w:color w:val="0070C0"/>
                <w:sz w:val="24"/>
                <w:szCs w:val="24"/>
                <w:u w:val="single"/>
              </w:rPr>
              <w:t xml:space="preserve">. </w:t>
            </w:r>
          </w:p>
          <w:p w14:paraId="5345C920" w14:textId="1AFCF8D6" w:rsidR="00A172E1" w:rsidRPr="00147BA2" w:rsidRDefault="00A172E1" w:rsidP="00A172E1">
            <w:pPr>
              <w:spacing w:before="120" w:after="120"/>
              <w:jc w:val="both"/>
              <w:rPr>
                <w:rFonts w:ascii="Trebuchet MS" w:hAnsi="Trebuchet MS"/>
                <w:color w:val="0070C0"/>
                <w:sz w:val="24"/>
                <w:szCs w:val="24"/>
              </w:rPr>
            </w:pPr>
            <w:r w:rsidRPr="00147BA2">
              <w:rPr>
                <w:rFonts w:ascii="Trebuchet MS" w:hAnsi="Trebuchet MS"/>
                <w:b/>
                <w:color w:val="0070C0"/>
                <w:sz w:val="24"/>
                <w:szCs w:val="24"/>
              </w:rPr>
              <w:t xml:space="preserve">Pentru beneficiarii de tip organizație de </w:t>
            </w:r>
            <w:r w:rsidRPr="009500FD">
              <w:rPr>
                <w:rFonts w:ascii="Trebuchet MS" w:hAnsi="Trebuchet MS"/>
                <w:b/>
                <w:color w:val="0070C0"/>
                <w:sz w:val="24"/>
                <w:szCs w:val="24"/>
              </w:rPr>
              <w:t>cercetare (lider și/sau parteneri),</w:t>
            </w:r>
            <w:r w:rsidRPr="00147BA2">
              <w:rPr>
                <w:rFonts w:ascii="Trebuchet MS" w:hAnsi="Trebuchet MS"/>
                <w:b/>
                <w:color w:val="0070C0"/>
                <w:sz w:val="24"/>
                <w:szCs w:val="24"/>
              </w:rPr>
              <w:t xml:space="preserve"> </w:t>
            </w:r>
            <w:r w:rsidRPr="00147BA2">
              <w:rPr>
                <w:rFonts w:ascii="Trebuchet MS" w:hAnsi="Trebuchet MS"/>
                <w:color w:val="0070C0"/>
                <w:sz w:val="24"/>
                <w:szCs w:val="24"/>
              </w:rPr>
              <w:t xml:space="preserve">sprijinul public eligibil se încadrează într-un procent de </w:t>
            </w:r>
            <w:r>
              <w:rPr>
                <w:rFonts w:ascii="Trebuchet MS" w:hAnsi="Trebuchet MS"/>
                <w:color w:val="0070C0"/>
                <w:sz w:val="24"/>
                <w:szCs w:val="24"/>
              </w:rPr>
              <w:t>maxim</w:t>
            </w:r>
            <w:r w:rsidR="006C440F">
              <w:rPr>
                <w:rFonts w:ascii="Trebuchet MS" w:hAnsi="Trebuchet MS"/>
                <w:color w:val="0070C0"/>
                <w:sz w:val="24"/>
                <w:szCs w:val="24"/>
              </w:rPr>
              <w:t>um</w:t>
            </w:r>
            <w:r>
              <w:rPr>
                <w:rFonts w:ascii="Trebuchet MS" w:hAnsi="Trebuchet MS"/>
                <w:color w:val="0070C0"/>
                <w:sz w:val="24"/>
                <w:szCs w:val="24"/>
              </w:rPr>
              <w:t xml:space="preserve"> </w:t>
            </w:r>
            <w:r w:rsidRPr="00147BA2">
              <w:rPr>
                <w:rFonts w:ascii="Trebuchet MS" w:hAnsi="Trebuchet MS"/>
                <w:color w:val="0070C0"/>
                <w:sz w:val="24"/>
                <w:szCs w:val="24"/>
              </w:rPr>
              <w:t>100%</w:t>
            </w:r>
            <w:r>
              <w:rPr>
                <w:rFonts w:ascii="Trebuchet MS" w:hAnsi="Trebuchet MS"/>
                <w:color w:val="0070C0"/>
                <w:sz w:val="24"/>
                <w:szCs w:val="24"/>
              </w:rPr>
              <w:t>, cu respectarea prevederilor legislației naționale și europene în domeniu</w:t>
            </w:r>
            <w:r w:rsidRPr="00147BA2">
              <w:rPr>
                <w:rFonts w:ascii="Trebuchet MS" w:hAnsi="Trebuchet MS"/>
                <w:color w:val="0070C0"/>
                <w:sz w:val="24"/>
                <w:szCs w:val="24"/>
              </w:rPr>
              <w:t>.</w:t>
            </w:r>
          </w:p>
          <w:p w14:paraId="3741C1D8" w14:textId="77777777" w:rsidR="000C05C9" w:rsidRPr="00147BA2" w:rsidRDefault="00FD6E59" w:rsidP="00FD6E59">
            <w:pPr>
              <w:spacing w:before="120" w:after="120"/>
              <w:jc w:val="both"/>
              <w:rPr>
                <w:rFonts w:ascii="Trebuchet MS" w:hAnsi="Trebuchet MS"/>
                <w:color w:val="0070C0"/>
                <w:sz w:val="24"/>
                <w:szCs w:val="24"/>
              </w:rPr>
            </w:pPr>
            <w:r w:rsidRPr="00147BA2">
              <w:rPr>
                <w:rFonts w:ascii="Trebuchet MS" w:hAnsi="Trebuchet MS"/>
                <w:b/>
                <w:color w:val="0070C0"/>
                <w:sz w:val="24"/>
                <w:szCs w:val="24"/>
              </w:rPr>
              <w:t xml:space="preserve">Pentru </w:t>
            </w:r>
            <w:bookmarkStart w:id="190" w:name="_Hlk141877222"/>
            <w:r w:rsidRPr="00147BA2">
              <w:rPr>
                <w:rFonts w:ascii="Trebuchet MS" w:hAnsi="Trebuchet MS"/>
                <w:b/>
                <w:color w:val="0070C0"/>
                <w:sz w:val="24"/>
                <w:szCs w:val="24"/>
              </w:rPr>
              <w:t>întreprinderi</w:t>
            </w:r>
            <w:bookmarkEnd w:id="190"/>
            <w:r w:rsidR="00331623">
              <w:rPr>
                <w:rFonts w:ascii="Trebuchet MS" w:hAnsi="Trebuchet MS"/>
                <w:b/>
                <w:color w:val="0070C0"/>
                <w:sz w:val="24"/>
                <w:szCs w:val="24"/>
              </w:rPr>
              <w:t xml:space="preserve"> - </w:t>
            </w:r>
            <w:r w:rsidR="00331623" w:rsidRPr="009500FD">
              <w:rPr>
                <w:rFonts w:ascii="Trebuchet MS" w:hAnsi="Trebuchet MS"/>
                <w:b/>
                <w:color w:val="0070C0"/>
                <w:sz w:val="24"/>
                <w:szCs w:val="24"/>
              </w:rPr>
              <w:t>IMM</w:t>
            </w:r>
            <w:r w:rsidR="00F64D38" w:rsidRPr="009500FD">
              <w:rPr>
                <w:rFonts w:ascii="Trebuchet MS" w:hAnsi="Trebuchet MS"/>
                <w:color w:val="0070C0"/>
                <w:sz w:val="24"/>
                <w:szCs w:val="24"/>
              </w:rPr>
              <w:t xml:space="preserve"> (</w:t>
            </w:r>
            <w:r w:rsidR="00B6066D" w:rsidRPr="009500FD">
              <w:rPr>
                <w:rFonts w:ascii="Trebuchet MS" w:hAnsi="Trebuchet MS"/>
                <w:color w:val="0070C0"/>
                <w:sz w:val="24"/>
                <w:szCs w:val="24"/>
              </w:rPr>
              <w:t xml:space="preserve">lider și/sau </w:t>
            </w:r>
            <w:r w:rsidR="00F64D38" w:rsidRPr="009500FD">
              <w:rPr>
                <w:rFonts w:ascii="Trebuchet MS" w:hAnsi="Trebuchet MS"/>
                <w:color w:val="0070C0"/>
                <w:sz w:val="24"/>
                <w:szCs w:val="24"/>
              </w:rPr>
              <w:t>parteneri în cadrul proiectelor),</w:t>
            </w:r>
            <w:r w:rsidR="00F64D38" w:rsidRPr="00D5067C">
              <w:rPr>
                <w:rFonts w:ascii="Trebuchet MS" w:hAnsi="Trebuchet MS"/>
                <w:color w:val="0070C0"/>
                <w:sz w:val="24"/>
                <w:szCs w:val="24"/>
              </w:rPr>
              <w:t xml:space="preserve"> </w:t>
            </w:r>
            <w:r w:rsidRPr="00D5067C">
              <w:rPr>
                <w:rFonts w:ascii="Trebuchet MS" w:hAnsi="Trebuchet MS"/>
                <w:color w:val="0070C0"/>
                <w:sz w:val="24"/>
                <w:szCs w:val="24"/>
              </w:rPr>
              <w:t>cotele</w:t>
            </w:r>
            <w:r w:rsidRPr="00147BA2">
              <w:rPr>
                <w:rFonts w:ascii="Trebuchet MS" w:hAnsi="Trebuchet MS"/>
                <w:color w:val="0070C0"/>
                <w:sz w:val="24"/>
                <w:szCs w:val="24"/>
              </w:rPr>
              <w:t xml:space="preserve"> de </w:t>
            </w:r>
            <w:proofErr w:type="spellStart"/>
            <w:r w:rsidRPr="00147BA2">
              <w:rPr>
                <w:rFonts w:ascii="Trebuchet MS" w:hAnsi="Trebuchet MS"/>
                <w:color w:val="0070C0"/>
                <w:sz w:val="24"/>
                <w:szCs w:val="24"/>
              </w:rPr>
              <w:t>finanţare</w:t>
            </w:r>
            <w:proofErr w:type="spellEnd"/>
            <w:r w:rsidRPr="00147BA2">
              <w:rPr>
                <w:rFonts w:ascii="Trebuchet MS" w:hAnsi="Trebuchet MS"/>
                <w:color w:val="0070C0"/>
                <w:sz w:val="24"/>
                <w:szCs w:val="24"/>
              </w:rPr>
              <w:t xml:space="preserve"> se calculează ca procent din costurile eligibile din proiect, </w:t>
            </w:r>
            <w:r w:rsidR="009229E3" w:rsidRPr="00147BA2">
              <w:rPr>
                <w:rFonts w:ascii="Trebuchet MS" w:hAnsi="Trebuchet MS"/>
                <w:color w:val="0070C0"/>
                <w:sz w:val="24"/>
                <w:szCs w:val="24"/>
              </w:rPr>
              <w:t xml:space="preserve">pe categorii de </w:t>
            </w:r>
            <w:proofErr w:type="spellStart"/>
            <w:r w:rsidR="009229E3" w:rsidRPr="00147BA2">
              <w:rPr>
                <w:rFonts w:ascii="Trebuchet MS" w:hAnsi="Trebuchet MS"/>
                <w:color w:val="0070C0"/>
                <w:sz w:val="24"/>
                <w:szCs w:val="24"/>
              </w:rPr>
              <w:t>activităţi</w:t>
            </w:r>
            <w:proofErr w:type="spellEnd"/>
            <w:r w:rsidR="009229E3" w:rsidRPr="00147BA2">
              <w:rPr>
                <w:rFonts w:ascii="Trebuchet MS" w:hAnsi="Trebuchet MS"/>
                <w:color w:val="0070C0"/>
                <w:sz w:val="24"/>
                <w:szCs w:val="24"/>
              </w:rPr>
              <w:t>,</w:t>
            </w:r>
            <w:r w:rsidRPr="00147BA2">
              <w:rPr>
                <w:rFonts w:ascii="Trebuchet MS" w:hAnsi="Trebuchet MS"/>
                <w:color w:val="0070C0"/>
                <w:sz w:val="24"/>
                <w:szCs w:val="24"/>
              </w:rPr>
              <w:t xml:space="preserve"> în </w:t>
            </w:r>
            <w:proofErr w:type="spellStart"/>
            <w:r w:rsidRPr="00147BA2">
              <w:rPr>
                <w:rFonts w:ascii="Trebuchet MS" w:hAnsi="Trebuchet MS"/>
                <w:color w:val="0070C0"/>
                <w:sz w:val="24"/>
                <w:szCs w:val="24"/>
              </w:rPr>
              <w:t>funcţie</w:t>
            </w:r>
            <w:proofErr w:type="spellEnd"/>
            <w:r w:rsidRPr="00147BA2">
              <w:rPr>
                <w:rFonts w:ascii="Trebuchet MS" w:hAnsi="Trebuchet MS"/>
                <w:color w:val="0070C0"/>
                <w:sz w:val="24"/>
                <w:szCs w:val="24"/>
              </w:rPr>
              <w:t xml:space="preserve"> de tipul întreprinderii (mijlocie, mică</w:t>
            </w:r>
            <w:r w:rsidR="00331623">
              <w:rPr>
                <w:rFonts w:ascii="Trebuchet MS" w:hAnsi="Trebuchet MS"/>
                <w:color w:val="0070C0"/>
                <w:sz w:val="24"/>
                <w:szCs w:val="24"/>
              </w:rPr>
              <w:t xml:space="preserve"> -</w:t>
            </w:r>
            <w:r w:rsidR="006B2021" w:rsidRPr="00147BA2">
              <w:rPr>
                <w:rFonts w:ascii="Trebuchet MS" w:hAnsi="Trebuchet MS"/>
                <w:color w:val="0070C0"/>
                <w:sz w:val="24"/>
                <w:szCs w:val="24"/>
              </w:rPr>
              <w:t xml:space="preserve"> inclusiv microîntreprinderi</w:t>
            </w:r>
            <w:r w:rsidRPr="00147BA2">
              <w:rPr>
                <w:rFonts w:ascii="Trebuchet MS" w:hAnsi="Trebuchet MS"/>
                <w:color w:val="0070C0"/>
                <w:sz w:val="24"/>
                <w:szCs w:val="24"/>
              </w:rPr>
              <w:t xml:space="preserve">) și </w:t>
            </w:r>
            <w:r w:rsidR="009229E3" w:rsidRPr="00147BA2">
              <w:rPr>
                <w:rFonts w:ascii="Trebuchet MS" w:hAnsi="Trebuchet MS"/>
                <w:color w:val="0070C0"/>
                <w:sz w:val="24"/>
                <w:szCs w:val="24"/>
              </w:rPr>
              <w:t xml:space="preserve">de </w:t>
            </w:r>
            <w:r w:rsidRPr="00147BA2">
              <w:rPr>
                <w:rFonts w:ascii="Trebuchet MS" w:hAnsi="Trebuchet MS"/>
                <w:color w:val="0070C0"/>
                <w:sz w:val="24"/>
                <w:szCs w:val="24"/>
              </w:rPr>
              <w:t>locația de implementare</w:t>
            </w:r>
            <w:r w:rsidR="00894978" w:rsidRPr="00147BA2">
              <w:rPr>
                <w:rFonts w:ascii="Trebuchet MS" w:hAnsi="Trebuchet MS"/>
                <w:color w:val="0070C0"/>
                <w:sz w:val="24"/>
                <w:szCs w:val="24"/>
              </w:rPr>
              <w:t>,</w:t>
            </w:r>
            <w:r w:rsidR="009229E3" w:rsidRPr="00147BA2">
              <w:rPr>
                <w:rFonts w:ascii="Trebuchet MS" w:hAnsi="Trebuchet MS"/>
                <w:color w:val="0070C0"/>
                <w:sz w:val="24"/>
                <w:szCs w:val="24"/>
              </w:rPr>
              <w:t xml:space="preserve"> în conformitate cu prevederile</w:t>
            </w:r>
            <w:r w:rsidRPr="00147BA2">
              <w:rPr>
                <w:rFonts w:ascii="Trebuchet MS" w:hAnsi="Trebuchet MS"/>
                <w:i/>
                <w:color w:val="0070C0"/>
                <w:sz w:val="24"/>
                <w:szCs w:val="24"/>
              </w:rPr>
              <w:t xml:space="preserve"> Schemei de ajutor </w:t>
            </w:r>
            <w:bookmarkStart w:id="191" w:name="bookmark0"/>
            <w:r w:rsidRPr="00147BA2">
              <w:rPr>
                <w:rFonts w:ascii="Trebuchet MS" w:hAnsi="Trebuchet MS"/>
                <w:bCs/>
                <w:i/>
                <w:color w:val="0070C0"/>
                <w:sz w:val="24"/>
                <w:szCs w:val="24"/>
                <w:lang w:bidi="ro-RO"/>
              </w:rPr>
              <w:t xml:space="preserve">de stat pentru activități de cercetare-dezvoltare și inovare finanțate prin Prioritatea 1 a Programului Creștere Inteligentă, Digitalizare și Instrumente Financiare </w:t>
            </w:r>
            <w:bookmarkEnd w:id="191"/>
            <w:r w:rsidRPr="00147BA2">
              <w:rPr>
                <w:rFonts w:ascii="Trebuchet MS" w:hAnsi="Trebuchet MS"/>
                <w:bCs/>
                <w:i/>
                <w:color w:val="0070C0"/>
                <w:sz w:val="24"/>
                <w:szCs w:val="24"/>
                <w:lang w:bidi="ro-RO"/>
              </w:rPr>
              <w:t>(POCIDIF)</w:t>
            </w:r>
            <w:r w:rsidR="00331623">
              <w:rPr>
                <w:rFonts w:ascii="Trebuchet MS" w:hAnsi="Trebuchet MS"/>
                <w:bCs/>
                <w:i/>
                <w:color w:val="0070C0"/>
                <w:sz w:val="24"/>
                <w:szCs w:val="24"/>
                <w:lang w:bidi="ro-RO"/>
              </w:rPr>
              <w:t xml:space="preserve">, </w:t>
            </w:r>
            <w:r w:rsidR="00331623">
              <w:rPr>
                <w:rFonts w:ascii="Trebuchet MS" w:hAnsi="Trebuchet MS"/>
                <w:bCs/>
                <w:color w:val="0070C0"/>
                <w:sz w:val="24"/>
                <w:szCs w:val="24"/>
                <w:lang w:bidi="ro-RO"/>
              </w:rPr>
              <w:t xml:space="preserve">aprobată prin Ordinul MIPE nr. </w:t>
            </w:r>
            <w:r w:rsidR="00545E8E">
              <w:rPr>
                <w:rFonts w:ascii="Trebuchet MS" w:hAnsi="Trebuchet MS"/>
                <w:bCs/>
                <w:color w:val="0070C0"/>
                <w:sz w:val="24"/>
                <w:szCs w:val="24"/>
                <w:lang w:bidi="ro-RO"/>
              </w:rPr>
              <w:t>3284/2023</w:t>
            </w:r>
            <w:r w:rsidR="00A22FF8">
              <w:rPr>
                <w:rFonts w:ascii="Trebuchet MS" w:hAnsi="Trebuchet MS"/>
                <w:bCs/>
                <w:color w:val="0070C0"/>
                <w:sz w:val="24"/>
                <w:szCs w:val="24"/>
                <w:lang w:bidi="ro-RO"/>
              </w:rPr>
              <w:t>.</w:t>
            </w:r>
          </w:p>
          <w:p w14:paraId="70B6408D" w14:textId="77777777" w:rsidR="00DA7439" w:rsidRPr="00CD1286" w:rsidRDefault="00DA7439" w:rsidP="00FD6E59">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Astfel, valoarea maximă a </w:t>
            </w:r>
            <w:proofErr w:type="spellStart"/>
            <w:r w:rsidRPr="00147BA2">
              <w:rPr>
                <w:rFonts w:ascii="Trebuchet MS" w:hAnsi="Trebuchet MS"/>
                <w:color w:val="0070C0"/>
                <w:sz w:val="24"/>
                <w:szCs w:val="24"/>
              </w:rPr>
              <w:t>finanţării</w:t>
            </w:r>
            <w:proofErr w:type="spellEnd"/>
            <w:r w:rsidRPr="00147BA2">
              <w:rPr>
                <w:rFonts w:ascii="Trebuchet MS" w:hAnsi="Trebuchet MS"/>
                <w:color w:val="0070C0"/>
                <w:sz w:val="24"/>
                <w:szCs w:val="24"/>
              </w:rPr>
              <w:t xml:space="preserve"> nerambursabile ce poate fi solicitată și acordată pentru </w:t>
            </w:r>
            <w:r w:rsidR="004215E2">
              <w:rPr>
                <w:rFonts w:ascii="Trebuchet MS" w:hAnsi="Trebuchet MS"/>
                <w:color w:val="0070C0"/>
                <w:sz w:val="24"/>
                <w:szCs w:val="24"/>
              </w:rPr>
              <w:t>activitățile</w:t>
            </w:r>
            <w:r w:rsidR="00A504EA" w:rsidRPr="00147BA2">
              <w:rPr>
                <w:rFonts w:ascii="Trebuchet MS" w:hAnsi="Trebuchet MS"/>
                <w:color w:val="0070C0"/>
                <w:sz w:val="24"/>
                <w:szCs w:val="24"/>
              </w:rPr>
              <w:t xml:space="preserve"> propuse</w:t>
            </w:r>
            <w:r w:rsidRPr="00147BA2">
              <w:rPr>
                <w:rFonts w:ascii="Trebuchet MS" w:hAnsi="Trebuchet MS"/>
                <w:color w:val="0070C0"/>
                <w:sz w:val="24"/>
                <w:szCs w:val="24"/>
              </w:rPr>
              <w:t xml:space="preserve"> de către IMM se determină aplicând la valoarea cheltuielilor eligibile, intensitatea maximă a ajutorului, aplicabilă pentru activitățile vizate de proiect, categoria de IMM, regiunea și județul în care se implementează </w:t>
            </w:r>
            <w:r w:rsidRPr="00CD1286">
              <w:rPr>
                <w:rFonts w:ascii="Trebuchet MS" w:hAnsi="Trebuchet MS"/>
                <w:color w:val="0070C0"/>
                <w:sz w:val="24"/>
                <w:szCs w:val="24"/>
              </w:rPr>
              <w:t xml:space="preserve">acestea. </w:t>
            </w:r>
          </w:p>
          <w:p w14:paraId="1AD74D32" w14:textId="77777777" w:rsidR="001A2EA3" w:rsidRPr="00147BA2" w:rsidRDefault="009533EA" w:rsidP="00666709">
            <w:pPr>
              <w:spacing w:before="120" w:after="120"/>
              <w:jc w:val="both"/>
              <w:rPr>
                <w:rFonts w:ascii="Trebuchet MS" w:hAnsi="Trebuchet MS"/>
                <w:color w:val="0070C0"/>
                <w:sz w:val="24"/>
                <w:szCs w:val="24"/>
              </w:rPr>
            </w:pPr>
            <w:r w:rsidRPr="00147BA2">
              <w:rPr>
                <w:rFonts w:ascii="Trebuchet MS" w:hAnsi="Trebuchet MS"/>
                <w:b/>
                <w:i/>
                <w:color w:val="0070C0"/>
                <w:sz w:val="24"/>
                <w:szCs w:val="24"/>
              </w:rPr>
              <w:t>Intensitățile maxime ale ajutorului</w:t>
            </w:r>
            <w:r w:rsidR="00645CD7">
              <w:rPr>
                <w:rFonts w:ascii="Trebuchet MS" w:hAnsi="Trebuchet MS"/>
                <w:b/>
                <w:i/>
                <w:color w:val="0070C0"/>
                <w:sz w:val="24"/>
                <w:szCs w:val="24"/>
              </w:rPr>
              <w:t xml:space="preserve"> pentru IMM-urile implicate în proiect</w:t>
            </w:r>
          </w:p>
          <w:p w14:paraId="50B94743" w14:textId="77777777" w:rsidR="006B2021" w:rsidRPr="00147BA2" w:rsidRDefault="00A172E1" w:rsidP="006B2021">
            <w:pPr>
              <w:spacing w:before="120" w:after="120"/>
              <w:jc w:val="both"/>
              <w:rPr>
                <w:rFonts w:ascii="Trebuchet MS" w:hAnsi="Trebuchet MS"/>
                <w:color w:val="0070C0"/>
                <w:sz w:val="24"/>
                <w:szCs w:val="24"/>
              </w:rPr>
            </w:pPr>
            <w:r>
              <w:rPr>
                <w:rFonts w:ascii="Trebuchet MS" w:hAnsi="Trebuchet MS"/>
                <w:color w:val="0070C0"/>
                <w:sz w:val="24"/>
                <w:szCs w:val="24"/>
              </w:rPr>
              <w:t>Având în vedere că proiectele sunt</w:t>
            </w:r>
            <w:r w:rsidR="006B2021" w:rsidRPr="00147BA2">
              <w:rPr>
                <w:rFonts w:ascii="Trebuchet MS" w:hAnsi="Trebuchet MS"/>
                <w:color w:val="0070C0"/>
                <w:sz w:val="24"/>
                <w:szCs w:val="24"/>
              </w:rPr>
              <w:t xml:space="preserve"> depuse în parteneriat:</w:t>
            </w:r>
          </w:p>
          <w:p w14:paraId="6EEFB5D8" w14:textId="77777777" w:rsidR="006B2021" w:rsidRPr="00147BA2" w:rsidRDefault="006B2021" w:rsidP="006B2021">
            <w:pPr>
              <w:spacing w:before="120" w:after="120"/>
              <w:jc w:val="both"/>
              <w:rPr>
                <w:rFonts w:ascii="Trebuchet MS" w:hAnsi="Trebuchet MS"/>
                <w:color w:val="0070C0"/>
                <w:sz w:val="24"/>
                <w:szCs w:val="24"/>
              </w:rPr>
            </w:pPr>
            <w:r w:rsidRPr="00147BA2">
              <w:rPr>
                <w:rFonts w:ascii="Trebuchet MS" w:hAnsi="Trebuchet MS"/>
                <w:color w:val="0070C0"/>
                <w:sz w:val="24"/>
                <w:szCs w:val="24"/>
              </w:rPr>
              <w:t>• modalitatea de participare a partenerilor la asigurarea cheltuielilor eligibile și/sau neeligibile ale proiectului va fi stabilită în Acordul de parteneriat</w:t>
            </w:r>
            <w:r w:rsidR="003113AA" w:rsidRPr="00147BA2">
              <w:rPr>
                <w:rFonts w:ascii="Trebuchet MS" w:hAnsi="Trebuchet MS"/>
                <w:color w:val="0070C0"/>
                <w:sz w:val="24"/>
                <w:szCs w:val="24"/>
              </w:rPr>
              <w:t>.</w:t>
            </w:r>
          </w:p>
          <w:p w14:paraId="7D201DDF" w14:textId="77777777" w:rsidR="006B2021" w:rsidRPr="00147BA2" w:rsidRDefault="006B2021" w:rsidP="00777D9F">
            <w:pPr>
              <w:tabs>
                <w:tab w:val="left" w:pos="174"/>
                <w:tab w:val="left" w:pos="540"/>
              </w:tabs>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 </w:t>
            </w:r>
            <w:r w:rsidR="00D10DAF">
              <w:rPr>
                <w:rFonts w:ascii="Trebuchet MS" w:hAnsi="Trebuchet MS"/>
                <w:color w:val="0070C0"/>
                <w:sz w:val="24"/>
                <w:szCs w:val="24"/>
              </w:rPr>
              <w:t>intensitatea maximă a ajutorului</w:t>
            </w:r>
            <w:r w:rsidR="00A172E1">
              <w:rPr>
                <w:rFonts w:ascii="Trebuchet MS" w:hAnsi="Trebuchet MS"/>
                <w:color w:val="0070C0"/>
                <w:sz w:val="24"/>
                <w:szCs w:val="24"/>
              </w:rPr>
              <w:t>, pentru IMM-uri,</w:t>
            </w:r>
            <w:r w:rsidR="00D10DAF">
              <w:rPr>
                <w:rFonts w:ascii="Trebuchet MS" w:hAnsi="Trebuchet MS"/>
                <w:color w:val="0070C0"/>
                <w:sz w:val="24"/>
                <w:szCs w:val="24"/>
              </w:rPr>
              <w:t xml:space="preserve"> rezultă din aplicarea </w:t>
            </w:r>
            <w:r w:rsidR="00D10DAF" w:rsidRPr="00147BA2">
              <w:rPr>
                <w:rFonts w:ascii="Trebuchet MS" w:hAnsi="Trebuchet MS"/>
                <w:color w:val="0070C0"/>
                <w:sz w:val="24"/>
                <w:szCs w:val="24"/>
              </w:rPr>
              <w:t>ratel</w:t>
            </w:r>
            <w:r w:rsidR="00D10DAF">
              <w:rPr>
                <w:rFonts w:ascii="Trebuchet MS" w:hAnsi="Trebuchet MS"/>
                <w:color w:val="0070C0"/>
                <w:sz w:val="24"/>
                <w:szCs w:val="24"/>
              </w:rPr>
              <w:t>or</w:t>
            </w:r>
            <w:r w:rsidR="00D10DAF" w:rsidRPr="00147BA2">
              <w:rPr>
                <w:rFonts w:ascii="Trebuchet MS" w:hAnsi="Trebuchet MS"/>
                <w:color w:val="0070C0"/>
                <w:sz w:val="24"/>
                <w:szCs w:val="24"/>
              </w:rPr>
              <w:t xml:space="preserve"> </w:t>
            </w:r>
            <w:r w:rsidRPr="00147BA2">
              <w:rPr>
                <w:rFonts w:ascii="Trebuchet MS" w:hAnsi="Trebuchet MS"/>
                <w:color w:val="0070C0"/>
                <w:sz w:val="24"/>
                <w:szCs w:val="24"/>
              </w:rPr>
              <w:t>de cofinanțare fiecărui membru al parteneriatului pentru cheltuielile eligibile aferente acestuia</w:t>
            </w:r>
            <w:r w:rsidR="00004970">
              <w:rPr>
                <w:rFonts w:ascii="Trebuchet MS" w:hAnsi="Trebuchet MS"/>
                <w:color w:val="0070C0"/>
                <w:sz w:val="24"/>
                <w:szCs w:val="24"/>
              </w:rPr>
              <w:t>, potrivit tabelului de mai jos:</w:t>
            </w:r>
          </w:p>
          <w:tbl>
            <w:tblPr>
              <w:tblW w:w="90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8"/>
              <w:gridCol w:w="1260"/>
              <w:gridCol w:w="2317"/>
              <w:gridCol w:w="2054"/>
              <w:gridCol w:w="946"/>
              <w:gridCol w:w="594"/>
              <w:gridCol w:w="1141"/>
              <w:gridCol w:w="415"/>
            </w:tblGrid>
            <w:tr w:rsidR="00DA0F75" w:rsidRPr="0081685F" w14:paraId="23AFCA8B"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5426DE56"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 </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722C597D" w14:textId="77777777" w:rsidR="00DA0F75" w:rsidRPr="0081685F" w:rsidRDefault="00DA0F75" w:rsidP="00DA0F75">
                  <w:pPr>
                    <w:spacing w:before="120" w:after="120"/>
                    <w:jc w:val="both"/>
                    <w:rPr>
                      <w:rFonts w:ascii="Trebuchet MS" w:eastAsia="Calibri" w:hAnsi="Trebuchet MS" w:cs="Times New Roman"/>
                      <w:b/>
                      <w:bCs/>
                      <w:color w:val="0070C0"/>
                    </w:rPr>
                  </w:pPr>
                  <w:r w:rsidRPr="0081685F">
                    <w:rPr>
                      <w:rFonts w:ascii="Trebuchet MS" w:eastAsia="Calibri" w:hAnsi="Trebuchet MS" w:cs="Times New Roman"/>
                      <w:b/>
                      <w:bCs/>
                      <w:color w:val="0070C0"/>
                    </w:rPr>
                    <w:t>Întreprindere mică/</w:t>
                  </w:r>
                </w:p>
                <w:p w14:paraId="2A71FEDB" w14:textId="77777777" w:rsidR="00DA0F75" w:rsidRPr="0081685F" w:rsidRDefault="00DA0F75" w:rsidP="00DA0F75">
                  <w:pPr>
                    <w:spacing w:before="120" w:after="120"/>
                    <w:jc w:val="both"/>
                    <w:rPr>
                      <w:rFonts w:ascii="Trebuchet MS" w:eastAsia="Calibri" w:hAnsi="Trebuchet MS" w:cs="Times New Roman"/>
                      <w:b/>
                      <w:bCs/>
                      <w:color w:val="0070C0"/>
                    </w:rPr>
                  </w:pPr>
                  <w:r w:rsidRPr="0081685F">
                    <w:rPr>
                      <w:rFonts w:ascii="Trebuchet MS" w:eastAsia="Calibri" w:hAnsi="Trebuchet MS" w:cs="Times New Roman"/>
                      <w:b/>
                      <w:bCs/>
                      <w:color w:val="0070C0"/>
                    </w:rPr>
                    <w:t>Micro</w:t>
                  </w:r>
                </w:p>
                <w:p w14:paraId="724AE781" w14:textId="77777777" w:rsidR="00DA0F75" w:rsidRPr="0081685F" w:rsidRDefault="00DA0F75" w:rsidP="00DA0F75">
                  <w:pPr>
                    <w:spacing w:before="120" w:after="120"/>
                    <w:jc w:val="both"/>
                    <w:rPr>
                      <w:rFonts w:ascii="Trebuchet MS" w:eastAsia="Calibri" w:hAnsi="Trebuchet MS" w:cs="Times New Roman"/>
                      <w:b/>
                      <w:bCs/>
                      <w:color w:val="0070C0"/>
                    </w:rPr>
                  </w:pPr>
                  <w:r w:rsidRPr="0081685F">
                    <w:rPr>
                      <w:rFonts w:ascii="Trebuchet MS" w:eastAsia="Calibri" w:hAnsi="Trebuchet MS" w:cs="Times New Roman"/>
                      <w:b/>
                      <w:bCs/>
                      <w:color w:val="0070C0"/>
                    </w:rPr>
                    <w:t>întreprindere</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3EA038CC" w14:textId="77777777" w:rsidR="00DA0F75" w:rsidRPr="0081685F" w:rsidRDefault="00DA0F75" w:rsidP="00DA0F75">
                  <w:pPr>
                    <w:spacing w:before="120" w:after="120"/>
                    <w:jc w:val="both"/>
                    <w:rPr>
                      <w:rFonts w:ascii="Trebuchet MS" w:eastAsia="Calibri" w:hAnsi="Trebuchet MS" w:cs="Times New Roman"/>
                      <w:b/>
                      <w:bCs/>
                      <w:color w:val="0070C0"/>
                    </w:rPr>
                  </w:pPr>
                  <w:r w:rsidRPr="0081685F">
                    <w:rPr>
                      <w:rFonts w:ascii="Trebuchet MS" w:eastAsia="Calibri" w:hAnsi="Trebuchet MS" w:cs="Times New Roman"/>
                      <w:b/>
                      <w:bCs/>
                      <w:color w:val="0070C0"/>
                    </w:rPr>
                    <w:t>Întreprindere mijlocie</w:t>
                  </w:r>
                </w:p>
              </w:tc>
            </w:tr>
            <w:tr w:rsidR="00DA0F75" w:rsidRPr="0081685F" w14:paraId="01D4158F"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29FA0792" w14:textId="41B6DB88"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b/>
                      <w:bCs/>
                      <w:color w:val="0070C0"/>
                    </w:rPr>
                    <w:lastRenderedPageBreak/>
                    <w:t xml:space="preserve">Ajutoare pentru proiecte de cercetare, dezvoltare </w:t>
                  </w:r>
                  <w:r w:rsidR="00A83073">
                    <w:rPr>
                      <w:rFonts w:ascii="Trebuchet MS" w:eastAsia="Calibri" w:hAnsi="Trebuchet MS" w:cs="Times New Roman"/>
                      <w:b/>
                      <w:bCs/>
                      <w:color w:val="0070C0"/>
                    </w:rPr>
                    <w:t xml:space="preserve">(art. 25 din Regulamentul (UE) </w:t>
                  </w:r>
                  <w:r w:rsidR="00B7314B">
                    <w:rPr>
                      <w:rFonts w:ascii="Trebuchet MS" w:eastAsia="Calibri" w:hAnsi="Trebuchet MS" w:cs="Times New Roman"/>
                      <w:b/>
                      <w:bCs/>
                      <w:color w:val="0070C0"/>
                    </w:rPr>
                    <w:t xml:space="preserve">nr. </w:t>
                  </w:r>
                  <w:r w:rsidR="00A83073">
                    <w:rPr>
                      <w:rFonts w:ascii="Trebuchet MS" w:eastAsia="Calibri" w:hAnsi="Trebuchet MS" w:cs="Times New Roman"/>
                      <w:b/>
                      <w:bCs/>
                      <w:color w:val="0070C0"/>
                    </w:rPr>
                    <w:t xml:space="preserve">651/2014) </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7801340B"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61367930"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 </w:t>
                  </w:r>
                </w:p>
              </w:tc>
            </w:tr>
            <w:tr w:rsidR="00DA0F75" w:rsidRPr="0081685F" w14:paraId="1CC67EC2"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404BD0BD" w14:textId="77777777" w:rsidR="00DA0F75" w:rsidRPr="0081685F" w:rsidRDefault="00DA0F75" w:rsidP="00DA0F75">
                  <w:pPr>
                    <w:numPr>
                      <w:ilvl w:val="0"/>
                      <w:numId w:val="12"/>
                    </w:num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Cercetare industrială</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3793A892"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70  %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36B6C594"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60  %</w:t>
                  </w:r>
                </w:p>
              </w:tc>
            </w:tr>
            <w:tr w:rsidR="00DA0F75" w:rsidRPr="0081685F" w14:paraId="77B55C85"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05F9909A" w14:textId="77777777" w:rsidR="00DA0F75" w:rsidRPr="00677E73" w:rsidRDefault="00DA0F75" w:rsidP="00677E73">
                  <w:pPr>
                    <w:pStyle w:val="ListParagraph"/>
                    <w:numPr>
                      <w:ilvl w:val="0"/>
                      <w:numId w:val="6"/>
                    </w:numPr>
                    <w:spacing w:before="120" w:after="120"/>
                    <w:ind w:left="423" w:right="178" w:hanging="283"/>
                    <w:jc w:val="both"/>
                    <w:rPr>
                      <w:rFonts w:ascii="Trebuchet MS" w:eastAsia="Calibri" w:hAnsi="Trebuchet MS" w:cs="Times New Roman"/>
                      <w:color w:val="0070C0"/>
                      <w:lang w:bidi="ro-RO"/>
                    </w:rPr>
                  </w:pPr>
                  <w:r w:rsidRPr="00677E73">
                    <w:rPr>
                      <w:rFonts w:ascii="Trebuchet MS" w:eastAsia="Calibri" w:hAnsi="Trebuchet MS" w:cs="Times New Roman"/>
                      <w:color w:val="0070C0"/>
                      <w:lang w:bidi="ro-RO"/>
                    </w:rPr>
                    <w:t>cu condiția unei colaborări efective între întreprinderi (din care cel puțin una este IMM) sau între o întreprindere și o organizație de cercetare in cazul in care cel puțin 10% din costurile eligibile sunt suportate de  organizații de cercetare</w:t>
                  </w:r>
                  <w:r w:rsidR="000217B5">
                    <w:rPr>
                      <w:rFonts w:ascii="Trebuchet MS" w:eastAsia="Calibri" w:hAnsi="Trebuchet MS" w:cs="Times New Roman"/>
                      <w:color w:val="0070C0"/>
                      <w:lang w:bidi="ro-RO"/>
                    </w:rPr>
                    <w:t xml:space="preserve"> </w:t>
                  </w:r>
                </w:p>
                <w:p w14:paraId="522D194B" w14:textId="77777777" w:rsidR="00DA0F75" w:rsidRPr="0081685F" w:rsidRDefault="00DA0F75" w:rsidP="00DA0F75">
                  <w:pPr>
                    <w:spacing w:before="120" w:after="120"/>
                    <w:jc w:val="both"/>
                    <w:rPr>
                      <w:rFonts w:ascii="Trebuchet MS" w:eastAsia="Calibri" w:hAnsi="Trebuchet MS" w:cs="Times New Roman"/>
                      <w:color w:val="0070C0"/>
                    </w:rPr>
                  </w:pP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273038AD" w14:textId="77777777" w:rsidR="00DA0F75" w:rsidRPr="0081685F" w:rsidRDefault="00DA0F75" w:rsidP="00DA0F75">
                  <w:pPr>
                    <w:spacing w:before="120" w:after="120"/>
                    <w:jc w:val="both"/>
                    <w:rPr>
                      <w:rFonts w:ascii="Trebuchet MS" w:eastAsia="Calibri" w:hAnsi="Trebuchet MS" w:cs="Times New Roman"/>
                      <w:color w:val="0070C0"/>
                    </w:rPr>
                  </w:pPr>
                </w:p>
                <w:p w14:paraId="7FFB03EF"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80  %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5BD2E5C7" w14:textId="77777777" w:rsidR="00DA0F75" w:rsidRPr="0081685F" w:rsidRDefault="00DA0F75" w:rsidP="00DA0F75">
                  <w:pPr>
                    <w:spacing w:before="120" w:after="120"/>
                    <w:jc w:val="both"/>
                    <w:rPr>
                      <w:rFonts w:ascii="Trebuchet MS" w:eastAsia="Calibri" w:hAnsi="Trebuchet MS" w:cs="Times New Roman"/>
                      <w:color w:val="0070C0"/>
                    </w:rPr>
                  </w:pPr>
                </w:p>
                <w:p w14:paraId="44C5EA2B"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75  %</w:t>
                  </w:r>
                </w:p>
              </w:tc>
            </w:tr>
            <w:tr w:rsidR="00DA0F75" w:rsidRPr="0081685F" w14:paraId="784149AA"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03AB3F8C" w14:textId="77777777" w:rsidR="00A610D1" w:rsidRDefault="00DA0F75" w:rsidP="00816DEC">
                  <w:pPr>
                    <w:spacing w:before="120" w:after="120"/>
                    <w:ind w:left="423" w:right="178" w:hanging="283"/>
                    <w:jc w:val="both"/>
                    <w:rPr>
                      <w:rFonts w:ascii="Trebuchet MS" w:eastAsia="Calibri" w:hAnsi="Trebuchet MS" w:cs="Times New Roman"/>
                      <w:color w:val="0070C0"/>
                    </w:rPr>
                  </w:pPr>
                  <w:r w:rsidRPr="0081685F">
                    <w:rPr>
                      <w:rFonts w:ascii="Trebuchet MS" w:eastAsia="Calibri" w:hAnsi="Trebuchet MS" w:cs="Times New Roman"/>
                      <w:color w:val="0070C0"/>
                    </w:rPr>
                    <w:t xml:space="preserve">- </w:t>
                  </w:r>
                  <w:r w:rsidR="00816DEC">
                    <w:rPr>
                      <w:rFonts w:ascii="Trebuchet MS" w:eastAsia="Calibri" w:hAnsi="Trebuchet MS" w:cs="Times New Roman"/>
                      <w:color w:val="0070C0"/>
                    </w:rPr>
                    <w:t xml:space="preserve">  </w:t>
                  </w:r>
                  <w:r w:rsidRPr="0081685F">
                    <w:rPr>
                      <w:rFonts w:ascii="Trebuchet MS" w:eastAsia="Calibri" w:hAnsi="Trebuchet MS" w:cs="Times New Roman"/>
                      <w:color w:val="0070C0"/>
                    </w:rPr>
                    <w:t xml:space="preserve">cu condiția ca proiectul de C&amp;D să fie realizat în regiuni asistate care îndeplinesc condițiile prevăzute la articolul 107 alineatul (3) litera (c) din tratat </w:t>
                  </w:r>
                </w:p>
                <w:p w14:paraId="5BB1A09E" w14:textId="77777777" w:rsidR="00DA0F75" w:rsidRDefault="000217B5" w:rsidP="00816DEC">
                  <w:pPr>
                    <w:spacing w:before="120" w:after="120"/>
                    <w:ind w:left="423" w:right="178" w:hanging="283"/>
                    <w:jc w:val="both"/>
                    <w:rPr>
                      <w:rFonts w:ascii="Trebuchet MS" w:eastAsia="Calibri" w:hAnsi="Trebuchet MS" w:cs="Times New Roman"/>
                      <w:color w:val="0070C0"/>
                    </w:rPr>
                  </w:pPr>
                  <w:r>
                    <w:rPr>
                      <w:rFonts w:ascii="Trebuchet MS" w:eastAsia="Calibri" w:hAnsi="Trebuchet MS" w:cs="Times New Roman"/>
                      <w:color w:val="0070C0"/>
                    </w:rPr>
                    <w:t>SAU</w:t>
                  </w:r>
                  <w:r w:rsidR="00DA0F75" w:rsidRPr="0081685F" w:rsidDel="00DA0F75">
                    <w:rPr>
                      <w:rFonts w:ascii="Trebuchet MS" w:eastAsia="Calibri" w:hAnsi="Trebuchet MS" w:cs="Times New Roman"/>
                      <w:vanish/>
                      <w:color w:val="0070C0"/>
                    </w:rPr>
                    <w:t xml:space="preserve"> </w:t>
                  </w:r>
                </w:p>
                <w:p w14:paraId="486BC788" w14:textId="77777777" w:rsidR="00486454" w:rsidRDefault="00486454" w:rsidP="00486454">
                  <w:pPr>
                    <w:spacing w:before="120" w:after="120"/>
                    <w:ind w:left="423" w:right="178" w:hanging="283"/>
                    <w:jc w:val="both"/>
                    <w:rPr>
                      <w:rFonts w:ascii="Trebuchet MS" w:eastAsia="Calibri" w:hAnsi="Trebuchet MS" w:cs="Times New Roman"/>
                      <w:color w:val="0070C0"/>
                    </w:rPr>
                  </w:pPr>
                </w:p>
                <w:p w14:paraId="69D28917" w14:textId="77777777" w:rsidR="00DA0F75" w:rsidRPr="0081685F" w:rsidRDefault="000217B5" w:rsidP="00486454">
                  <w:pPr>
                    <w:spacing w:before="120" w:after="120"/>
                    <w:ind w:left="423" w:right="178" w:hanging="283"/>
                    <w:jc w:val="both"/>
                    <w:rPr>
                      <w:rFonts w:ascii="Trebuchet MS" w:eastAsia="Calibri" w:hAnsi="Trebuchet MS" w:cs="Times New Roman"/>
                      <w:color w:val="0070C0"/>
                    </w:rPr>
                  </w:pPr>
                  <w:r>
                    <w:rPr>
                      <w:rFonts w:ascii="Trebuchet MS" w:eastAsia="Calibri" w:hAnsi="Trebuchet MS" w:cs="Times New Roman"/>
                      <w:color w:val="0070C0"/>
                    </w:rPr>
                    <w:t xml:space="preserve">-   </w:t>
                  </w:r>
                  <w:r w:rsidR="00DA0F75" w:rsidRPr="0081685F">
                    <w:rPr>
                      <w:rFonts w:ascii="Trebuchet MS" w:eastAsia="Calibri" w:hAnsi="Trebuchet MS" w:cs="Times New Roman"/>
                      <w:color w:val="0070C0"/>
                      <w:lang w:bidi="ro-RO"/>
                    </w:rPr>
                    <w:t>cu condiția ca proiectul de C&amp;D să fie realizat în regiuni asistate care îndeplinesc condițiile prevăzute la articolul 107 alineatul (3) litera (a) din tratat</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4CE22BA5"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75  %</w:t>
                  </w:r>
                </w:p>
                <w:p w14:paraId="1BB12F30" w14:textId="77777777" w:rsidR="00671236" w:rsidRPr="0081685F" w:rsidRDefault="00671236" w:rsidP="00DA0F75">
                  <w:pPr>
                    <w:spacing w:before="120" w:after="120"/>
                    <w:jc w:val="both"/>
                    <w:rPr>
                      <w:rFonts w:ascii="Trebuchet MS" w:eastAsia="Calibri" w:hAnsi="Trebuchet MS" w:cs="Times New Roman"/>
                      <w:color w:val="0070C0"/>
                    </w:rPr>
                  </w:pPr>
                </w:p>
                <w:p w14:paraId="776BFA88" w14:textId="77777777" w:rsidR="00DA0F75" w:rsidRPr="0081685F" w:rsidRDefault="00671236" w:rsidP="00DA0F75">
                  <w:pPr>
                    <w:spacing w:before="120" w:after="120"/>
                    <w:jc w:val="both"/>
                    <w:rPr>
                      <w:rFonts w:ascii="Trebuchet MS" w:eastAsia="Calibri" w:hAnsi="Trebuchet MS" w:cs="Times New Roman"/>
                      <w:color w:val="0070C0"/>
                    </w:rPr>
                  </w:pPr>
                  <w:r>
                    <w:rPr>
                      <w:rFonts w:ascii="Trebuchet MS" w:eastAsia="Calibri" w:hAnsi="Trebuchet MS" w:cs="Times New Roman"/>
                      <w:color w:val="0070C0"/>
                    </w:rPr>
                    <w:t>SAU</w:t>
                  </w:r>
                </w:p>
                <w:p w14:paraId="04773928" w14:textId="77777777" w:rsidR="00486454" w:rsidRDefault="00486454" w:rsidP="00DA0F75">
                  <w:pPr>
                    <w:spacing w:before="120" w:after="120"/>
                    <w:jc w:val="both"/>
                    <w:rPr>
                      <w:rFonts w:ascii="Trebuchet MS" w:eastAsia="Calibri" w:hAnsi="Trebuchet MS" w:cs="Times New Roman"/>
                      <w:color w:val="0070C0"/>
                    </w:rPr>
                  </w:pPr>
                </w:p>
                <w:p w14:paraId="6CD86FD9"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80  %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4647BA23"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65  %</w:t>
                  </w:r>
                </w:p>
                <w:p w14:paraId="48BCB68B" w14:textId="77777777" w:rsidR="00DA0F75" w:rsidRPr="0081685F" w:rsidRDefault="00DA0F75" w:rsidP="00DA0F75">
                  <w:pPr>
                    <w:spacing w:before="120" w:after="120"/>
                    <w:jc w:val="both"/>
                    <w:rPr>
                      <w:rFonts w:ascii="Trebuchet MS" w:eastAsia="Calibri" w:hAnsi="Trebuchet MS" w:cs="Times New Roman"/>
                      <w:color w:val="0070C0"/>
                    </w:rPr>
                  </w:pPr>
                </w:p>
                <w:p w14:paraId="0AB3C692" w14:textId="77777777" w:rsidR="00DA0F75" w:rsidRPr="0081685F" w:rsidRDefault="00671236" w:rsidP="00DA0F75">
                  <w:pPr>
                    <w:spacing w:before="120" w:after="120"/>
                    <w:jc w:val="both"/>
                    <w:rPr>
                      <w:rFonts w:ascii="Trebuchet MS" w:eastAsia="Calibri" w:hAnsi="Trebuchet MS" w:cs="Times New Roman"/>
                      <w:color w:val="0070C0"/>
                    </w:rPr>
                  </w:pPr>
                  <w:r>
                    <w:rPr>
                      <w:rFonts w:ascii="Trebuchet MS" w:eastAsia="Calibri" w:hAnsi="Trebuchet MS" w:cs="Times New Roman"/>
                      <w:color w:val="0070C0"/>
                    </w:rPr>
                    <w:t>SAU</w:t>
                  </w:r>
                </w:p>
                <w:p w14:paraId="2DD57AE0" w14:textId="77777777" w:rsidR="00486454" w:rsidRDefault="00486454" w:rsidP="00DA0F75">
                  <w:pPr>
                    <w:spacing w:before="120" w:after="120"/>
                    <w:jc w:val="both"/>
                    <w:rPr>
                      <w:rFonts w:ascii="Trebuchet MS" w:eastAsia="Calibri" w:hAnsi="Trebuchet MS" w:cs="Times New Roman"/>
                      <w:color w:val="0070C0"/>
                    </w:rPr>
                  </w:pPr>
                </w:p>
                <w:p w14:paraId="71D7A0D0"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75  %</w:t>
                  </w:r>
                </w:p>
              </w:tc>
            </w:tr>
            <w:tr w:rsidR="00DA0F75" w:rsidRPr="0081685F" w14:paraId="059D1159"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7BB3F391" w14:textId="77777777" w:rsidR="00DA0F75" w:rsidRPr="0081685F" w:rsidRDefault="00DA0F75" w:rsidP="00DA0F75">
                  <w:pPr>
                    <w:numPr>
                      <w:ilvl w:val="0"/>
                      <w:numId w:val="12"/>
                    </w:num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Dezvoltare experimentală</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419408C6"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45  %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67215A96"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35  %</w:t>
                  </w:r>
                </w:p>
              </w:tc>
            </w:tr>
            <w:tr w:rsidR="00DA0F75" w:rsidRPr="0081685F" w14:paraId="73667926"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75AF4989" w14:textId="77777777" w:rsidR="00A610D1" w:rsidRDefault="00DA0F75" w:rsidP="00677E73">
                  <w:pPr>
                    <w:pStyle w:val="ListParagraph"/>
                    <w:numPr>
                      <w:ilvl w:val="0"/>
                      <w:numId w:val="6"/>
                    </w:numPr>
                    <w:spacing w:before="120" w:after="120"/>
                    <w:ind w:left="423" w:right="178" w:hanging="283"/>
                    <w:jc w:val="both"/>
                    <w:rPr>
                      <w:rFonts w:ascii="Trebuchet MS" w:eastAsia="Calibri" w:hAnsi="Trebuchet MS" w:cs="Times New Roman"/>
                      <w:color w:val="0070C0"/>
                      <w:lang w:bidi="ro-RO"/>
                    </w:rPr>
                  </w:pPr>
                  <w:r w:rsidRPr="00677E73">
                    <w:rPr>
                      <w:rFonts w:ascii="Trebuchet MS" w:eastAsia="Calibri" w:hAnsi="Trebuchet MS" w:cs="Times New Roman"/>
                      <w:color w:val="0070C0"/>
                      <w:lang w:bidi="ro-RO"/>
                    </w:rPr>
                    <w:t>cu condiția unei colaborări efective între întreprinderi (</w:t>
                  </w:r>
                  <w:r w:rsidR="00436DBE">
                    <w:rPr>
                      <w:rFonts w:ascii="Trebuchet MS" w:eastAsia="Calibri" w:hAnsi="Trebuchet MS" w:cs="Times New Roman"/>
                      <w:color w:val="0070C0"/>
                      <w:lang w:bidi="ro-RO"/>
                    </w:rPr>
                    <w:t>I</w:t>
                  </w:r>
                  <w:r w:rsidRPr="00677E73">
                    <w:rPr>
                      <w:rFonts w:ascii="Trebuchet MS" w:eastAsia="Calibri" w:hAnsi="Trebuchet MS" w:cs="Times New Roman"/>
                      <w:color w:val="0070C0"/>
                      <w:lang w:bidi="ro-RO"/>
                    </w:rPr>
                    <w:t xml:space="preserve">MM) sau între o întreprindere și o organizație de cercetare in cazul in care cel puțin 10% din costurile eligibile sunt suportate de organizații de cercetare </w:t>
                  </w:r>
                </w:p>
                <w:p w14:paraId="60A5148A" w14:textId="77777777" w:rsidR="00A610D1" w:rsidRDefault="00A610D1" w:rsidP="00A610D1">
                  <w:pPr>
                    <w:pStyle w:val="ListParagraph"/>
                    <w:spacing w:before="120" w:after="120"/>
                    <w:ind w:left="423" w:right="178"/>
                    <w:jc w:val="both"/>
                    <w:rPr>
                      <w:rFonts w:ascii="Trebuchet MS" w:eastAsia="Calibri" w:hAnsi="Trebuchet MS" w:cs="Times New Roman"/>
                      <w:color w:val="0070C0"/>
                      <w:lang w:bidi="ro-RO"/>
                    </w:rPr>
                  </w:pPr>
                </w:p>
                <w:p w14:paraId="3811D111" w14:textId="77777777" w:rsidR="00DA0F75" w:rsidRPr="0081685F" w:rsidRDefault="00DA0F75" w:rsidP="003A6B35">
                  <w:pPr>
                    <w:pStyle w:val="ListParagraph"/>
                    <w:spacing w:before="120" w:after="120"/>
                    <w:ind w:left="423" w:right="178"/>
                    <w:jc w:val="both"/>
                    <w:rPr>
                      <w:rFonts w:ascii="Trebuchet MS" w:eastAsia="Calibri" w:hAnsi="Trebuchet MS" w:cs="Times New Roman"/>
                      <w:color w:val="0070C0"/>
                      <w:lang w:bidi="ro-RO"/>
                    </w:rPr>
                  </w:pPr>
                  <w:r w:rsidRPr="00677E73">
                    <w:rPr>
                      <w:rFonts w:ascii="Trebuchet MS" w:eastAsia="Calibri" w:hAnsi="Trebuchet MS" w:cs="Times New Roman"/>
                      <w:color w:val="0070C0"/>
                      <w:lang w:bidi="ro-RO"/>
                    </w:rPr>
                    <w:t>SAU</w:t>
                  </w:r>
                </w:p>
                <w:p w14:paraId="1E8E5856" w14:textId="77777777" w:rsidR="00A610D1" w:rsidRDefault="00DA0F75" w:rsidP="00677E73">
                  <w:pPr>
                    <w:pStyle w:val="ListParagraph"/>
                    <w:numPr>
                      <w:ilvl w:val="0"/>
                      <w:numId w:val="6"/>
                    </w:numPr>
                    <w:spacing w:before="120" w:after="120"/>
                    <w:ind w:left="423" w:right="178" w:hanging="283"/>
                    <w:jc w:val="both"/>
                    <w:rPr>
                      <w:rFonts w:ascii="Trebuchet MS" w:eastAsia="Calibri" w:hAnsi="Trebuchet MS" w:cs="Times New Roman"/>
                      <w:color w:val="0070C0"/>
                      <w:lang w:bidi="ro-RO"/>
                    </w:rPr>
                  </w:pPr>
                  <w:r w:rsidRPr="00677E73">
                    <w:rPr>
                      <w:rFonts w:ascii="Trebuchet MS" w:eastAsia="Calibri" w:hAnsi="Trebuchet MS" w:cs="Times New Roman"/>
                      <w:color w:val="0070C0"/>
                      <w:lang w:bidi="ro-RO"/>
                    </w:rPr>
                    <w:t xml:space="preserve">cu condiția ca proiectul de C&amp;D să fie realizat în regiuni asistate care îndeplinesc condițiile prevăzute la articolul 107 alineatul (3) litera (a) din tratat </w:t>
                  </w:r>
                </w:p>
                <w:p w14:paraId="55DFA8F1" w14:textId="77777777" w:rsidR="002552FA" w:rsidRDefault="002552FA" w:rsidP="00B85330">
                  <w:pPr>
                    <w:pStyle w:val="ListParagraph"/>
                    <w:spacing w:before="120" w:after="120"/>
                    <w:ind w:left="423" w:right="178"/>
                    <w:jc w:val="both"/>
                    <w:rPr>
                      <w:rFonts w:ascii="Trebuchet MS" w:eastAsia="Calibri" w:hAnsi="Trebuchet MS" w:cs="Times New Roman"/>
                      <w:color w:val="0070C0"/>
                      <w:lang w:bidi="ro-RO"/>
                    </w:rPr>
                  </w:pPr>
                </w:p>
                <w:p w14:paraId="00610D41" w14:textId="77777777" w:rsidR="002552FA" w:rsidRDefault="002552FA" w:rsidP="00B85330">
                  <w:pPr>
                    <w:pStyle w:val="ListParagraph"/>
                    <w:spacing w:before="120" w:after="120"/>
                    <w:ind w:left="423" w:right="178"/>
                    <w:jc w:val="both"/>
                    <w:rPr>
                      <w:rFonts w:ascii="Trebuchet MS" w:eastAsia="Calibri" w:hAnsi="Trebuchet MS" w:cs="Times New Roman"/>
                      <w:color w:val="0070C0"/>
                      <w:lang w:bidi="ro-RO"/>
                    </w:rPr>
                  </w:pPr>
                </w:p>
                <w:p w14:paraId="26463914" w14:textId="77777777" w:rsidR="00DA0F75" w:rsidRPr="0081685F" w:rsidRDefault="00DA0F75" w:rsidP="00B85330">
                  <w:pPr>
                    <w:pStyle w:val="ListParagraph"/>
                    <w:spacing w:before="120" w:after="120"/>
                    <w:ind w:left="423" w:right="178"/>
                    <w:jc w:val="both"/>
                    <w:rPr>
                      <w:rFonts w:ascii="Trebuchet MS" w:eastAsia="Calibri" w:hAnsi="Trebuchet MS" w:cs="Times New Roman"/>
                      <w:color w:val="0070C0"/>
                    </w:rPr>
                  </w:pP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6F086C29"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60  %</w:t>
                  </w:r>
                </w:p>
                <w:p w14:paraId="312A5C74" w14:textId="77777777" w:rsidR="00DA0F75" w:rsidRPr="0081685F" w:rsidRDefault="00DA0F75" w:rsidP="00DA0F75">
                  <w:pPr>
                    <w:spacing w:before="120" w:after="120"/>
                    <w:jc w:val="both"/>
                    <w:rPr>
                      <w:rFonts w:ascii="Trebuchet MS" w:eastAsia="Calibri" w:hAnsi="Trebuchet MS" w:cs="Times New Roman"/>
                      <w:color w:val="0070C0"/>
                    </w:rPr>
                  </w:pP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412995D9"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50  %</w:t>
                  </w:r>
                </w:p>
              </w:tc>
            </w:tr>
            <w:tr w:rsidR="00DA0F75" w:rsidRPr="0081685F" w14:paraId="54760A95"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tcPr>
                <w:p w14:paraId="3D42A668" w14:textId="77777777" w:rsidR="002552FA" w:rsidRDefault="002552FA" w:rsidP="002552FA">
                  <w:pPr>
                    <w:spacing w:before="120" w:after="120"/>
                    <w:ind w:left="423" w:right="257"/>
                    <w:jc w:val="both"/>
                    <w:rPr>
                      <w:rFonts w:ascii="Trebuchet MS" w:eastAsia="Calibri" w:hAnsi="Trebuchet MS" w:cs="Times New Roman"/>
                      <w:color w:val="0070C0"/>
                    </w:rPr>
                  </w:pPr>
                  <w:r w:rsidRPr="00677E73">
                    <w:rPr>
                      <w:rFonts w:ascii="Trebuchet MS" w:eastAsia="Calibri" w:hAnsi="Trebuchet MS" w:cs="Times New Roman"/>
                      <w:color w:val="0070C0"/>
                      <w:lang w:bidi="ro-RO"/>
                    </w:rPr>
                    <w:t>SAU</w:t>
                  </w:r>
                  <w:r w:rsidRPr="0081685F">
                    <w:rPr>
                      <w:rFonts w:ascii="Trebuchet MS" w:eastAsia="Calibri" w:hAnsi="Trebuchet MS" w:cs="Times New Roman"/>
                      <w:color w:val="0070C0"/>
                    </w:rPr>
                    <w:t xml:space="preserve"> </w:t>
                  </w:r>
                </w:p>
                <w:p w14:paraId="40F6CA82" w14:textId="77777777" w:rsidR="00DA0F75" w:rsidRPr="0081685F" w:rsidRDefault="00DA0F75" w:rsidP="007D2F29">
                  <w:pPr>
                    <w:numPr>
                      <w:ilvl w:val="0"/>
                      <w:numId w:val="30"/>
                    </w:numPr>
                    <w:spacing w:before="120" w:after="120"/>
                    <w:ind w:left="423" w:right="257" w:hanging="283"/>
                    <w:jc w:val="both"/>
                    <w:rPr>
                      <w:rFonts w:ascii="Trebuchet MS" w:eastAsia="Calibri" w:hAnsi="Trebuchet MS" w:cs="Times New Roman"/>
                      <w:color w:val="0070C0"/>
                    </w:rPr>
                  </w:pPr>
                  <w:r w:rsidRPr="0081685F">
                    <w:rPr>
                      <w:rFonts w:ascii="Trebuchet MS" w:eastAsia="Calibri" w:hAnsi="Trebuchet MS" w:cs="Times New Roman"/>
                      <w:color w:val="0070C0"/>
                    </w:rPr>
                    <w:t xml:space="preserve">cu condiția ca proiectul de C&amp;D să fie realizat în regiuni asistate care îndeplinesc condițiile prevăzute la articolul 107 alineatul (3) litera (c) din tratat </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tcPr>
                <w:p w14:paraId="56C3B830"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tcPr>
                <w:p w14:paraId="2D7DF6E9" w14:textId="77777777" w:rsidR="00DA0F75" w:rsidRPr="0081685F" w:rsidRDefault="00DA0F75" w:rsidP="00DA0F75">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40%</w:t>
                  </w:r>
                </w:p>
              </w:tc>
            </w:tr>
            <w:tr w:rsidR="002552FA" w:rsidRPr="0081685F" w14:paraId="07B9FB3A"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tcPr>
                <w:p w14:paraId="4F80C9F9" w14:textId="570D3437" w:rsidR="002552FA" w:rsidRPr="0081685F" w:rsidRDefault="002552FA" w:rsidP="002552FA">
                  <w:pPr>
                    <w:spacing w:before="120" w:after="120"/>
                    <w:ind w:right="257"/>
                    <w:jc w:val="both"/>
                    <w:rPr>
                      <w:rFonts w:ascii="Trebuchet MS" w:eastAsia="Calibri" w:hAnsi="Trebuchet MS" w:cs="Times New Roman"/>
                      <w:color w:val="0070C0"/>
                    </w:rPr>
                  </w:pPr>
                  <w:r w:rsidRPr="0081685F">
                    <w:rPr>
                      <w:rFonts w:ascii="Trebuchet MS" w:eastAsia="Calibri" w:hAnsi="Trebuchet MS" w:cs="Times New Roman"/>
                      <w:b/>
                      <w:bCs/>
                      <w:color w:val="0070C0"/>
                    </w:rPr>
                    <w:t>Ajutoare pentru inovare destinate IMM-urilor</w:t>
                  </w:r>
                  <w:r w:rsidR="00A83073">
                    <w:rPr>
                      <w:rFonts w:ascii="Trebuchet MS" w:eastAsia="Calibri" w:hAnsi="Trebuchet MS" w:cs="Times New Roman"/>
                      <w:b/>
                      <w:bCs/>
                      <w:color w:val="0070C0"/>
                    </w:rPr>
                    <w:t xml:space="preserve"> (art. 28 din Regulamentul </w:t>
                  </w:r>
                  <w:r w:rsidR="00B7314B">
                    <w:rPr>
                      <w:rFonts w:ascii="Trebuchet MS" w:eastAsia="Calibri" w:hAnsi="Trebuchet MS" w:cs="Times New Roman"/>
                      <w:b/>
                      <w:bCs/>
                      <w:color w:val="0070C0"/>
                    </w:rPr>
                    <w:t>(</w:t>
                  </w:r>
                  <w:r w:rsidR="00B7314B">
                    <w:rPr>
                      <w:rFonts w:ascii="Trebuchet MS" w:eastAsia="Calibri" w:hAnsi="Trebuchet MS" w:cs="Times New Roman"/>
                      <w:b/>
                      <w:bCs/>
                      <w:color w:val="0070C0"/>
                      <w:u w:val="single"/>
                    </w:rPr>
                    <w:t xml:space="preserve">UE) nr. </w:t>
                  </w:r>
                  <w:r w:rsidR="00A83073">
                    <w:rPr>
                      <w:rFonts w:ascii="Trebuchet MS" w:eastAsia="Calibri" w:hAnsi="Trebuchet MS" w:cs="Times New Roman"/>
                      <w:b/>
                      <w:bCs/>
                      <w:color w:val="0070C0"/>
                    </w:rPr>
                    <w:t>651/2014)</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tcPr>
                <w:p w14:paraId="1AD1391D" w14:textId="77777777" w:rsidR="002552FA" w:rsidRPr="0081685F" w:rsidRDefault="002552FA" w:rsidP="002552FA">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tcPr>
                <w:p w14:paraId="6788D756" w14:textId="77777777" w:rsidR="002552FA" w:rsidRPr="0081685F" w:rsidRDefault="002552FA" w:rsidP="002552FA">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r>
            <w:tr w:rsidR="002552FA" w:rsidRPr="0081685F" w14:paraId="55B6FF91" w14:textId="77777777" w:rsidTr="002552FA">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tcPr>
                <w:p w14:paraId="04E792A7" w14:textId="77777777" w:rsidR="002552FA" w:rsidRPr="0081685F" w:rsidRDefault="002552FA" w:rsidP="002552FA">
                  <w:pPr>
                    <w:spacing w:before="120" w:after="120"/>
                    <w:ind w:right="115"/>
                    <w:jc w:val="both"/>
                    <w:rPr>
                      <w:rFonts w:ascii="Trebuchet MS" w:eastAsia="Calibri" w:hAnsi="Trebuchet MS" w:cs="Times New Roman"/>
                      <w:color w:val="0070C0"/>
                    </w:rPr>
                  </w:pPr>
                  <w:r w:rsidRPr="0081685F">
                    <w:rPr>
                      <w:rFonts w:ascii="Trebuchet MS" w:eastAsia="Calibri" w:hAnsi="Trebuchet MS" w:cs="Times New Roman"/>
                      <w:b/>
                      <w:bCs/>
                      <w:color w:val="0070C0"/>
                    </w:rPr>
                    <w:t>Ajutoare pentru inovarea de proces și organizațională</w:t>
                  </w:r>
                </w:p>
                <w:p w14:paraId="42F1B515" w14:textId="36E4A28B" w:rsidR="002552FA" w:rsidRPr="0081685F" w:rsidRDefault="00B7314B" w:rsidP="002552FA">
                  <w:pPr>
                    <w:spacing w:before="120" w:after="120"/>
                    <w:ind w:right="257"/>
                    <w:jc w:val="both"/>
                    <w:rPr>
                      <w:rFonts w:ascii="Trebuchet MS" w:eastAsia="Calibri" w:hAnsi="Trebuchet MS" w:cs="Times New Roman"/>
                      <w:color w:val="0070C0"/>
                    </w:rPr>
                  </w:pPr>
                  <w:r>
                    <w:rPr>
                      <w:rFonts w:ascii="Trebuchet MS" w:eastAsia="Calibri" w:hAnsi="Trebuchet MS" w:cs="Times New Roman"/>
                      <w:b/>
                      <w:bCs/>
                      <w:color w:val="0070C0"/>
                    </w:rPr>
                    <w:t>(art. 2</w:t>
                  </w:r>
                  <w:r w:rsidR="00487842">
                    <w:rPr>
                      <w:rFonts w:ascii="Trebuchet MS" w:eastAsia="Calibri" w:hAnsi="Trebuchet MS" w:cs="Times New Roman"/>
                      <w:b/>
                      <w:bCs/>
                      <w:color w:val="0070C0"/>
                    </w:rPr>
                    <w:t>9</w:t>
                  </w:r>
                  <w:r>
                    <w:rPr>
                      <w:rFonts w:ascii="Trebuchet MS" w:eastAsia="Calibri" w:hAnsi="Trebuchet MS" w:cs="Times New Roman"/>
                      <w:b/>
                      <w:bCs/>
                      <w:color w:val="0070C0"/>
                    </w:rPr>
                    <w:t xml:space="preserve"> din Regulamentul (UE) nr. 651/2014)</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tcPr>
                <w:p w14:paraId="4DBCCB1B" w14:textId="77777777" w:rsidR="002552FA" w:rsidRPr="0081685F" w:rsidRDefault="002552FA" w:rsidP="002552FA">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tcPr>
                <w:p w14:paraId="5EC8BAE6" w14:textId="77777777" w:rsidR="002552FA" w:rsidRPr="0081685F" w:rsidRDefault="002552FA" w:rsidP="002552FA">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r>
            <w:tr w:rsidR="002552FA" w:rsidRPr="0081685F" w14:paraId="64BB60D0" w14:textId="77777777" w:rsidTr="002552FA">
              <w:tblPrEx>
                <w:tblBorders>
                  <w:top w:val="none" w:sz="0" w:space="0" w:color="auto"/>
                  <w:left w:val="none" w:sz="0" w:space="0" w:color="auto"/>
                  <w:bottom w:val="none" w:sz="0" w:space="0" w:color="auto"/>
                  <w:right w:val="none" w:sz="0" w:space="0" w:color="auto"/>
                </w:tblBorders>
              </w:tblPrEx>
              <w:tc>
                <w:tcPr>
                  <w:tcW w:w="203" w:type="pct"/>
                  <w:shd w:val="clear" w:color="auto" w:fill="auto"/>
                  <w:hideMark/>
                </w:tcPr>
                <w:p w14:paraId="68773ABC" w14:textId="77777777" w:rsidR="002552FA" w:rsidRPr="0081685F" w:rsidRDefault="002552FA" w:rsidP="002552FA">
                  <w:pPr>
                    <w:spacing w:before="120" w:after="120"/>
                    <w:jc w:val="both"/>
                    <w:rPr>
                      <w:rFonts w:ascii="Trebuchet MS" w:eastAsia="Calibri" w:hAnsi="Trebuchet MS" w:cs="Times New Roman"/>
                      <w:color w:val="0070C0"/>
                    </w:rPr>
                  </w:pPr>
                </w:p>
              </w:tc>
              <w:tc>
                <w:tcPr>
                  <w:tcW w:w="4784" w:type="pct"/>
                  <w:gridSpan w:val="7"/>
                  <w:shd w:val="clear" w:color="auto" w:fill="auto"/>
                  <w:hideMark/>
                </w:tcPr>
                <w:p w14:paraId="41152F10" w14:textId="77777777" w:rsidR="002552FA" w:rsidRPr="0081685F" w:rsidRDefault="002552FA" w:rsidP="002552FA">
                  <w:pPr>
                    <w:spacing w:before="120" w:after="120"/>
                    <w:jc w:val="both"/>
                    <w:rPr>
                      <w:rFonts w:ascii="Trebuchet MS" w:eastAsia="Calibri" w:hAnsi="Trebuchet MS" w:cs="Times New Roman"/>
                      <w:color w:val="0070C0"/>
                    </w:rPr>
                  </w:pPr>
                </w:p>
              </w:tc>
            </w:tr>
            <w:tr w:rsidR="003929AA" w:rsidRPr="003929AA" w14:paraId="70A2FAC6"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tblHeader/>
                <w:jc w:val="center"/>
              </w:trPr>
              <w:tc>
                <w:tcPr>
                  <w:tcW w:w="2169" w:type="pct"/>
                  <w:gridSpan w:val="3"/>
                  <w:tcBorders>
                    <w:top w:val="single" w:sz="6" w:space="0" w:color="000000"/>
                    <w:left w:val="single" w:sz="6" w:space="0" w:color="000000"/>
                    <w:bottom w:val="single" w:sz="6" w:space="0" w:color="000000"/>
                    <w:right w:val="single" w:sz="6" w:space="0" w:color="000000"/>
                  </w:tcBorders>
                  <w:vAlign w:val="center"/>
                </w:tcPr>
                <w:p w14:paraId="037DE9E7" w14:textId="0861B787" w:rsidR="00276438" w:rsidRPr="00147BA2" w:rsidRDefault="00276438" w:rsidP="00276438">
                  <w:pPr>
                    <w:spacing w:before="120" w:after="120" w:line="240" w:lineRule="auto"/>
                    <w:jc w:val="both"/>
                    <w:rPr>
                      <w:rFonts w:ascii="Trebuchet MS" w:hAnsi="Trebuchet MS"/>
                      <w:b/>
                      <w:color w:val="0070C0"/>
                      <w:sz w:val="24"/>
                      <w:szCs w:val="24"/>
                    </w:rPr>
                  </w:pPr>
                  <w:r w:rsidRPr="00147BA2">
                    <w:rPr>
                      <w:rFonts w:ascii="Trebuchet MS" w:hAnsi="Trebuchet MS"/>
                      <w:b/>
                      <w:color w:val="0070C0"/>
                      <w:sz w:val="24"/>
                      <w:szCs w:val="24"/>
                      <w:lang w:bidi="ro-RO"/>
                    </w:rPr>
                    <w:lastRenderedPageBreak/>
                    <w:t>Ajutoare regionale (pentru investiții inițiale)</w:t>
                  </w:r>
                  <w:r w:rsidR="00B7314B">
                    <w:rPr>
                      <w:rFonts w:ascii="Trebuchet MS" w:hAnsi="Trebuchet MS"/>
                      <w:b/>
                      <w:color w:val="0070C0"/>
                      <w:sz w:val="24"/>
                      <w:szCs w:val="24"/>
                      <w:lang w:bidi="ro-RO"/>
                    </w:rPr>
                    <w:t xml:space="preserve"> (art. 14 </w:t>
                  </w:r>
                  <w:r w:rsidR="00B7314B">
                    <w:rPr>
                      <w:rFonts w:ascii="Trebuchet MS" w:eastAsia="Calibri" w:hAnsi="Trebuchet MS" w:cs="Times New Roman"/>
                      <w:b/>
                      <w:bCs/>
                      <w:color w:val="0070C0"/>
                    </w:rPr>
                    <w:t>din Regulamentul (UE) nr. 651/2014</w:t>
                  </w:r>
                </w:p>
              </w:tc>
              <w:tc>
                <w:tcPr>
                  <w:tcW w:w="1649" w:type="pct"/>
                  <w:gridSpan w:val="2"/>
                  <w:tcBorders>
                    <w:top w:val="single" w:sz="6" w:space="0" w:color="000000"/>
                    <w:left w:val="single" w:sz="6" w:space="0" w:color="000000"/>
                    <w:bottom w:val="single" w:sz="6" w:space="0" w:color="000000"/>
                    <w:right w:val="single" w:sz="6" w:space="0" w:color="000000"/>
                  </w:tcBorders>
                </w:tcPr>
                <w:p w14:paraId="1082EA55" w14:textId="77777777" w:rsidR="00276438" w:rsidRPr="00147BA2" w:rsidRDefault="00276438" w:rsidP="00276438">
                  <w:pPr>
                    <w:spacing w:before="120" w:after="120" w:line="240" w:lineRule="auto"/>
                    <w:jc w:val="both"/>
                    <w:rPr>
                      <w:rFonts w:ascii="Trebuchet MS" w:hAnsi="Trebuchet MS"/>
                      <w:b/>
                      <w:color w:val="0070C0"/>
                      <w:sz w:val="24"/>
                      <w:szCs w:val="24"/>
                    </w:rPr>
                  </w:pPr>
                </w:p>
              </w:tc>
              <w:tc>
                <w:tcPr>
                  <w:tcW w:w="953" w:type="pct"/>
                  <w:gridSpan w:val="2"/>
                  <w:tcBorders>
                    <w:top w:val="single" w:sz="6" w:space="0" w:color="000000"/>
                    <w:left w:val="single" w:sz="6" w:space="0" w:color="000000"/>
                    <w:bottom w:val="single" w:sz="6" w:space="0" w:color="000000"/>
                    <w:right w:val="single" w:sz="6" w:space="0" w:color="000000"/>
                  </w:tcBorders>
                </w:tcPr>
                <w:p w14:paraId="09648730" w14:textId="77777777" w:rsidR="00276438" w:rsidRPr="00147BA2" w:rsidRDefault="00276438" w:rsidP="00276438">
                  <w:pPr>
                    <w:spacing w:before="120" w:after="120" w:line="240" w:lineRule="auto"/>
                    <w:jc w:val="both"/>
                    <w:rPr>
                      <w:rFonts w:ascii="Trebuchet MS" w:hAnsi="Trebuchet MS"/>
                      <w:b/>
                      <w:color w:val="0070C0"/>
                      <w:sz w:val="24"/>
                      <w:szCs w:val="24"/>
                    </w:rPr>
                  </w:pPr>
                </w:p>
              </w:tc>
            </w:tr>
            <w:tr w:rsidR="003929AA" w:rsidRPr="003929AA" w14:paraId="4CA81E46"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tblHeader/>
                <w:jc w:val="center"/>
              </w:trPr>
              <w:tc>
                <w:tcPr>
                  <w:tcW w:w="896" w:type="pct"/>
                  <w:gridSpan w:val="2"/>
                  <w:tcBorders>
                    <w:top w:val="single" w:sz="6" w:space="0" w:color="000000"/>
                    <w:left w:val="single" w:sz="6" w:space="0" w:color="000000"/>
                    <w:bottom w:val="single" w:sz="6" w:space="0" w:color="000000"/>
                    <w:right w:val="single" w:sz="6" w:space="0" w:color="000000"/>
                  </w:tcBorders>
                  <w:vAlign w:val="center"/>
                </w:tcPr>
                <w:p w14:paraId="377B82EE" w14:textId="77777777" w:rsidR="00276438" w:rsidRPr="00147BA2" w:rsidRDefault="00276438" w:rsidP="00276438">
                  <w:pPr>
                    <w:spacing w:before="120" w:after="120" w:line="240" w:lineRule="auto"/>
                    <w:jc w:val="both"/>
                    <w:rPr>
                      <w:rFonts w:ascii="Trebuchet MS" w:hAnsi="Trebuchet MS"/>
                      <w:b/>
                      <w:color w:val="0070C0"/>
                      <w:sz w:val="24"/>
                      <w:szCs w:val="24"/>
                    </w:rPr>
                  </w:pPr>
                  <w:r w:rsidRPr="00147BA2">
                    <w:rPr>
                      <w:rFonts w:ascii="Trebuchet MS" w:hAnsi="Trebuchet MS"/>
                      <w:b/>
                      <w:color w:val="0070C0"/>
                      <w:sz w:val="24"/>
                      <w:szCs w:val="24"/>
                    </w:rPr>
                    <w:t>REGIUNEA</w:t>
                  </w:r>
                </w:p>
              </w:tc>
              <w:tc>
                <w:tcPr>
                  <w:tcW w:w="1274" w:type="pct"/>
                  <w:tcBorders>
                    <w:top w:val="single" w:sz="6" w:space="0" w:color="000000"/>
                    <w:left w:val="single" w:sz="6" w:space="0" w:color="000000"/>
                    <w:bottom w:val="single" w:sz="6" w:space="0" w:color="000000"/>
                    <w:right w:val="single" w:sz="6" w:space="0" w:color="000000"/>
                  </w:tcBorders>
                  <w:vAlign w:val="center"/>
                </w:tcPr>
                <w:p w14:paraId="185AA7D3" w14:textId="77777777" w:rsidR="00276438" w:rsidRPr="00147BA2" w:rsidRDefault="00276438" w:rsidP="00276438">
                  <w:pPr>
                    <w:spacing w:before="120" w:after="120" w:line="240" w:lineRule="auto"/>
                    <w:jc w:val="both"/>
                    <w:rPr>
                      <w:rFonts w:ascii="Trebuchet MS" w:hAnsi="Trebuchet MS"/>
                      <w:b/>
                      <w:color w:val="0070C0"/>
                      <w:sz w:val="24"/>
                      <w:szCs w:val="24"/>
                    </w:rPr>
                  </w:pPr>
                  <w:r w:rsidRPr="00147BA2">
                    <w:rPr>
                      <w:rFonts w:ascii="Trebuchet MS" w:hAnsi="Trebuchet MS"/>
                      <w:b/>
                      <w:color w:val="0070C0"/>
                      <w:sz w:val="24"/>
                      <w:szCs w:val="24"/>
                    </w:rPr>
                    <w:t>Județe componente</w:t>
                  </w:r>
                </w:p>
              </w:tc>
              <w:tc>
                <w:tcPr>
                  <w:tcW w:w="1649" w:type="pct"/>
                  <w:gridSpan w:val="2"/>
                  <w:tcBorders>
                    <w:top w:val="single" w:sz="6" w:space="0" w:color="000000"/>
                    <w:left w:val="single" w:sz="6" w:space="0" w:color="000000"/>
                    <w:bottom w:val="single" w:sz="6" w:space="0" w:color="000000"/>
                    <w:right w:val="single" w:sz="6" w:space="0" w:color="000000"/>
                  </w:tcBorders>
                </w:tcPr>
                <w:p w14:paraId="68E50871" w14:textId="77777777" w:rsidR="00276438" w:rsidRPr="00147BA2" w:rsidRDefault="00276438" w:rsidP="00276438">
                  <w:pPr>
                    <w:spacing w:before="120" w:after="120" w:line="240" w:lineRule="auto"/>
                    <w:jc w:val="both"/>
                    <w:rPr>
                      <w:rFonts w:ascii="Trebuchet MS" w:hAnsi="Trebuchet MS"/>
                      <w:b/>
                      <w:bCs/>
                      <w:color w:val="0070C0"/>
                      <w:sz w:val="24"/>
                      <w:szCs w:val="24"/>
                      <w:lang w:bidi="ro-RO"/>
                    </w:rPr>
                  </w:pPr>
                  <w:r w:rsidRPr="00147BA2">
                    <w:rPr>
                      <w:rFonts w:ascii="Trebuchet MS" w:hAnsi="Trebuchet MS"/>
                      <w:b/>
                      <w:bCs/>
                      <w:color w:val="0070C0"/>
                      <w:sz w:val="24"/>
                      <w:szCs w:val="24"/>
                      <w:lang w:bidi="ro-RO"/>
                    </w:rPr>
                    <w:t>Întreprindere mică/microîntreprindere</w:t>
                  </w:r>
                </w:p>
              </w:tc>
              <w:tc>
                <w:tcPr>
                  <w:tcW w:w="953" w:type="pct"/>
                  <w:gridSpan w:val="2"/>
                  <w:tcBorders>
                    <w:top w:val="single" w:sz="6" w:space="0" w:color="000000"/>
                    <w:left w:val="single" w:sz="6" w:space="0" w:color="000000"/>
                    <w:bottom w:val="single" w:sz="6" w:space="0" w:color="000000"/>
                    <w:right w:val="single" w:sz="6" w:space="0" w:color="000000"/>
                  </w:tcBorders>
                </w:tcPr>
                <w:p w14:paraId="3581B922" w14:textId="77777777" w:rsidR="00276438" w:rsidRPr="00147BA2" w:rsidRDefault="00276438" w:rsidP="00276438">
                  <w:pPr>
                    <w:spacing w:before="120" w:after="120" w:line="240" w:lineRule="auto"/>
                    <w:jc w:val="both"/>
                    <w:rPr>
                      <w:rFonts w:ascii="Trebuchet MS" w:hAnsi="Trebuchet MS"/>
                      <w:b/>
                      <w:bCs/>
                      <w:color w:val="0070C0"/>
                      <w:sz w:val="24"/>
                      <w:szCs w:val="24"/>
                      <w:lang w:bidi="ro-RO"/>
                    </w:rPr>
                  </w:pPr>
                  <w:r w:rsidRPr="00147BA2">
                    <w:rPr>
                      <w:rFonts w:ascii="Trebuchet MS" w:hAnsi="Trebuchet MS"/>
                      <w:b/>
                      <w:bCs/>
                      <w:color w:val="0070C0"/>
                      <w:sz w:val="24"/>
                      <w:szCs w:val="24"/>
                      <w:lang w:bidi="ro-RO"/>
                    </w:rPr>
                    <w:t>Întreprindere mijlocie</w:t>
                  </w:r>
                </w:p>
              </w:tc>
            </w:tr>
            <w:tr w:rsidR="003929AA" w:rsidRPr="003929AA" w14:paraId="3E951F80"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val="restart"/>
                  <w:tcBorders>
                    <w:top w:val="single" w:sz="6" w:space="0" w:color="000000"/>
                    <w:left w:val="single" w:sz="6" w:space="0" w:color="000000"/>
                    <w:right w:val="single" w:sz="6" w:space="0" w:color="000000"/>
                  </w:tcBorders>
                  <w:vAlign w:val="center"/>
                </w:tcPr>
                <w:p w14:paraId="689E43D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Nord-Vest</w:t>
                  </w:r>
                </w:p>
              </w:tc>
              <w:tc>
                <w:tcPr>
                  <w:tcW w:w="1274" w:type="pct"/>
                  <w:tcBorders>
                    <w:top w:val="single" w:sz="6" w:space="0" w:color="000000"/>
                    <w:left w:val="single" w:sz="6" w:space="0" w:color="000000"/>
                    <w:bottom w:val="single" w:sz="6" w:space="0" w:color="000000"/>
                    <w:right w:val="single" w:sz="6" w:space="0" w:color="000000"/>
                  </w:tcBorders>
                  <w:vAlign w:val="bottom"/>
                </w:tcPr>
                <w:p w14:paraId="1A9E465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Bihor</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4FDFF6E"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3" w:type="pct"/>
                  <w:gridSpan w:val="2"/>
                  <w:tcBorders>
                    <w:top w:val="single" w:sz="6" w:space="0" w:color="000000"/>
                    <w:left w:val="single" w:sz="6" w:space="0" w:color="000000"/>
                    <w:bottom w:val="single" w:sz="6" w:space="0" w:color="000000"/>
                    <w:right w:val="single" w:sz="6" w:space="0" w:color="000000"/>
                  </w:tcBorders>
                </w:tcPr>
                <w:p w14:paraId="5F3CE7CA"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929AA" w:rsidRPr="003929AA" w14:paraId="6C4EEB17"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tcPr>
                <w:p w14:paraId="79E659A6"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50A2194"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Bistriţa</w:t>
                  </w:r>
                  <w:proofErr w:type="spellEnd"/>
                  <w:r w:rsidRPr="00147BA2">
                    <w:rPr>
                      <w:rFonts w:ascii="Trebuchet MS" w:hAnsi="Trebuchet MS"/>
                      <w:color w:val="0070C0"/>
                      <w:sz w:val="24"/>
                      <w:szCs w:val="24"/>
                    </w:rPr>
                    <w:t>-Năsăud</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0B6F06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453062E6"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1FEFA24A"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tcPr>
                <w:p w14:paraId="2A9DD3E2"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03D648C4"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Cluj</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EB23B8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3" w:type="pct"/>
                  <w:gridSpan w:val="2"/>
                  <w:tcBorders>
                    <w:top w:val="single" w:sz="6" w:space="0" w:color="000000"/>
                    <w:left w:val="single" w:sz="6" w:space="0" w:color="000000"/>
                    <w:bottom w:val="single" w:sz="6" w:space="0" w:color="000000"/>
                    <w:right w:val="single" w:sz="6" w:space="0" w:color="000000"/>
                  </w:tcBorders>
                </w:tcPr>
                <w:p w14:paraId="26A19576"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929AA" w:rsidRPr="003929AA" w14:paraId="3D571DD5"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tcPr>
                <w:p w14:paraId="4731C33B"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5B1B79CF"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Maramureş</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81CF01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193264F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71A34977"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tcPr>
                <w:p w14:paraId="52205BA1"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3E6814DE"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Satu Mare</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9F55946"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146E96FE"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0ABA0F53"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bottom w:val="single" w:sz="6" w:space="0" w:color="000000"/>
                    <w:right w:val="single" w:sz="6" w:space="0" w:color="000000"/>
                  </w:tcBorders>
                </w:tcPr>
                <w:p w14:paraId="2046471B"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322877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Sălaj</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1EB2A91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470E4D58"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18083805"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val="restart"/>
                  <w:tcBorders>
                    <w:top w:val="single" w:sz="6" w:space="0" w:color="000000"/>
                    <w:left w:val="single" w:sz="6" w:space="0" w:color="000000"/>
                    <w:right w:val="single" w:sz="6" w:space="0" w:color="000000"/>
                  </w:tcBorders>
                  <w:vAlign w:val="center"/>
                </w:tcPr>
                <w:p w14:paraId="1EEA9B47"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Centru</w:t>
                  </w:r>
                </w:p>
              </w:tc>
              <w:tc>
                <w:tcPr>
                  <w:tcW w:w="1274" w:type="pct"/>
                  <w:tcBorders>
                    <w:top w:val="single" w:sz="6" w:space="0" w:color="000000"/>
                    <w:left w:val="single" w:sz="6" w:space="0" w:color="000000"/>
                    <w:bottom w:val="single" w:sz="6" w:space="0" w:color="000000"/>
                    <w:right w:val="single" w:sz="6" w:space="0" w:color="000000"/>
                  </w:tcBorders>
                  <w:vAlign w:val="bottom"/>
                </w:tcPr>
                <w:p w14:paraId="2953A825"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Alba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9665382"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359E615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09FFFEC5"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0E59D842"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27CA178C"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Braşov</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EF618D9"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3" w:type="pct"/>
                  <w:gridSpan w:val="2"/>
                  <w:tcBorders>
                    <w:top w:val="single" w:sz="6" w:space="0" w:color="000000"/>
                    <w:left w:val="single" w:sz="6" w:space="0" w:color="000000"/>
                    <w:bottom w:val="single" w:sz="6" w:space="0" w:color="000000"/>
                    <w:right w:val="single" w:sz="6" w:space="0" w:color="000000"/>
                  </w:tcBorders>
                </w:tcPr>
                <w:p w14:paraId="1223FF26"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929AA" w:rsidRPr="003929AA" w14:paraId="23AD4E8C"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3CDD7441"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6C1AD4B"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Covasna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1F21DB42"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3" w:type="pct"/>
                  <w:gridSpan w:val="2"/>
                  <w:tcBorders>
                    <w:top w:val="single" w:sz="6" w:space="0" w:color="000000"/>
                    <w:left w:val="single" w:sz="6" w:space="0" w:color="000000"/>
                    <w:bottom w:val="single" w:sz="6" w:space="0" w:color="000000"/>
                    <w:right w:val="single" w:sz="6" w:space="0" w:color="000000"/>
                  </w:tcBorders>
                </w:tcPr>
                <w:p w14:paraId="70E5319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929AA" w:rsidRPr="003929AA" w14:paraId="756AB7F4"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4AAB03BC"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DBB29F3"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Harghita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0452346"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3" w:type="pct"/>
                  <w:gridSpan w:val="2"/>
                  <w:tcBorders>
                    <w:top w:val="single" w:sz="6" w:space="0" w:color="000000"/>
                    <w:left w:val="single" w:sz="6" w:space="0" w:color="000000"/>
                    <w:bottom w:val="single" w:sz="6" w:space="0" w:color="000000"/>
                    <w:right w:val="single" w:sz="6" w:space="0" w:color="000000"/>
                  </w:tcBorders>
                </w:tcPr>
                <w:p w14:paraId="6766FFA8"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929AA" w:rsidRPr="003929AA" w14:paraId="2C1EBF46"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1A20095F"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5A14538F"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Mureş</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8D66AD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3" w:type="pct"/>
                  <w:gridSpan w:val="2"/>
                  <w:tcBorders>
                    <w:top w:val="single" w:sz="6" w:space="0" w:color="000000"/>
                    <w:left w:val="single" w:sz="6" w:space="0" w:color="000000"/>
                    <w:bottom w:val="single" w:sz="6" w:space="0" w:color="000000"/>
                    <w:right w:val="single" w:sz="6" w:space="0" w:color="000000"/>
                  </w:tcBorders>
                </w:tcPr>
                <w:p w14:paraId="34CCB3E9"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929AA" w:rsidRPr="003929AA" w14:paraId="0478CD0E"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bottom w:val="single" w:sz="6" w:space="0" w:color="000000"/>
                    <w:right w:val="single" w:sz="6" w:space="0" w:color="000000"/>
                  </w:tcBorders>
                  <w:vAlign w:val="center"/>
                </w:tcPr>
                <w:p w14:paraId="329C9ACD"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3CEB710E"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Sibiu</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2F5D03F9"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3" w:type="pct"/>
                  <w:gridSpan w:val="2"/>
                  <w:tcBorders>
                    <w:top w:val="single" w:sz="6" w:space="0" w:color="000000"/>
                    <w:left w:val="single" w:sz="6" w:space="0" w:color="000000"/>
                    <w:bottom w:val="single" w:sz="6" w:space="0" w:color="000000"/>
                    <w:right w:val="single" w:sz="6" w:space="0" w:color="000000"/>
                  </w:tcBorders>
                </w:tcPr>
                <w:p w14:paraId="1E6E31CA"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929AA" w:rsidRPr="003929AA" w14:paraId="3059C8B2"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val="restart"/>
                  <w:tcBorders>
                    <w:top w:val="single" w:sz="6" w:space="0" w:color="000000"/>
                    <w:left w:val="single" w:sz="6" w:space="0" w:color="000000"/>
                    <w:right w:val="single" w:sz="6" w:space="0" w:color="000000"/>
                  </w:tcBorders>
                  <w:vAlign w:val="center"/>
                </w:tcPr>
                <w:p w14:paraId="295F4E2E"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Nord-Est</w:t>
                  </w:r>
                </w:p>
              </w:tc>
              <w:tc>
                <w:tcPr>
                  <w:tcW w:w="1274" w:type="pct"/>
                  <w:tcBorders>
                    <w:top w:val="single" w:sz="6" w:space="0" w:color="000000"/>
                    <w:left w:val="single" w:sz="6" w:space="0" w:color="000000"/>
                    <w:bottom w:val="single" w:sz="6" w:space="0" w:color="000000"/>
                    <w:right w:val="single" w:sz="6" w:space="0" w:color="000000"/>
                  </w:tcBorders>
                  <w:vAlign w:val="bottom"/>
                </w:tcPr>
                <w:p w14:paraId="4847081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 xml:space="preserve">Bacău </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80F0C5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245A1EB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47DDA6A9"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7F75298E"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CC82512"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Botoşani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543006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66723EB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5892EA49"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1D4F7E9C"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0DB8D8A7"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Iaşi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75C381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77DF9CE5"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1150125F"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1732DE58"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588980F"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Neamţ</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43E32DE"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51324A0F"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52466FB2"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47DD6FB9"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513E24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Suceava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6DD728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687E59C3"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25AFB03B"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bottom w:val="single" w:sz="6" w:space="0" w:color="000000"/>
                    <w:right w:val="single" w:sz="6" w:space="0" w:color="000000"/>
                  </w:tcBorders>
                  <w:vAlign w:val="center"/>
                </w:tcPr>
                <w:p w14:paraId="7337E20B"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1E7ACCB"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Vaslui</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FDCB7B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017FFA3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45E600BE"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val="restart"/>
                  <w:tcBorders>
                    <w:top w:val="single" w:sz="6" w:space="0" w:color="000000"/>
                    <w:left w:val="single" w:sz="6" w:space="0" w:color="000000"/>
                    <w:right w:val="single" w:sz="6" w:space="0" w:color="000000"/>
                  </w:tcBorders>
                  <w:vAlign w:val="center"/>
                </w:tcPr>
                <w:p w14:paraId="6008988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Sud-Est</w:t>
                  </w:r>
                </w:p>
              </w:tc>
              <w:tc>
                <w:tcPr>
                  <w:tcW w:w="1274" w:type="pct"/>
                  <w:tcBorders>
                    <w:top w:val="single" w:sz="6" w:space="0" w:color="000000"/>
                    <w:left w:val="single" w:sz="6" w:space="0" w:color="000000"/>
                    <w:bottom w:val="single" w:sz="6" w:space="0" w:color="000000"/>
                    <w:right w:val="single" w:sz="6" w:space="0" w:color="000000"/>
                  </w:tcBorders>
                  <w:vAlign w:val="bottom"/>
                </w:tcPr>
                <w:p w14:paraId="44CF86B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Brăila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870B1D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46625865"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485FD0A9"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23B76200"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D375FD5"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Buzău</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064534E"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03DCCAE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2D835A9F"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1ED4C2B5"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633E4F07"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Constanţa</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86A9F0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5D62AC93"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309BA9AE"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233849B9"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1710E61"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Galaţi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294186B7"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51D9EE66"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0BD13821"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5EC93DE5"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6958512E"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Vrancea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7C2F4D7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3DBCB74F"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7D28EDEF"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bottom w:val="single" w:sz="6" w:space="0" w:color="000000"/>
                    <w:right w:val="single" w:sz="6" w:space="0" w:color="000000"/>
                  </w:tcBorders>
                  <w:vAlign w:val="center"/>
                </w:tcPr>
                <w:p w14:paraId="74630913"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6601BD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Tulcea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019877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6E6D9639"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06BA7F20"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val="restart"/>
                  <w:tcBorders>
                    <w:top w:val="single" w:sz="6" w:space="0" w:color="000000"/>
                    <w:left w:val="single" w:sz="6" w:space="0" w:color="000000"/>
                    <w:right w:val="single" w:sz="6" w:space="0" w:color="000000"/>
                  </w:tcBorders>
                  <w:vAlign w:val="center"/>
                </w:tcPr>
                <w:p w14:paraId="263CE096"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Sud-Muntenia</w:t>
                  </w:r>
                </w:p>
              </w:tc>
              <w:tc>
                <w:tcPr>
                  <w:tcW w:w="1274" w:type="pct"/>
                  <w:tcBorders>
                    <w:top w:val="single" w:sz="6" w:space="0" w:color="000000"/>
                    <w:left w:val="single" w:sz="6" w:space="0" w:color="000000"/>
                    <w:bottom w:val="single" w:sz="6" w:space="0" w:color="000000"/>
                    <w:right w:val="single" w:sz="6" w:space="0" w:color="000000"/>
                  </w:tcBorders>
                  <w:vAlign w:val="bottom"/>
                </w:tcPr>
                <w:p w14:paraId="0880B097"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Argeş</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C033904"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32AF3615"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198C0424"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3BABAAA5"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3BE4260"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Călăraşi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75052CD2"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62956D39"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16777F62"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2B87AA27"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0E97622D"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Dâmboviţa</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09E212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2D6BAA78"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533A01F2"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015E9884"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250D9F2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Giurgiu</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169E57AF"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3" w:type="pct"/>
                  <w:gridSpan w:val="2"/>
                  <w:tcBorders>
                    <w:top w:val="single" w:sz="6" w:space="0" w:color="000000"/>
                    <w:left w:val="single" w:sz="6" w:space="0" w:color="000000"/>
                    <w:bottom w:val="single" w:sz="6" w:space="0" w:color="000000"/>
                    <w:right w:val="single" w:sz="6" w:space="0" w:color="000000"/>
                  </w:tcBorders>
                </w:tcPr>
                <w:p w14:paraId="5396975F"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929AA" w:rsidRPr="003929AA" w14:paraId="727C36AD"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73698EC2"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33968D42"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Ialomiţa</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1B5DC4B"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28D0EF6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31736D2E"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224A6DE8"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C6715DB"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Prahova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9BE2B5B"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4F920FC2"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0B1F08B0"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bottom w:val="single" w:sz="6" w:space="0" w:color="000000"/>
                    <w:right w:val="single" w:sz="6" w:space="0" w:color="000000"/>
                  </w:tcBorders>
                  <w:vAlign w:val="center"/>
                </w:tcPr>
                <w:p w14:paraId="3430402C"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3A1AB63F"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Teleorman</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2DCE55B2"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5FBA5A17"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7BA29844"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val="restart"/>
                  <w:tcBorders>
                    <w:top w:val="single" w:sz="6" w:space="0" w:color="000000"/>
                    <w:left w:val="single" w:sz="6" w:space="0" w:color="000000"/>
                    <w:right w:val="single" w:sz="6" w:space="0" w:color="000000"/>
                  </w:tcBorders>
                  <w:vAlign w:val="center"/>
                </w:tcPr>
                <w:p w14:paraId="409D03BB"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Sud-Vest Oltenia</w:t>
                  </w:r>
                </w:p>
              </w:tc>
              <w:tc>
                <w:tcPr>
                  <w:tcW w:w="1274" w:type="pct"/>
                  <w:tcBorders>
                    <w:top w:val="single" w:sz="6" w:space="0" w:color="000000"/>
                    <w:left w:val="single" w:sz="6" w:space="0" w:color="000000"/>
                    <w:bottom w:val="single" w:sz="6" w:space="0" w:color="000000"/>
                    <w:right w:val="single" w:sz="6" w:space="0" w:color="000000"/>
                  </w:tcBorders>
                  <w:vAlign w:val="bottom"/>
                </w:tcPr>
                <w:p w14:paraId="62A4F4D3"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Dolj</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D511EF6"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5C1DBB2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42669384"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27B870A0"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69C570C8"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 xml:space="preserve">Gorj </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6848D82"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3635A0C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6421324D"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74360DE2"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58BF9C9F"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Mehedinţi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9E873FA"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75B60D17"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50D4B4CE"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6893930E"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007D6D3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Olt</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6D26988"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31276ED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3185F934"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bottom w:val="single" w:sz="6" w:space="0" w:color="000000"/>
                    <w:right w:val="single" w:sz="6" w:space="0" w:color="000000"/>
                  </w:tcBorders>
                  <w:vAlign w:val="center"/>
                </w:tcPr>
                <w:p w14:paraId="0B29163C"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246B5A4"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Vâlcea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2DB3371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3" w:type="pct"/>
                  <w:gridSpan w:val="2"/>
                  <w:tcBorders>
                    <w:top w:val="single" w:sz="6" w:space="0" w:color="000000"/>
                    <w:left w:val="single" w:sz="6" w:space="0" w:color="000000"/>
                    <w:bottom w:val="single" w:sz="6" w:space="0" w:color="000000"/>
                    <w:right w:val="single" w:sz="6" w:space="0" w:color="000000"/>
                  </w:tcBorders>
                </w:tcPr>
                <w:p w14:paraId="4F56018A"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929AA" w:rsidRPr="003929AA" w14:paraId="2ED6C628"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val="restart"/>
                  <w:tcBorders>
                    <w:top w:val="single" w:sz="6" w:space="0" w:color="000000"/>
                    <w:left w:val="single" w:sz="6" w:space="0" w:color="000000"/>
                    <w:right w:val="single" w:sz="6" w:space="0" w:color="000000"/>
                  </w:tcBorders>
                  <w:vAlign w:val="center"/>
                </w:tcPr>
                <w:p w14:paraId="7BB61335"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Vest</w:t>
                  </w:r>
                </w:p>
              </w:tc>
              <w:tc>
                <w:tcPr>
                  <w:tcW w:w="1274" w:type="pct"/>
                  <w:tcBorders>
                    <w:top w:val="single" w:sz="6" w:space="0" w:color="000000"/>
                    <w:left w:val="single" w:sz="6" w:space="0" w:color="000000"/>
                    <w:bottom w:val="single" w:sz="6" w:space="0" w:color="000000"/>
                    <w:right w:val="single" w:sz="6" w:space="0" w:color="000000"/>
                  </w:tcBorders>
                  <w:vAlign w:val="bottom"/>
                </w:tcPr>
                <w:p w14:paraId="130BD7DC"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Arad</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864D349"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c>
                <w:tcPr>
                  <w:tcW w:w="953" w:type="pct"/>
                  <w:gridSpan w:val="2"/>
                  <w:tcBorders>
                    <w:top w:val="single" w:sz="6" w:space="0" w:color="000000"/>
                    <w:left w:val="single" w:sz="6" w:space="0" w:color="000000"/>
                    <w:bottom w:val="single" w:sz="6" w:space="0" w:color="000000"/>
                    <w:right w:val="single" w:sz="6" w:space="0" w:color="000000"/>
                  </w:tcBorders>
                </w:tcPr>
                <w:p w14:paraId="5F0A727B"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40%</w:t>
                  </w:r>
                </w:p>
              </w:tc>
            </w:tr>
            <w:tr w:rsidR="003929AA" w:rsidRPr="003929AA" w14:paraId="5CADE8C2"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007CAE79"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A3E0570"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Caraş</w:t>
                  </w:r>
                  <w:proofErr w:type="spellEnd"/>
                  <w:r w:rsidRPr="00147BA2">
                    <w:rPr>
                      <w:rFonts w:ascii="Trebuchet MS" w:hAnsi="Trebuchet MS"/>
                      <w:color w:val="0070C0"/>
                      <w:sz w:val="24"/>
                      <w:szCs w:val="24"/>
                    </w:rPr>
                    <w:t>-Severin</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8637D58"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3" w:type="pct"/>
                  <w:gridSpan w:val="2"/>
                  <w:tcBorders>
                    <w:top w:val="single" w:sz="6" w:space="0" w:color="000000"/>
                    <w:left w:val="single" w:sz="6" w:space="0" w:color="000000"/>
                    <w:bottom w:val="single" w:sz="6" w:space="0" w:color="000000"/>
                    <w:right w:val="single" w:sz="6" w:space="0" w:color="000000"/>
                  </w:tcBorders>
                </w:tcPr>
                <w:p w14:paraId="2BCC6E3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929AA" w:rsidRPr="003929AA" w14:paraId="55B164C7"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right w:val="single" w:sz="6" w:space="0" w:color="000000"/>
                  </w:tcBorders>
                  <w:vAlign w:val="center"/>
                </w:tcPr>
                <w:p w14:paraId="16C74913"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764B1545"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Hunedoara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97C0130"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3" w:type="pct"/>
                  <w:gridSpan w:val="2"/>
                  <w:tcBorders>
                    <w:top w:val="single" w:sz="6" w:space="0" w:color="000000"/>
                    <w:left w:val="single" w:sz="6" w:space="0" w:color="000000"/>
                    <w:bottom w:val="single" w:sz="6" w:space="0" w:color="000000"/>
                    <w:right w:val="single" w:sz="6" w:space="0" w:color="000000"/>
                  </w:tcBorders>
                </w:tcPr>
                <w:p w14:paraId="6546517F"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929AA" w:rsidRPr="003929AA" w14:paraId="5CABB839"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bottom w:val="single" w:sz="6" w:space="0" w:color="000000"/>
                    <w:right w:val="single" w:sz="6" w:space="0" w:color="000000"/>
                  </w:tcBorders>
                  <w:vAlign w:val="center"/>
                </w:tcPr>
                <w:p w14:paraId="117418DD"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2DEA7F59" w14:textId="77777777" w:rsidR="00276438" w:rsidRPr="00147BA2" w:rsidRDefault="00276438" w:rsidP="00276438">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Timiş</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1824417E"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c>
                <w:tcPr>
                  <w:tcW w:w="953" w:type="pct"/>
                  <w:gridSpan w:val="2"/>
                  <w:tcBorders>
                    <w:top w:val="single" w:sz="6" w:space="0" w:color="000000"/>
                    <w:left w:val="single" w:sz="6" w:space="0" w:color="000000"/>
                    <w:bottom w:val="single" w:sz="6" w:space="0" w:color="000000"/>
                    <w:right w:val="single" w:sz="6" w:space="0" w:color="000000"/>
                  </w:tcBorders>
                </w:tcPr>
                <w:p w14:paraId="41F12F2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40%</w:t>
                  </w:r>
                </w:p>
              </w:tc>
            </w:tr>
            <w:tr w:rsidR="003929AA" w:rsidRPr="003929AA" w14:paraId="7E8AAD0A"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val="restart"/>
                  <w:tcBorders>
                    <w:top w:val="single" w:sz="6" w:space="0" w:color="000000"/>
                    <w:left w:val="single" w:sz="6" w:space="0" w:color="000000"/>
                    <w:right w:val="single" w:sz="6" w:space="0" w:color="000000"/>
                  </w:tcBorders>
                  <w:vAlign w:val="center"/>
                </w:tcPr>
                <w:p w14:paraId="42C74B9B"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Ilfov</w:t>
                  </w:r>
                </w:p>
              </w:tc>
              <w:tc>
                <w:tcPr>
                  <w:tcW w:w="1274" w:type="pct"/>
                  <w:tcBorders>
                    <w:top w:val="single" w:sz="6" w:space="0" w:color="000000"/>
                    <w:left w:val="single" w:sz="6" w:space="0" w:color="000000"/>
                    <w:bottom w:val="single" w:sz="6" w:space="0" w:color="000000"/>
                    <w:right w:val="single" w:sz="6" w:space="0" w:color="000000"/>
                  </w:tcBorders>
                  <w:vAlign w:val="bottom"/>
                </w:tcPr>
                <w:p w14:paraId="72AC5E89"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 xml:space="preserve">Ilfov parțial: Ciorogârla, Domnești, Clinceni, Cornetu, Bragadiru, Dărăști-Ilfov, Jilava,          1 Decembrie, </w:t>
                  </w:r>
                  <w:r w:rsidRPr="00147BA2">
                    <w:rPr>
                      <w:rFonts w:ascii="Trebuchet MS" w:hAnsi="Trebuchet MS"/>
                      <w:color w:val="0070C0"/>
                      <w:sz w:val="24"/>
                      <w:szCs w:val="24"/>
                    </w:rPr>
                    <w:lastRenderedPageBreak/>
                    <w:t>Copăceni, Vidra și Berceni</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9B396D1"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lastRenderedPageBreak/>
                    <w:t>55%</w:t>
                  </w:r>
                </w:p>
              </w:tc>
              <w:tc>
                <w:tcPr>
                  <w:tcW w:w="953" w:type="pct"/>
                  <w:gridSpan w:val="2"/>
                  <w:tcBorders>
                    <w:top w:val="single" w:sz="6" w:space="0" w:color="000000"/>
                    <w:left w:val="single" w:sz="6" w:space="0" w:color="000000"/>
                    <w:bottom w:val="single" w:sz="6" w:space="0" w:color="000000"/>
                    <w:right w:val="single" w:sz="6" w:space="0" w:color="000000"/>
                  </w:tcBorders>
                </w:tcPr>
                <w:p w14:paraId="59ADC33D" w14:textId="77777777" w:rsidR="00FC7587" w:rsidRDefault="00FC7587" w:rsidP="00276438">
                  <w:pPr>
                    <w:spacing w:before="120" w:after="120" w:line="240" w:lineRule="auto"/>
                    <w:jc w:val="both"/>
                    <w:rPr>
                      <w:rFonts w:ascii="Trebuchet MS" w:hAnsi="Trebuchet MS"/>
                      <w:color w:val="0070C0"/>
                      <w:sz w:val="24"/>
                      <w:szCs w:val="24"/>
                    </w:rPr>
                  </w:pPr>
                </w:p>
                <w:p w14:paraId="7A27E9E7" w14:textId="77777777" w:rsidR="00FC7587" w:rsidRDefault="00FC7587" w:rsidP="00276438">
                  <w:pPr>
                    <w:spacing w:before="120" w:after="120" w:line="240" w:lineRule="auto"/>
                    <w:jc w:val="both"/>
                    <w:rPr>
                      <w:rFonts w:ascii="Trebuchet MS" w:hAnsi="Trebuchet MS"/>
                      <w:color w:val="0070C0"/>
                      <w:sz w:val="24"/>
                      <w:szCs w:val="24"/>
                    </w:rPr>
                  </w:pPr>
                </w:p>
                <w:p w14:paraId="68452E96" w14:textId="77777777" w:rsidR="00FC7587" w:rsidRDefault="00FC7587" w:rsidP="00276438">
                  <w:pPr>
                    <w:spacing w:before="120" w:after="120" w:line="240" w:lineRule="auto"/>
                    <w:jc w:val="both"/>
                    <w:rPr>
                      <w:rFonts w:ascii="Trebuchet MS" w:hAnsi="Trebuchet MS"/>
                      <w:color w:val="0070C0"/>
                      <w:sz w:val="24"/>
                      <w:szCs w:val="24"/>
                    </w:rPr>
                  </w:pPr>
                </w:p>
                <w:p w14:paraId="41193172"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45%</w:t>
                  </w:r>
                </w:p>
              </w:tc>
            </w:tr>
            <w:tr w:rsidR="003929AA" w:rsidRPr="003929AA" w14:paraId="6238CAB8" w14:textId="77777777" w:rsidTr="002552FA">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6" w:type="pct"/>
                  <w:gridSpan w:val="2"/>
                  <w:vMerge/>
                  <w:tcBorders>
                    <w:left w:val="single" w:sz="6" w:space="0" w:color="000000"/>
                    <w:bottom w:val="single" w:sz="6" w:space="0" w:color="000000"/>
                    <w:right w:val="single" w:sz="6" w:space="0" w:color="000000"/>
                  </w:tcBorders>
                  <w:vAlign w:val="center"/>
                </w:tcPr>
                <w:p w14:paraId="291D558A" w14:textId="77777777" w:rsidR="00276438" w:rsidRPr="00147BA2" w:rsidRDefault="00276438" w:rsidP="00276438">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6567612D"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Ilfov parțial: Periș, Ciolpani, Snagov, Gruiu, Nuci, Grădiștea, Petrăchioaia, Dascălu, Moara Vlăsiei, Balotești, Corbeanca, Buftea, Chitila, Glina, Cernica, Dobroești și Pantelimon</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A07F794"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65%</w:t>
                  </w:r>
                </w:p>
              </w:tc>
              <w:tc>
                <w:tcPr>
                  <w:tcW w:w="953" w:type="pct"/>
                  <w:gridSpan w:val="2"/>
                  <w:tcBorders>
                    <w:top w:val="single" w:sz="6" w:space="0" w:color="000000"/>
                    <w:left w:val="single" w:sz="6" w:space="0" w:color="000000"/>
                    <w:bottom w:val="single" w:sz="6" w:space="0" w:color="000000"/>
                    <w:right w:val="single" w:sz="6" w:space="0" w:color="000000"/>
                  </w:tcBorders>
                </w:tcPr>
                <w:p w14:paraId="2EB1C8C0" w14:textId="77777777" w:rsidR="00FC7587" w:rsidRDefault="00FC7587" w:rsidP="00276438">
                  <w:pPr>
                    <w:spacing w:before="120" w:after="120" w:line="240" w:lineRule="auto"/>
                    <w:jc w:val="both"/>
                    <w:rPr>
                      <w:rFonts w:ascii="Trebuchet MS" w:hAnsi="Trebuchet MS"/>
                      <w:color w:val="0070C0"/>
                      <w:sz w:val="24"/>
                      <w:szCs w:val="24"/>
                    </w:rPr>
                  </w:pPr>
                </w:p>
                <w:p w14:paraId="756F3B5F" w14:textId="77777777" w:rsidR="00FC7587" w:rsidRDefault="00FC7587" w:rsidP="00276438">
                  <w:pPr>
                    <w:spacing w:before="120" w:after="120" w:line="240" w:lineRule="auto"/>
                    <w:jc w:val="both"/>
                    <w:rPr>
                      <w:rFonts w:ascii="Trebuchet MS" w:hAnsi="Trebuchet MS"/>
                      <w:color w:val="0070C0"/>
                      <w:sz w:val="24"/>
                      <w:szCs w:val="24"/>
                    </w:rPr>
                  </w:pPr>
                </w:p>
                <w:p w14:paraId="4745B29B" w14:textId="77777777" w:rsidR="00FC7587" w:rsidRDefault="00FC7587" w:rsidP="00276438">
                  <w:pPr>
                    <w:spacing w:before="120" w:after="120" w:line="240" w:lineRule="auto"/>
                    <w:jc w:val="both"/>
                    <w:rPr>
                      <w:rFonts w:ascii="Trebuchet MS" w:hAnsi="Trebuchet MS"/>
                      <w:color w:val="0070C0"/>
                      <w:sz w:val="24"/>
                      <w:szCs w:val="24"/>
                    </w:rPr>
                  </w:pPr>
                </w:p>
                <w:p w14:paraId="57E1D154" w14:textId="77777777" w:rsidR="00FC7587" w:rsidRDefault="00FC7587" w:rsidP="00276438">
                  <w:pPr>
                    <w:spacing w:before="120" w:after="120" w:line="240" w:lineRule="auto"/>
                    <w:jc w:val="both"/>
                    <w:rPr>
                      <w:rFonts w:ascii="Trebuchet MS" w:hAnsi="Trebuchet MS"/>
                      <w:color w:val="0070C0"/>
                      <w:sz w:val="24"/>
                      <w:szCs w:val="24"/>
                    </w:rPr>
                  </w:pPr>
                </w:p>
                <w:p w14:paraId="0D28685F" w14:textId="77777777" w:rsidR="00276438" w:rsidRPr="00147BA2" w:rsidRDefault="00276438" w:rsidP="00276438">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55%</w:t>
                  </w:r>
                </w:p>
              </w:tc>
            </w:tr>
          </w:tbl>
          <w:p w14:paraId="37C5D640" w14:textId="12720674" w:rsidR="008B784C" w:rsidRPr="002F3D00" w:rsidRDefault="008B784C" w:rsidP="008C47CE">
            <w:pPr>
              <w:spacing w:before="120" w:after="120"/>
              <w:jc w:val="both"/>
              <w:rPr>
                <w:rFonts w:ascii="Trebuchet MS" w:hAnsi="Trebuchet MS"/>
                <w:color w:val="0070C0"/>
                <w:sz w:val="24"/>
                <w:szCs w:val="24"/>
              </w:rPr>
            </w:pPr>
            <w:r w:rsidRPr="002F3D00">
              <w:rPr>
                <w:rFonts w:ascii="Trebuchet MS" w:hAnsi="Trebuchet MS"/>
                <w:color w:val="0070C0"/>
                <w:sz w:val="24"/>
                <w:szCs w:val="24"/>
              </w:rPr>
              <w:t>În cazul proiectelor sprijinite prin prezentul apel, cheltuielile cu managementul proiectului, auditul proiectului și informarea și publicitatea proiectului</w:t>
            </w:r>
            <w:r w:rsidR="002437FB">
              <w:rPr>
                <w:rFonts w:ascii="Trebuchet MS" w:hAnsi="Trebuchet MS"/>
                <w:color w:val="0070C0"/>
                <w:sz w:val="24"/>
                <w:szCs w:val="24"/>
              </w:rPr>
              <w:t>, cheltuielile generale de administrație</w:t>
            </w:r>
            <w:r w:rsidRPr="002F3D00">
              <w:rPr>
                <w:rFonts w:ascii="Trebuchet MS" w:hAnsi="Trebuchet MS"/>
                <w:color w:val="0070C0"/>
                <w:sz w:val="24"/>
                <w:szCs w:val="24"/>
              </w:rPr>
              <w:t xml:space="preserve"> sunt eligibile pentru IMM-urile </w:t>
            </w:r>
            <w:r w:rsidR="00C817BE" w:rsidRPr="002F3D00">
              <w:rPr>
                <w:rFonts w:ascii="Trebuchet MS" w:hAnsi="Trebuchet MS"/>
                <w:color w:val="0070C0"/>
                <w:sz w:val="24"/>
                <w:szCs w:val="24"/>
              </w:rPr>
              <w:t xml:space="preserve">lider </w:t>
            </w:r>
            <w:r w:rsidR="002F3D00" w:rsidRPr="002F3D00">
              <w:rPr>
                <w:rFonts w:ascii="Trebuchet MS" w:hAnsi="Trebuchet MS"/>
                <w:color w:val="0070C0"/>
                <w:sz w:val="24"/>
                <w:szCs w:val="24"/>
              </w:rPr>
              <w:t>sau parteneri</w:t>
            </w:r>
            <w:r w:rsidR="00C817BE" w:rsidRPr="002F3D00">
              <w:rPr>
                <w:rFonts w:ascii="Trebuchet MS" w:hAnsi="Trebuchet MS"/>
                <w:color w:val="0070C0"/>
                <w:sz w:val="24"/>
                <w:szCs w:val="24"/>
              </w:rPr>
              <w:t>,</w:t>
            </w:r>
            <w:r w:rsidRPr="002F3D00">
              <w:rPr>
                <w:rFonts w:ascii="Trebuchet MS" w:hAnsi="Trebuchet MS"/>
                <w:color w:val="0070C0"/>
                <w:sz w:val="24"/>
                <w:szCs w:val="24"/>
              </w:rPr>
              <w:t xml:space="preserve"> până la valoarea de </w:t>
            </w:r>
            <w:r w:rsidR="00537D41">
              <w:rPr>
                <w:rFonts w:ascii="Trebuchet MS" w:hAnsi="Trebuchet MS"/>
                <w:color w:val="0070C0"/>
                <w:sz w:val="24"/>
                <w:szCs w:val="24"/>
              </w:rPr>
              <w:t>3</w:t>
            </w:r>
            <w:r w:rsidRPr="002F3D00">
              <w:rPr>
                <w:rFonts w:ascii="Trebuchet MS" w:hAnsi="Trebuchet MS"/>
                <w:color w:val="0070C0"/>
                <w:sz w:val="24"/>
                <w:szCs w:val="24"/>
              </w:rPr>
              <w:t xml:space="preserve">00.000 Euro, echivalent cu </w:t>
            </w:r>
            <w:r w:rsidRPr="00F252E7">
              <w:rPr>
                <w:rFonts w:ascii="Trebuchet MS" w:hAnsi="Trebuchet MS"/>
                <w:color w:val="0070C0"/>
                <w:sz w:val="24"/>
                <w:szCs w:val="24"/>
              </w:rPr>
              <w:t>.... lei per proiect</w:t>
            </w:r>
            <w:r w:rsidRPr="002F3D00">
              <w:rPr>
                <w:rFonts w:ascii="Trebuchet MS" w:hAnsi="Trebuchet MS"/>
                <w:color w:val="0070C0"/>
                <w:sz w:val="24"/>
                <w:szCs w:val="24"/>
              </w:rPr>
              <w:t xml:space="preserve">, cu respectarea prevederilor Schemei de ajutor de </w:t>
            </w:r>
            <w:proofErr w:type="spellStart"/>
            <w:r w:rsidRPr="002F3D00">
              <w:rPr>
                <w:rFonts w:ascii="Trebuchet MS" w:hAnsi="Trebuchet MS"/>
                <w:color w:val="0070C0"/>
                <w:sz w:val="24"/>
                <w:szCs w:val="24"/>
              </w:rPr>
              <w:t>minimis</w:t>
            </w:r>
            <w:proofErr w:type="spellEnd"/>
            <w:r w:rsidRPr="002F3D00">
              <w:rPr>
                <w:rFonts w:ascii="Trebuchet MS" w:hAnsi="Trebuchet MS"/>
                <w:color w:val="0070C0"/>
                <w:sz w:val="24"/>
                <w:szCs w:val="24"/>
              </w:rPr>
              <w:t>, aprobată prin Ordinul MIPE nr...../202</w:t>
            </w:r>
            <w:r w:rsidR="00C20DD2">
              <w:rPr>
                <w:rFonts w:ascii="Trebuchet MS" w:hAnsi="Trebuchet MS"/>
                <w:color w:val="0070C0"/>
                <w:sz w:val="24"/>
                <w:szCs w:val="24"/>
              </w:rPr>
              <w:t>4</w:t>
            </w:r>
            <w:r w:rsidRPr="002F3D00">
              <w:rPr>
                <w:rFonts w:ascii="Trebuchet MS" w:hAnsi="Trebuchet MS"/>
                <w:color w:val="0070C0"/>
                <w:sz w:val="24"/>
                <w:szCs w:val="24"/>
              </w:rPr>
              <w:t>.</w:t>
            </w:r>
            <w:r w:rsidR="00C817BE" w:rsidRPr="002F3D00">
              <w:rPr>
                <w:rFonts w:ascii="Trebuchet MS" w:hAnsi="Trebuchet MS"/>
                <w:color w:val="0070C0"/>
                <w:sz w:val="24"/>
                <w:szCs w:val="24"/>
              </w:rPr>
              <w:t xml:space="preserve"> </w:t>
            </w:r>
          </w:p>
          <w:p w14:paraId="4E0B70A8" w14:textId="386CAC57" w:rsidR="003B499F" w:rsidRPr="00361EFD" w:rsidRDefault="003B499F" w:rsidP="007459C5">
            <w:pPr>
              <w:spacing w:before="120" w:after="120"/>
              <w:jc w:val="both"/>
              <w:rPr>
                <w:rFonts w:ascii="Trebuchet MS" w:hAnsi="Trebuchet MS"/>
                <w:color w:val="0070C0"/>
                <w:sz w:val="24"/>
                <w:szCs w:val="24"/>
              </w:rPr>
            </w:pPr>
            <w:r w:rsidRPr="002F3D00">
              <w:rPr>
                <w:rFonts w:ascii="Trebuchet MS" w:hAnsi="Trebuchet MS"/>
                <w:color w:val="0070C0"/>
                <w:sz w:val="24"/>
                <w:szCs w:val="24"/>
              </w:rPr>
              <w:t xml:space="preserve">Pentru aceste proiecte </w:t>
            </w:r>
            <w:r w:rsidRPr="008C47CE">
              <w:rPr>
                <w:rFonts w:ascii="Trebuchet MS" w:hAnsi="Trebuchet MS"/>
                <w:color w:val="0070C0"/>
                <w:sz w:val="24"/>
                <w:szCs w:val="24"/>
              </w:rPr>
              <w:t>țintele indicatorilor de realizare/rezultat</w:t>
            </w:r>
            <w:r>
              <w:rPr>
                <w:rFonts w:ascii="Trebuchet MS" w:hAnsi="Trebuchet MS"/>
                <w:color w:val="0070C0"/>
                <w:sz w:val="24"/>
                <w:szCs w:val="24"/>
              </w:rPr>
              <w:t>,</w:t>
            </w:r>
            <w:r w:rsidRPr="008C47CE">
              <w:rPr>
                <w:rFonts w:ascii="Trebuchet MS" w:hAnsi="Trebuchet MS"/>
                <w:color w:val="0070C0"/>
                <w:sz w:val="24"/>
                <w:szCs w:val="24"/>
              </w:rPr>
              <w:t xml:space="preserve"> asistența financiară nerambursabilă solicitată și contribuția solicitantului pentru tipurile de regiuni mai puțin dezvoltate și pentru regiunea mai </w:t>
            </w:r>
            <w:r w:rsidRPr="00361EFD">
              <w:rPr>
                <w:rFonts w:ascii="Trebuchet MS" w:hAnsi="Trebuchet MS"/>
                <w:color w:val="0070C0"/>
                <w:sz w:val="24"/>
                <w:szCs w:val="24"/>
              </w:rPr>
              <w:t xml:space="preserve">dezvoltată se </w:t>
            </w:r>
            <w:r w:rsidR="00CD45BF" w:rsidRPr="00361EFD">
              <w:rPr>
                <w:rFonts w:ascii="Trebuchet MS" w:hAnsi="Trebuchet MS"/>
                <w:color w:val="0070C0"/>
                <w:sz w:val="24"/>
                <w:szCs w:val="24"/>
              </w:rPr>
              <w:t>v</w:t>
            </w:r>
            <w:r w:rsidR="00CD45BF">
              <w:rPr>
                <w:rFonts w:ascii="Trebuchet MS" w:hAnsi="Trebuchet MS"/>
                <w:color w:val="0070C0"/>
                <w:sz w:val="24"/>
                <w:szCs w:val="24"/>
              </w:rPr>
              <w:t>or</w:t>
            </w:r>
            <w:r w:rsidR="00CD45BF" w:rsidRPr="00361EFD">
              <w:rPr>
                <w:rFonts w:ascii="Trebuchet MS" w:hAnsi="Trebuchet MS"/>
                <w:color w:val="0070C0"/>
                <w:sz w:val="24"/>
                <w:szCs w:val="24"/>
              </w:rPr>
              <w:t xml:space="preserve"> </w:t>
            </w:r>
            <w:r w:rsidR="00CD45BF">
              <w:rPr>
                <w:rFonts w:ascii="Trebuchet MS" w:hAnsi="Trebuchet MS"/>
                <w:color w:val="0070C0"/>
                <w:sz w:val="24"/>
                <w:szCs w:val="24"/>
              </w:rPr>
              <w:t xml:space="preserve">raporta în zona </w:t>
            </w:r>
            <w:r w:rsidR="00A86B5C">
              <w:rPr>
                <w:rFonts w:ascii="Trebuchet MS" w:hAnsi="Trebuchet MS"/>
                <w:color w:val="0070C0"/>
                <w:sz w:val="24"/>
                <w:szCs w:val="24"/>
              </w:rPr>
              <w:t>unde se implementează proiectul</w:t>
            </w:r>
            <w:r w:rsidR="00CD45BF">
              <w:rPr>
                <w:rFonts w:ascii="Trebuchet MS" w:hAnsi="Trebuchet MS"/>
                <w:color w:val="0070C0"/>
                <w:sz w:val="24"/>
                <w:szCs w:val="24"/>
              </w:rPr>
              <w:t>, respectiv LDR sau MDR.</w:t>
            </w:r>
          </w:p>
          <w:p w14:paraId="71CF6CD6" w14:textId="77777777" w:rsidR="008C47CE" w:rsidRPr="008C47CE" w:rsidRDefault="008C47CE" w:rsidP="008C47CE">
            <w:pPr>
              <w:spacing w:before="120" w:after="120"/>
              <w:jc w:val="both"/>
              <w:rPr>
                <w:rFonts w:ascii="Trebuchet MS" w:hAnsi="Trebuchet MS"/>
                <w:color w:val="0070C0"/>
                <w:sz w:val="24"/>
                <w:szCs w:val="24"/>
              </w:rPr>
            </w:pPr>
            <w:r w:rsidRPr="008C47CE">
              <w:rPr>
                <w:rFonts w:ascii="Trebuchet MS" w:hAnsi="Trebuchet MS"/>
                <w:color w:val="0070C0"/>
                <w:sz w:val="24"/>
                <w:szCs w:val="24"/>
              </w:rPr>
              <w:t xml:space="preserve">Pentru perioada 2021-2027, valoarea </w:t>
            </w:r>
            <w:proofErr w:type="spellStart"/>
            <w:r w:rsidRPr="008C47CE">
              <w:rPr>
                <w:rFonts w:ascii="Trebuchet MS" w:hAnsi="Trebuchet MS"/>
                <w:color w:val="0070C0"/>
                <w:sz w:val="24"/>
                <w:szCs w:val="24"/>
              </w:rPr>
              <w:t>finanţării</w:t>
            </w:r>
            <w:proofErr w:type="spellEnd"/>
            <w:r w:rsidRPr="008C47CE">
              <w:rPr>
                <w:rFonts w:ascii="Trebuchet MS" w:hAnsi="Trebuchet MS"/>
                <w:color w:val="0070C0"/>
                <w:sz w:val="24"/>
                <w:szCs w:val="24"/>
              </w:rPr>
              <w:t xml:space="preserve"> nerambursabile, la nivel de apel,  se constituie astfel:</w:t>
            </w:r>
          </w:p>
          <w:tbl>
            <w:tblPr>
              <w:tblStyle w:val="TableGrid"/>
              <w:tblW w:w="0" w:type="auto"/>
              <w:tblLook w:val="04A0" w:firstRow="1" w:lastRow="0" w:firstColumn="1" w:lastColumn="0" w:noHBand="0" w:noVBand="1"/>
            </w:tblPr>
            <w:tblGrid>
              <w:gridCol w:w="2525"/>
              <w:gridCol w:w="3252"/>
              <w:gridCol w:w="3393"/>
            </w:tblGrid>
            <w:tr w:rsidR="008C47CE" w:rsidRPr="008C47CE" w14:paraId="73A43BDD" w14:textId="77777777" w:rsidTr="007459C5">
              <w:tc>
                <w:tcPr>
                  <w:tcW w:w="2525" w:type="dxa"/>
                </w:tcPr>
                <w:p w14:paraId="3D8F3691" w14:textId="77777777" w:rsidR="008C47CE" w:rsidRPr="008C47CE" w:rsidRDefault="008C47CE" w:rsidP="008C47CE">
                  <w:pPr>
                    <w:spacing w:before="120" w:after="120"/>
                    <w:jc w:val="both"/>
                    <w:rPr>
                      <w:rFonts w:ascii="Trebuchet MS" w:hAnsi="Trebuchet MS"/>
                      <w:color w:val="0070C0"/>
                      <w:sz w:val="24"/>
                      <w:szCs w:val="24"/>
                    </w:rPr>
                  </w:pPr>
                  <w:r w:rsidRPr="008C47CE">
                    <w:rPr>
                      <w:rFonts w:ascii="Trebuchet MS" w:hAnsi="Trebuchet MS"/>
                      <w:color w:val="0070C0"/>
                      <w:sz w:val="24"/>
                      <w:szCs w:val="24"/>
                    </w:rPr>
                    <w:t>Regiunile de dezvoltare</w:t>
                  </w:r>
                </w:p>
              </w:tc>
              <w:tc>
                <w:tcPr>
                  <w:tcW w:w="6645" w:type="dxa"/>
                  <w:gridSpan w:val="2"/>
                </w:tcPr>
                <w:p w14:paraId="3A2D3703" w14:textId="77777777" w:rsidR="008C47CE" w:rsidRPr="008C47CE" w:rsidRDefault="008C47CE" w:rsidP="008C47CE">
                  <w:pPr>
                    <w:spacing w:before="120" w:after="120"/>
                    <w:jc w:val="both"/>
                    <w:rPr>
                      <w:rFonts w:ascii="Trebuchet MS" w:hAnsi="Trebuchet MS"/>
                      <w:color w:val="0070C0"/>
                      <w:sz w:val="24"/>
                      <w:szCs w:val="24"/>
                    </w:rPr>
                  </w:pPr>
                  <w:r w:rsidRPr="008C47CE">
                    <w:rPr>
                      <w:rFonts w:ascii="Trebuchet MS" w:hAnsi="Trebuchet MS"/>
                      <w:color w:val="0070C0"/>
                      <w:sz w:val="24"/>
                      <w:szCs w:val="24"/>
                    </w:rPr>
                    <w:t xml:space="preserve">       TOTAL FINANTARE NERAMBURSABILA</w:t>
                  </w:r>
                </w:p>
              </w:tc>
            </w:tr>
            <w:tr w:rsidR="008C47CE" w:rsidRPr="008C47CE" w14:paraId="2A45A15B" w14:textId="77777777" w:rsidTr="007459C5">
              <w:tc>
                <w:tcPr>
                  <w:tcW w:w="2525" w:type="dxa"/>
                </w:tcPr>
                <w:p w14:paraId="7E997BF3" w14:textId="77777777" w:rsidR="008C47CE" w:rsidRPr="008C47CE" w:rsidRDefault="008C47CE" w:rsidP="008C47CE">
                  <w:pPr>
                    <w:spacing w:before="120" w:after="120"/>
                    <w:jc w:val="both"/>
                    <w:rPr>
                      <w:rFonts w:ascii="Trebuchet MS" w:hAnsi="Trebuchet MS"/>
                      <w:color w:val="0070C0"/>
                      <w:sz w:val="24"/>
                      <w:szCs w:val="24"/>
                    </w:rPr>
                  </w:pPr>
                </w:p>
              </w:tc>
              <w:tc>
                <w:tcPr>
                  <w:tcW w:w="3252" w:type="dxa"/>
                </w:tcPr>
                <w:p w14:paraId="6135246B" w14:textId="77777777" w:rsidR="008C47CE" w:rsidRPr="008C47CE" w:rsidRDefault="008C47CE" w:rsidP="008C47CE">
                  <w:pPr>
                    <w:spacing w:before="120" w:after="120"/>
                    <w:jc w:val="both"/>
                    <w:rPr>
                      <w:rFonts w:ascii="Trebuchet MS" w:hAnsi="Trebuchet MS"/>
                      <w:color w:val="0070C0"/>
                      <w:sz w:val="24"/>
                      <w:szCs w:val="24"/>
                    </w:rPr>
                  </w:pPr>
                  <w:r w:rsidRPr="008C47CE">
                    <w:rPr>
                      <w:rFonts w:ascii="Trebuchet MS" w:hAnsi="Trebuchet MS"/>
                      <w:color w:val="0070C0"/>
                      <w:sz w:val="24"/>
                      <w:szCs w:val="24"/>
                    </w:rPr>
                    <w:t>FEDR</w:t>
                  </w:r>
                </w:p>
              </w:tc>
              <w:tc>
                <w:tcPr>
                  <w:tcW w:w="3393" w:type="dxa"/>
                </w:tcPr>
                <w:p w14:paraId="4EC3028C" w14:textId="77777777" w:rsidR="008C47CE" w:rsidRPr="008C47CE" w:rsidRDefault="008C47CE" w:rsidP="008C47CE">
                  <w:pPr>
                    <w:spacing w:before="120" w:after="120"/>
                    <w:jc w:val="both"/>
                    <w:rPr>
                      <w:rFonts w:ascii="Trebuchet MS" w:hAnsi="Trebuchet MS"/>
                      <w:color w:val="0070C0"/>
                      <w:sz w:val="24"/>
                      <w:szCs w:val="24"/>
                    </w:rPr>
                  </w:pPr>
                  <w:r w:rsidRPr="008C47CE">
                    <w:rPr>
                      <w:rFonts w:ascii="Trebuchet MS" w:hAnsi="Trebuchet MS"/>
                      <w:color w:val="0070C0"/>
                      <w:sz w:val="24"/>
                      <w:szCs w:val="24"/>
                    </w:rPr>
                    <w:t>BUGET DE STAT</w:t>
                  </w:r>
                </w:p>
              </w:tc>
            </w:tr>
            <w:tr w:rsidR="008C47CE" w:rsidRPr="008C47CE" w14:paraId="09D94EB8" w14:textId="77777777" w:rsidTr="007459C5">
              <w:tc>
                <w:tcPr>
                  <w:tcW w:w="2525" w:type="dxa"/>
                </w:tcPr>
                <w:p w14:paraId="4C4BFA7F" w14:textId="77777777" w:rsidR="008C47CE" w:rsidRPr="008C47CE" w:rsidRDefault="008C47CE" w:rsidP="008C47CE">
                  <w:pPr>
                    <w:spacing w:before="120" w:after="120"/>
                    <w:jc w:val="both"/>
                    <w:rPr>
                      <w:rFonts w:ascii="Trebuchet MS" w:hAnsi="Trebuchet MS"/>
                      <w:color w:val="0070C0"/>
                      <w:sz w:val="24"/>
                      <w:szCs w:val="24"/>
                    </w:rPr>
                  </w:pPr>
                  <w:r w:rsidRPr="008C47CE">
                    <w:rPr>
                      <w:rFonts w:ascii="Trebuchet MS" w:hAnsi="Trebuchet MS"/>
                      <w:color w:val="0070C0"/>
                      <w:sz w:val="24"/>
                      <w:szCs w:val="24"/>
                    </w:rPr>
                    <w:t xml:space="preserve">Regiuni mai puțin dezvoltate (Nord-Est, Sud-Est, Sud Muntenia, Sud-Vest Oltenia, Vest, Nord-Vest </w:t>
                  </w:r>
                  <w:proofErr w:type="spellStart"/>
                  <w:r w:rsidRPr="008C47CE">
                    <w:rPr>
                      <w:rFonts w:ascii="Trebuchet MS" w:hAnsi="Trebuchet MS"/>
                      <w:color w:val="0070C0"/>
                      <w:sz w:val="24"/>
                      <w:szCs w:val="24"/>
                    </w:rPr>
                    <w:t>şi</w:t>
                  </w:r>
                  <w:proofErr w:type="spellEnd"/>
                  <w:r w:rsidRPr="008C47CE">
                    <w:rPr>
                      <w:rFonts w:ascii="Trebuchet MS" w:hAnsi="Trebuchet MS"/>
                      <w:color w:val="0070C0"/>
                      <w:sz w:val="24"/>
                      <w:szCs w:val="24"/>
                    </w:rPr>
                    <w:t xml:space="preserve"> Centru)</w:t>
                  </w:r>
                </w:p>
              </w:tc>
              <w:tc>
                <w:tcPr>
                  <w:tcW w:w="3252" w:type="dxa"/>
                </w:tcPr>
                <w:p w14:paraId="19D5BD32" w14:textId="77777777" w:rsidR="008C47CE" w:rsidRPr="008C47CE" w:rsidRDefault="008C47CE" w:rsidP="008877AE">
                  <w:pPr>
                    <w:spacing w:before="120" w:after="120"/>
                    <w:jc w:val="center"/>
                    <w:rPr>
                      <w:rFonts w:ascii="Trebuchet MS" w:hAnsi="Trebuchet MS"/>
                      <w:color w:val="0070C0"/>
                      <w:sz w:val="24"/>
                      <w:szCs w:val="24"/>
                    </w:rPr>
                  </w:pPr>
                  <w:r w:rsidRPr="008C47CE">
                    <w:rPr>
                      <w:rFonts w:ascii="Trebuchet MS" w:hAnsi="Trebuchet MS"/>
                      <w:color w:val="0070C0"/>
                      <w:sz w:val="24"/>
                      <w:szCs w:val="24"/>
                    </w:rPr>
                    <w:t>85%</w:t>
                  </w:r>
                </w:p>
              </w:tc>
              <w:tc>
                <w:tcPr>
                  <w:tcW w:w="3393" w:type="dxa"/>
                </w:tcPr>
                <w:p w14:paraId="37C7DF96" w14:textId="77777777" w:rsidR="008C47CE" w:rsidRPr="008C47CE" w:rsidRDefault="008C47CE" w:rsidP="008877AE">
                  <w:pPr>
                    <w:spacing w:before="120" w:after="120"/>
                    <w:jc w:val="center"/>
                    <w:rPr>
                      <w:rFonts w:ascii="Trebuchet MS" w:hAnsi="Trebuchet MS"/>
                      <w:color w:val="0070C0"/>
                      <w:sz w:val="24"/>
                      <w:szCs w:val="24"/>
                    </w:rPr>
                  </w:pPr>
                  <w:r w:rsidRPr="008C47CE">
                    <w:rPr>
                      <w:rFonts w:ascii="Trebuchet MS" w:hAnsi="Trebuchet MS"/>
                      <w:color w:val="0070C0"/>
                      <w:sz w:val="24"/>
                      <w:szCs w:val="24"/>
                    </w:rPr>
                    <w:t>15%</w:t>
                  </w:r>
                </w:p>
              </w:tc>
            </w:tr>
            <w:tr w:rsidR="008C47CE" w:rsidRPr="008C47CE" w14:paraId="2FCCCE67" w14:textId="77777777" w:rsidTr="007459C5">
              <w:tc>
                <w:tcPr>
                  <w:tcW w:w="2525" w:type="dxa"/>
                </w:tcPr>
                <w:p w14:paraId="70AD986C" w14:textId="77777777" w:rsidR="008C47CE" w:rsidRPr="008C47CE" w:rsidRDefault="008C47CE" w:rsidP="008C47CE">
                  <w:pPr>
                    <w:spacing w:before="120" w:after="120"/>
                    <w:jc w:val="both"/>
                    <w:rPr>
                      <w:rFonts w:ascii="Trebuchet MS" w:hAnsi="Trebuchet MS"/>
                      <w:color w:val="0070C0"/>
                      <w:sz w:val="24"/>
                      <w:szCs w:val="24"/>
                    </w:rPr>
                  </w:pPr>
                  <w:r w:rsidRPr="008C47CE">
                    <w:rPr>
                      <w:rFonts w:ascii="Trebuchet MS" w:hAnsi="Trebuchet MS"/>
                      <w:color w:val="0070C0"/>
                      <w:sz w:val="24"/>
                      <w:szCs w:val="24"/>
                    </w:rPr>
                    <w:t>Regiuni mai dezvoltate (</w:t>
                  </w:r>
                  <w:proofErr w:type="spellStart"/>
                  <w:r w:rsidRPr="008C47CE">
                    <w:rPr>
                      <w:rFonts w:ascii="Trebuchet MS" w:hAnsi="Trebuchet MS"/>
                      <w:color w:val="0070C0"/>
                      <w:sz w:val="24"/>
                      <w:szCs w:val="24"/>
                    </w:rPr>
                    <w:t>Bucureşti</w:t>
                  </w:r>
                  <w:proofErr w:type="spellEnd"/>
                  <w:r w:rsidRPr="008C47CE">
                    <w:rPr>
                      <w:rFonts w:ascii="Trebuchet MS" w:hAnsi="Trebuchet MS"/>
                      <w:color w:val="0070C0"/>
                      <w:sz w:val="24"/>
                      <w:szCs w:val="24"/>
                    </w:rPr>
                    <w:t>-Ilfov)</w:t>
                  </w:r>
                </w:p>
              </w:tc>
              <w:tc>
                <w:tcPr>
                  <w:tcW w:w="3252" w:type="dxa"/>
                </w:tcPr>
                <w:p w14:paraId="4EBD4E2F" w14:textId="77777777" w:rsidR="008C47CE" w:rsidRPr="008C47CE" w:rsidRDefault="008C47CE" w:rsidP="008877AE">
                  <w:pPr>
                    <w:spacing w:before="120" w:after="120"/>
                    <w:jc w:val="center"/>
                    <w:rPr>
                      <w:rFonts w:ascii="Trebuchet MS" w:hAnsi="Trebuchet MS"/>
                      <w:color w:val="0070C0"/>
                      <w:sz w:val="24"/>
                      <w:szCs w:val="24"/>
                    </w:rPr>
                  </w:pPr>
                  <w:r w:rsidRPr="008C47CE">
                    <w:rPr>
                      <w:rFonts w:ascii="Trebuchet MS" w:hAnsi="Trebuchet MS"/>
                      <w:color w:val="0070C0"/>
                      <w:sz w:val="24"/>
                      <w:szCs w:val="24"/>
                    </w:rPr>
                    <w:t>40%</w:t>
                  </w:r>
                </w:p>
              </w:tc>
              <w:tc>
                <w:tcPr>
                  <w:tcW w:w="3393" w:type="dxa"/>
                </w:tcPr>
                <w:p w14:paraId="4F6D5117" w14:textId="77777777" w:rsidR="008C47CE" w:rsidRPr="008C47CE" w:rsidRDefault="008C47CE" w:rsidP="008877AE">
                  <w:pPr>
                    <w:spacing w:before="120" w:after="120"/>
                    <w:jc w:val="center"/>
                    <w:rPr>
                      <w:rFonts w:ascii="Trebuchet MS" w:hAnsi="Trebuchet MS"/>
                      <w:color w:val="0070C0"/>
                      <w:sz w:val="24"/>
                      <w:szCs w:val="24"/>
                    </w:rPr>
                  </w:pPr>
                  <w:r w:rsidRPr="008C47CE">
                    <w:rPr>
                      <w:rFonts w:ascii="Trebuchet MS" w:hAnsi="Trebuchet MS"/>
                      <w:color w:val="0070C0"/>
                      <w:sz w:val="24"/>
                      <w:szCs w:val="24"/>
                    </w:rPr>
                    <w:t>60%</w:t>
                  </w:r>
                </w:p>
              </w:tc>
            </w:tr>
          </w:tbl>
          <w:p w14:paraId="10EC16D2" w14:textId="2DB937B1" w:rsidR="00966DD5" w:rsidRPr="00A25566" w:rsidRDefault="00966DD5" w:rsidP="006B2021">
            <w:pPr>
              <w:spacing w:before="120" w:after="120"/>
              <w:jc w:val="both"/>
              <w:rPr>
                <w:rFonts w:ascii="Trebuchet MS" w:hAnsi="Trebuchet MS"/>
                <w:b/>
                <w:color w:val="0070C0"/>
                <w:sz w:val="24"/>
                <w:szCs w:val="24"/>
              </w:rPr>
            </w:pPr>
          </w:p>
        </w:tc>
      </w:tr>
    </w:tbl>
    <w:p w14:paraId="0835F5C0" w14:textId="77777777" w:rsidR="00846903" w:rsidRPr="00147BA2" w:rsidRDefault="00846903" w:rsidP="00846903">
      <w:pPr>
        <w:rPr>
          <w:b/>
          <w:i/>
          <w:color w:val="0070C0"/>
        </w:rPr>
      </w:pPr>
      <w:r w:rsidRPr="00147BA2">
        <w:rPr>
          <w:color w:val="0070C0"/>
        </w:rPr>
        <w:lastRenderedPageBreak/>
        <w:t xml:space="preserve"> </w:t>
      </w:r>
    </w:p>
    <w:p w14:paraId="192175A8" w14:textId="77777777" w:rsidR="00846903" w:rsidRPr="0083166D" w:rsidRDefault="009947E5" w:rsidP="0083166D">
      <w:pPr>
        <w:pStyle w:val="Heading1"/>
        <w:spacing w:line="240" w:lineRule="auto"/>
      </w:pPr>
      <w:bookmarkStart w:id="192" w:name="_Toc144131544"/>
      <w:r>
        <w:t>3.5</w:t>
      </w:r>
      <w:r w:rsidR="005369B4">
        <w:t xml:space="preserve"> </w:t>
      </w:r>
      <w:r w:rsidR="00A34AAA" w:rsidRPr="00515014">
        <w:t>Zona</w:t>
      </w:r>
      <w:r w:rsidR="009B5CB9" w:rsidRPr="003929AA">
        <w:t>/zonele</w:t>
      </w:r>
      <w:r w:rsidR="00A34AAA" w:rsidRPr="003929AA">
        <w:t xml:space="preserve"> geografică</w:t>
      </w:r>
      <w:r w:rsidR="009B5CB9" w:rsidRPr="003929AA">
        <w:t>(e)</w:t>
      </w:r>
      <w:r w:rsidR="00A34AAA" w:rsidRPr="003929AA">
        <w:t xml:space="preserve"> vizată</w:t>
      </w:r>
      <w:r w:rsidR="009B5CB9" w:rsidRPr="003929AA">
        <w:t>(e)</w:t>
      </w:r>
      <w:r w:rsidR="00A34AAA" w:rsidRPr="003929AA">
        <w:t xml:space="preserve"> de </w:t>
      </w:r>
      <w:r w:rsidR="009B5CB9" w:rsidRPr="003929AA">
        <w:t>apelul de proiecte</w:t>
      </w:r>
      <w:bookmarkEnd w:id="192"/>
      <w:r w:rsidR="009B5CB9" w:rsidRPr="0083166D">
        <w:t xml:space="preserve"> </w:t>
      </w:r>
    </w:p>
    <w:p w14:paraId="33AB7CA2" w14:textId="77777777" w:rsidR="00C940A4" w:rsidRPr="00147BA2" w:rsidRDefault="00C940A4" w:rsidP="00147BA2">
      <w:pPr>
        <w:rPr>
          <w:color w:val="0070C0"/>
        </w:rPr>
      </w:pPr>
    </w:p>
    <w:tbl>
      <w:tblPr>
        <w:tblStyle w:val="TableGrid"/>
        <w:tblW w:w="0" w:type="auto"/>
        <w:tblLook w:val="04A0" w:firstRow="1" w:lastRow="0" w:firstColumn="1" w:lastColumn="0" w:noHBand="0" w:noVBand="1"/>
      </w:tblPr>
      <w:tblGrid>
        <w:gridCol w:w="9396"/>
      </w:tblGrid>
      <w:tr w:rsidR="003929AA" w:rsidRPr="003929AA" w14:paraId="27F0D25E" w14:textId="77777777" w:rsidTr="00B558B3">
        <w:tc>
          <w:tcPr>
            <w:tcW w:w="9396" w:type="dxa"/>
          </w:tcPr>
          <w:p w14:paraId="54D91B15" w14:textId="3C169958" w:rsidR="00D93E8A" w:rsidRPr="00147BA2" w:rsidRDefault="00B7314B" w:rsidP="00CD45BF">
            <w:pPr>
              <w:spacing w:before="120" w:after="120"/>
              <w:jc w:val="both"/>
              <w:rPr>
                <w:rFonts w:ascii="Trebuchet MS" w:hAnsi="Trebuchet MS"/>
                <w:color w:val="0070C0"/>
                <w:sz w:val="24"/>
                <w:szCs w:val="24"/>
              </w:rPr>
            </w:pPr>
            <w:r w:rsidRPr="00800206">
              <w:rPr>
                <w:rFonts w:ascii="Trebuchet MS" w:hAnsi="Trebuchet MS"/>
                <w:color w:val="0070C0"/>
                <w:sz w:val="24"/>
                <w:szCs w:val="24"/>
              </w:rPr>
              <w:lastRenderedPageBreak/>
              <w:t xml:space="preserve">Proiectele sprijinite în cadrul prezentului apel vizează </w:t>
            </w:r>
            <w:r w:rsidR="00800206" w:rsidRPr="00800206">
              <w:rPr>
                <w:rFonts w:ascii="Trebuchet MS" w:hAnsi="Trebuchet MS"/>
                <w:color w:val="0070C0"/>
                <w:sz w:val="24"/>
                <w:szCs w:val="24"/>
              </w:rPr>
              <w:t xml:space="preserve">atât </w:t>
            </w:r>
            <w:r w:rsidRPr="00800206">
              <w:rPr>
                <w:rFonts w:ascii="Trebuchet MS" w:hAnsi="Trebuchet MS"/>
                <w:color w:val="0070C0"/>
                <w:sz w:val="24"/>
                <w:szCs w:val="24"/>
              </w:rPr>
              <w:t>regiunile</w:t>
            </w:r>
            <w:r w:rsidRPr="00800206">
              <w:rPr>
                <w:b/>
                <w:color w:val="0070C0"/>
              </w:rPr>
              <w:t xml:space="preserve"> </w:t>
            </w:r>
            <w:r w:rsidRPr="00800206">
              <w:rPr>
                <w:rFonts w:ascii="Trebuchet MS" w:hAnsi="Trebuchet MS"/>
                <w:color w:val="0070C0"/>
                <w:sz w:val="24"/>
                <w:szCs w:val="24"/>
              </w:rPr>
              <w:t>mai puțin dezvoltate ale României</w:t>
            </w:r>
            <w:r w:rsidR="007459C5">
              <w:rPr>
                <w:rStyle w:val="FootnoteReference"/>
                <w:rFonts w:ascii="Trebuchet MS" w:hAnsi="Trebuchet MS"/>
                <w:color w:val="0070C0"/>
                <w:sz w:val="24"/>
                <w:szCs w:val="24"/>
              </w:rPr>
              <w:footnoteReference w:id="2"/>
            </w:r>
            <w:r w:rsidR="00800206" w:rsidRPr="00800206">
              <w:rPr>
                <w:rFonts w:ascii="Trebuchet MS" w:hAnsi="Trebuchet MS"/>
                <w:color w:val="0070C0"/>
                <w:sz w:val="24"/>
                <w:szCs w:val="24"/>
              </w:rPr>
              <w:t>, cât și regiunile mai dezvoltate</w:t>
            </w:r>
            <w:r w:rsidR="007459C5">
              <w:rPr>
                <w:rStyle w:val="FootnoteReference"/>
                <w:rFonts w:ascii="Trebuchet MS" w:hAnsi="Trebuchet MS"/>
                <w:color w:val="0070C0"/>
                <w:sz w:val="24"/>
                <w:szCs w:val="24"/>
              </w:rPr>
              <w:footnoteReference w:id="3"/>
            </w:r>
            <w:r w:rsidR="00800206" w:rsidRPr="00800206">
              <w:rPr>
                <w:rFonts w:ascii="Trebuchet MS" w:hAnsi="Trebuchet MS"/>
                <w:color w:val="0070C0"/>
                <w:sz w:val="24"/>
                <w:szCs w:val="24"/>
              </w:rPr>
              <w:t>.</w:t>
            </w:r>
          </w:p>
        </w:tc>
      </w:tr>
    </w:tbl>
    <w:p w14:paraId="5CC31C8A" w14:textId="77777777" w:rsidR="00FA25E4" w:rsidRPr="003929AA" w:rsidRDefault="009947E5" w:rsidP="0083166D">
      <w:pPr>
        <w:pStyle w:val="Heading1"/>
        <w:spacing w:line="240" w:lineRule="auto"/>
      </w:pPr>
      <w:bookmarkStart w:id="193" w:name="_Toc144103307"/>
      <w:bookmarkStart w:id="194" w:name="_Toc144103433"/>
      <w:bookmarkStart w:id="195" w:name="_Toc144103560"/>
      <w:bookmarkStart w:id="196" w:name="_Toc144103687"/>
      <w:bookmarkStart w:id="197" w:name="_Toc144103815"/>
      <w:bookmarkStart w:id="198" w:name="_Toc144103946"/>
      <w:bookmarkStart w:id="199" w:name="_Toc144131545"/>
      <w:bookmarkEnd w:id="193"/>
      <w:bookmarkEnd w:id="194"/>
      <w:bookmarkEnd w:id="195"/>
      <w:bookmarkEnd w:id="196"/>
      <w:bookmarkEnd w:id="197"/>
      <w:bookmarkEnd w:id="198"/>
      <w:r>
        <w:t>3.6</w:t>
      </w:r>
      <w:r w:rsidR="00D13BF5">
        <w:t xml:space="preserve"> </w:t>
      </w:r>
      <w:r w:rsidR="006464F5" w:rsidRPr="003929AA">
        <w:t>A</w:t>
      </w:r>
      <w:r w:rsidR="00212532" w:rsidRPr="003929AA">
        <w:t xml:space="preserve">cțiuni sprijinite </w:t>
      </w:r>
      <w:bookmarkStart w:id="200" w:name="_Hlk141878758"/>
      <w:r w:rsidR="00212532" w:rsidRPr="003929AA">
        <w:t>în cadrul apelului</w:t>
      </w:r>
      <w:bookmarkEnd w:id="199"/>
      <w:bookmarkEnd w:id="200"/>
    </w:p>
    <w:p w14:paraId="442AC368" w14:textId="77777777" w:rsidR="00212532" w:rsidRPr="00147BA2" w:rsidRDefault="00212532" w:rsidP="00147BA2">
      <w:pPr>
        <w:rPr>
          <w:color w:val="0070C0"/>
        </w:rPr>
      </w:pPr>
    </w:p>
    <w:tbl>
      <w:tblPr>
        <w:tblStyle w:val="TableGrid"/>
        <w:tblW w:w="0" w:type="auto"/>
        <w:tblLook w:val="04A0" w:firstRow="1" w:lastRow="0" w:firstColumn="1" w:lastColumn="0" w:noHBand="0" w:noVBand="1"/>
      </w:tblPr>
      <w:tblGrid>
        <w:gridCol w:w="9396"/>
      </w:tblGrid>
      <w:tr w:rsidR="003929AA" w:rsidRPr="003929AA" w14:paraId="73C85119" w14:textId="77777777" w:rsidTr="00B558B3">
        <w:tc>
          <w:tcPr>
            <w:tcW w:w="9396" w:type="dxa"/>
          </w:tcPr>
          <w:p w14:paraId="37974E7D" w14:textId="59596923" w:rsidR="001A7E6E" w:rsidRDefault="00F1750D" w:rsidP="005514ED">
            <w:pPr>
              <w:spacing w:before="120" w:after="120"/>
              <w:jc w:val="both"/>
              <w:rPr>
                <w:rFonts w:ascii="Trebuchet MS" w:hAnsi="Trebuchet MS"/>
                <w:color w:val="0070C0"/>
                <w:sz w:val="24"/>
                <w:szCs w:val="24"/>
              </w:rPr>
            </w:pPr>
            <w:bookmarkStart w:id="201" w:name="bookmark17"/>
            <w:r>
              <w:rPr>
                <w:rFonts w:ascii="Trebuchet MS" w:hAnsi="Trebuchet MS"/>
                <w:color w:val="0070C0"/>
                <w:sz w:val="24"/>
                <w:szCs w:val="24"/>
              </w:rPr>
              <w:t>Măsura</w:t>
            </w:r>
            <w:r w:rsidR="00F824A6">
              <w:rPr>
                <w:rFonts w:ascii="Trebuchet MS" w:hAnsi="Trebuchet MS"/>
                <w:color w:val="0070C0"/>
                <w:sz w:val="24"/>
                <w:szCs w:val="24"/>
              </w:rPr>
              <w:t xml:space="preserve"> </w:t>
            </w:r>
            <w:r>
              <w:rPr>
                <w:rFonts w:ascii="Trebuchet MS" w:hAnsi="Trebuchet MS"/>
                <w:color w:val="0070C0"/>
                <w:sz w:val="24"/>
                <w:szCs w:val="24"/>
              </w:rPr>
              <w:t xml:space="preserve">1.1.2 sprijinită în cadrul prezentului apel </w:t>
            </w:r>
            <w:r w:rsidR="00F824A6">
              <w:rPr>
                <w:rFonts w:ascii="Trebuchet MS" w:hAnsi="Trebuchet MS"/>
                <w:color w:val="0070C0"/>
                <w:sz w:val="24"/>
                <w:szCs w:val="24"/>
              </w:rPr>
              <w:t xml:space="preserve">vizează </w:t>
            </w:r>
            <w:r w:rsidR="00F824A6" w:rsidRPr="00A172E1">
              <w:rPr>
                <w:rFonts w:ascii="Trebuchet MS" w:hAnsi="Trebuchet MS"/>
                <w:b/>
                <w:color w:val="0070C0"/>
                <w:sz w:val="24"/>
                <w:szCs w:val="24"/>
              </w:rPr>
              <w:t>proiecte complexe de CD</w:t>
            </w:r>
            <w:r w:rsidRPr="00A172E1">
              <w:rPr>
                <w:rFonts w:ascii="Trebuchet MS" w:hAnsi="Trebuchet MS"/>
                <w:b/>
                <w:color w:val="0070C0"/>
                <w:sz w:val="24"/>
                <w:szCs w:val="24"/>
              </w:rPr>
              <w:t>I</w:t>
            </w:r>
            <w:r w:rsidRPr="001A7E6E">
              <w:rPr>
                <w:rFonts w:ascii="Trebuchet MS" w:hAnsi="Trebuchet MS"/>
                <w:color w:val="0070C0"/>
                <w:sz w:val="24"/>
                <w:szCs w:val="24"/>
              </w:rPr>
              <w:t xml:space="preserve">, care </w:t>
            </w:r>
            <w:r w:rsidRPr="00A172E1">
              <w:rPr>
                <w:rFonts w:ascii="Trebuchet MS" w:hAnsi="Trebuchet MS"/>
                <w:b/>
                <w:color w:val="0070C0"/>
                <w:sz w:val="24"/>
                <w:szCs w:val="24"/>
              </w:rPr>
              <w:t>oferă soluții la probleme cu impact național</w:t>
            </w:r>
            <w:r w:rsidRPr="001A7E6E">
              <w:rPr>
                <w:rFonts w:ascii="Trebuchet MS" w:hAnsi="Trebuchet MS"/>
                <w:color w:val="0070C0"/>
                <w:sz w:val="24"/>
                <w:szCs w:val="24"/>
              </w:rPr>
              <w:t>, identificate prin procesul de descoperire antreprenorială (PDA</w:t>
            </w:r>
            <w:r w:rsidR="00A172E1">
              <w:rPr>
                <w:rFonts w:ascii="Trebuchet MS" w:hAnsi="Trebuchet MS"/>
                <w:color w:val="0070C0"/>
                <w:sz w:val="24"/>
                <w:szCs w:val="24"/>
              </w:rPr>
              <w:t xml:space="preserve"> – </w:t>
            </w:r>
            <w:r w:rsidR="00B7314B">
              <w:rPr>
                <w:rFonts w:ascii="Trebuchet MS" w:hAnsi="Trebuchet MS"/>
                <w:color w:val="0070C0"/>
                <w:sz w:val="24"/>
                <w:szCs w:val="24"/>
              </w:rPr>
              <w:t>d</w:t>
            </w:r>
            <w:r w:rsidR="00A172E1">
              <w:rPr>
                <w:rFonts w:ascii="Trebuchet MS" w:hAnsi="Trebuchet MS"/>
                <w:color w:val="0070C0"/>
                <w:sz w:val="24"/>
                <w:szCs w:val="24"/>
              </w:rPr>
              <w:t>omeniile și subdomeniile de specializare inteligentă</w:t>
            </w:r>
            <w:r w:rsidRPr="001A7E6E">
              <w:rPr>
                <w:rFonts w:ascii="Trebuchet MS" w:hAnsi="Trebuchet MS"/>
                <w:color w:val="0070C0"/>
                <w:sz w:val="24"/>
                <w:szCs w:val="24"/>
              </w:rPr>
              <w:t>) și în concordanță cu obiectivele Green Deal.</w:t>
            </w:r>
            <w:r w:rsidR="00F824A6">
              <w:rPr>
                <w:rFonts w:ascii="Trebuchet MS" w:hAnsi="Trebuchet MS"/>
                <w:color w:val="0070C0"/>
                <w:sz w:val="24"/>
                <w:szCs w:val="24"/>
              </w:rPr>
              <w:t xml:space="preserve"> </w:t>
            </w:r>
            <w:r w:rsidR="001A7E6E" w:rsidRPr="001A7E6E">
              <w:rPr>
                <w:rFonts w:ascii="Trebuchet MS" w:hAnsi="Trebuchet MS"/>
                <w:color w:val="0070C0"/>
                <w:sz w:val="24"/>
                <w:szCs w:val="24"/>
              </w:rPr>
              <w:t xml:space="preserve">Vor fi susținute activități </w:t>
            </w:r>
            <w:r w:rsidR="001A7E6E">
              <w:rPr>
                <w:rFonts w:ascii="Trebuchet MS" w:hAnsi="Trebuchet MS"/>
                <w:color w:val="0070C0"/>
                <w:sz w:val="24"/>
                <w:szCs w:val="24"/>
              </w:rPr>
              <w:t xml:space="preserve">de </w:t>
            </w:r>
            <w:r w:rsidR="001A7E6E" w:rsidRPr="001A7E6E">
              <w:rPr>
                <w:rFonts w:ascii="Trebuchet MS" w:hAnsi="Trebuchet MS"/>
                <w:color w:val="0070C0"/>
                <w:sz w:val="24"/>
                <w:szCs w:val="24"/>
              </w:rPr>
              <w:t>C</w:t>
            </w:r>
            <w:r w:rsidR="001A7E6E">
              <w:rPr>
                <w:rFonts w:ascii="Trebuchet MS" w:hAnsi="Trebuchet MS"/>
                <w:color w:val="0070C0"/>
                <w:sz w:val="24"/>
                <w:szCs w:val="24"/>
              </w:rPr>
              <w:t>D</w:t>
            </w:r>
            <w:r w:rsidR="001A7E6E" w:rsidRPr="001A7E6E">
              <w:rPr>
                <w:rFonts w:ascii="Trebuchet MS" w:hAnsi="Trebuchet MS"/>
                <w:color w:val="0070C0"/>
                <w:sz w:val="24"/>
                <w:szCs w:val="24"/>
              </w:rPr>
              <w:t xml:space="preserve">I pe întregul traiect </w:t>
            </w:r>
            <w:r w:rsidR="001A7E6E" w:rsidRPr="00A172E1">
              <w:rPr>
                <w:rFonts w:ascii="Trebuchet MS" w:hAnsi="Trebuchet MS"/>
                <w:i/>
                <w:color w:val="0070C0"/>
                <w:sz w:val="24"/>
                <w:szCs w:val="24"/>
              </w:rPr>
              <w:t>de la concept la piață</w:t>
            </w:r>
            <w:r w:rsidR="001A7E6E" w:rsidRPr="001A7E6E">
              <w:rPr>
                <w:rFonts w:ascii="Trebuchet MS" w:hAnsi="Trebuchet MS"/>
                <w:color w:val="0070C0"/>
                <w:sz w:val="24"/>
                <w:szCs w:val="24"/>
              </w:rPr>
              <w:t xml:space="preserve"> </w:t>
            </w:r>
            <w:r w:rsidR="001A7E6E" w:rsidRPr="001A7E6E">
              <w:rPr>
                <w:rFonts w:ascii="Trebuchet MS" w:hAnsi="Trebuchet MS"/>
                <w:b/>
                <w:color w:val="0070C0"/>
                <w:sz w:val="24"/>
                <w:szCs w:val="24"/>
              </w:rPr>
              <w:t xml:space="preserve">(TRL2 </w:t>
            </w:r>
            <w:r w:rsidR="001A7E6E" w:rsidRPr="00F824A6">
              <w:rPr>
                <w:rFonts w:ascii="Trebuchet MS" w:hAnsi="Trebuchet MS"/>
                <w:b/>
                <w:color w:val="0070C0"/>
                <w:sz w:val="24"/>
                <w:szCs w:val="24"/>
              </w:rPr>
              <w:t>–TRL9)</w:t>
            </w:r>
            <w:r w:rsidR="001A7E6E" w:rsidRPr="001A7E6E">
              <w:rPr>
                <w:rFonts w:ascii="Trebuchet MS" w:hAnsi="Trebuchet MS"/>
                <w:color w:val="0070C0"/>
                <w:sz w:val="24"/>
                <w:szCs w:val="24"/>
              </w:rPr>
              <w:t xml:space="preserve"> prin consolidarea inițiativelor integrate, respectiv </w:t>
            </w:r>
            <w:r w:rsidR="001A7E6E">
              <w:rPr>
                <w:rFonts w:ascii="Trebuchet MS" w:hAnsi="Trebuchet MS"/>
                <w:color w:val="0070C0"/>
                <w:sz w:val="24"/>
                <w:szCs w:val="24"/>
              </w:rPr>
              <w:t xml:space="preserve">prin </w:t>
            </w:r>
            <w:r w:rsidR="001A7E6E" w:rsidRPr="00D13BF5">
              <w:rPr>
                <w:rFonts w:ascii="Trebuchet MS" w:hAnsi="Trebuchet MS"/>
                <w:b/>
                <w:i/>
                <w:color w:val="0070C0"/>
                <w:sz w:val="24"/>
                <w:szCs w:val="24"/>
              </w:rPr>
              <w:t xml:space="preserve">colaborări </w:t>
            </w:r>
            <w:proofErr w:type="spellStart"/>
            <w:r w:rsidR="001A7E6E" w:rsidRPr="00D13BF5">
              <w:rPr>
                <w:rFonts w:ascii="Trebuchet MS" w:hAnsi="Trebuchet MS"/>
                <w:b/>
                <w:i/>
                <w:color w:val="0070C0"/>
                <w:sz w:val="24"/>
                <w:szCs w:val="24"/>
              </w:rPr>
              <w:t>multiactor</w:t>
            </w:r>
            <w:proofErr w:type="spellEnd"/>
            <w:r w:rsidR="001A7E6E" w:rsidRPr="001A7E6E">
              <w:rPr>
                <w:rFonts w:ascii="Trebuchet MS" w:hAnsi="Trebuchet MS"/>
                <w:color w:val="0070C0"/>
                <w:sz w:val="24"/>
                <w:szCs w:val="24"/>
              </w:rPr>
              <w:t>, cu scopul creării unor rețele performante de cercetare</w:t>
            </w:r>
            <w:r w:rsidR="001A7E6E">
              <w:rPr>
                <w:rFonts w:ascii="Trebuchet MS" w:hAnsi="Trebuchet MS"/>
                <w:color w:val="0070C0"/>
                <w:sz w:val="24"/>
                <w:szCs w:val="24"/>
              </w:rPr>
              <w:t>.</w:t>
            </w:r>
          </w:p>
          <w:p w14:paraId="42AAE5DB" w14:textId="77777777" w:rsidR="001A7E6E" w:rsidRDefault="001A7E6E" w:rsidP="005514ED">
            <w:pPr>
              <w:spacing w:before="120" w:after="120"/>
              <w:jc w:val="both"/>
              <w:rPr>
                <w:rFonts w:ascii="Trebuchet MS" w:hAnsi="Trebuchet MS"/>
                <w:color w:val="0070C0"/>
                <w:sz w:val="24"/>
                <w:szCs w:val="24"/>
              </w:rPr>
            </w:pPr>
            <w:r>
              <w:rPr>
                <w:rFonts w:ascii="Trebuchet MS" w:hAnsi="Trebuchet MS"/>
                <w:color w:val="0070C0"/>
                <w:sz w:val="24"/>
                <w:szCs w:val="24"/>
              </w:rPr>
              <w:t xml:space="preserve">În cadrul acestor proiecte </w:t>
            </w:r>
            <w:r w:rsidRPr="00D13BF5">
              <w:rPr>
                <w:rFonts w:ascii="Trebuchet MS" w:hAnsi="Trebuchet MS"/>
                <w:b/>
                <w:i/>
                <w:color w:val="0070C0"/>
                <w:sz w:val="24"/>
                <w:szCs w:val="24"/>
              </w:rPr>
              <w:t>se va asigura inclusiv transferul tehnologic</w:t>
            </w:r>
            <w:r w:rsidR="00E53F1A" w:rsidRPr="00D13BF5">
              <w:rPr>
                <w:rFonts w:ascii="Trebuchet MS" w:hAnsi="Trebuchet MS"/>
                <w:b/>
                <w:i/>
                <w:color w:val="0070C0"/>
                <w:sz w:val="24"/>
                <w:szCs w:val="24"/>
              </w:rPr>
              <w:t xml:space="preserve"> și de cunoștințe</w:t>
            </w:r>
            <w:r w:rsidRPr="001A7E6E">
              <w:rPr>
                <w:rFonts w:ascii="Trebuchet MS" w:hAnsi="Trebuchet MS"/>
                <w:color w:val="0070C0"/>
                <w:sz w:val="24"/>
                <w:szCs w:val="24"/>
              </w:rPr>
              <w:t xml:space="preserve"> pentru dezvoltarea </w:t>
            </w:r>
            <w:r w:rsidRPr="00D13BF5">
              <w:rPr>
                <w:rFonts w:ascii="Trebuchet MS" w:hAnsi="Trebuchet MS"/>
                <w:b/>
                <w:i/>
                <w:color w:val="0070C0"/>
                <w:sz w:val="24"/>
                <w:szCs w:val="24"/>
              </w:rPr>
              <w:t>de procese/produse/servicii inovatoare</w:t>
            </w:r>
            <w:r w:rsidRPr="001A7E6E">
              <w:rPr>
                <w:rFonts w:ascii="Trebuchet MS" w:hAnsi="Trebuchet MS"/>
                <w:color w:val="0070C0"/>
                <w:sz w:val="24"/>
                <w:szCs w:val="24"/>
              </w:rPr>
              <w:t xml:space="preserve">. </w:t>
            </w:r>
          </w:p>
          <w:p w14:paraId="3140D13C" w14:textId="5394F6EF" w:rsidR="001A7E6E" w:rsidRDefault="001A7E6E" w:rsidP="005514ED">
            <w:pPr>
              <w:spacing w:before="120" w:after="120"/>
              <w:jc w:val="both"/>
              <w:rPr>
                <w:rFonts w:ascii="Trebuchet MS" w:hAnsi="Trebuchet MS"/>
                <w:color w:val="0070C0"/>
                <w:sz w:val="24"/>
                <w:szCs w:val="24"/>
              </w:rPr>
            </w:pPr>
            <w:r w:rsidRPr="001A7E6E">
              <w:rPr>
                <w:rFonts w:ascii="Trebuchet MS" w:hAnsi="Trebuchet MS"/>
                <w:color w:val="0070C0"/>
                <w:sz w:val="24"/>
                <w:szCs w:val="24"/>
              </w:rPr>
              <w:t>Proiectele vor fi depuse in</w:t>
            </w:r>
            <w:r>
              <w:rPr>
                <w:rFonts w:ascii="Trebuchet MS" w:hAnsi="Trebuchet MS"/>
                <w:color w:val="0070C0"/>
                <w:sz w:val="24"/>
                <w:szCs w:val="24"/>
              </w:rPr>
              <w:t xml:space="preserve"> parteneriat (consorț</w:t>
            </w:r>
            <w:r w:rsidRPr="001A7E6E">
              <w:rPr>
                <w:rFonts w:ascii="Trebuchet MS" w:hAnsi="Trebuchet MS"/>
                <w:color w:val="0070C0"/>
                <w:sz w:val="24"/>
                <w:szCs w:val="24"/>
              </w:rPr>
              <w:t xml:space="preserve">ii de inovare și </w:t>
            </w:r>
            <w:r>
              <w:rPr>
                <w:rFonts w:ascii="Trebuchet MS" w:hAnsi="Trebuchet MS"/>
                <w:color w:val="0070C0"/>
                <w:sz w:val="24"/>
                <w:szCs w:val="24"/>
              </w:rPr>
              <w:t>transfer tehnologic</w:t>
            </w:r>
            <w:r w:rsidRPr="001A7E6E">
              <w:rPr>
                <w:rFonts w:ascii="Trebuchet MS" w:hAnsi="Trebuchet MS"/>
                <w:color w:val="0070C0"/>
                <w:sz w:val="24"/>
                <w:szCs w:val="24"/>
              </w:rPr>
              <w:t>) care vor fi formate din organizații de cercetare și întreprinderi (</w:t>
            </w:r>
            <w:r w:rsidRPr="001A7E6E">
              <w:rPr>
                <w:rFonts w:ascii="Trebuchet MS" w:hAnsi="Trebuchet MS"/>
                <w:b/>
                <w:color w:val="0070C0"/>
                <w:sz w:val="24"/>
                <w:szCs w:val="24"/>
              </w:rPr>
              <w:t>minim</w:t>
            </w:r>
            <w:r w:rsidR="00F9144F">
              <w:rPr>
                <w:rFonts w:ascii="Trebuchet MS" w:hAnsi="Trebuchet MS"/>
                <w:b/>
                <w:color w:val="0070C0"/>
                <w:sz w:val="24"/>
                <w:szCs w:val="24"/>
              </w:rPr>
              <w:t>um</w:t>
            </w:r>
            <w:r w:rsidRPr="001A7E6E">
              <w:rPr>
                <w:rFonts w:ascii="Trebuchet MS" w:hAnsi="Trebuchet MS"/>
                <w:b/>
                <w:color w:val="0070C0"/>
                <w:sz w:val="24"/>
                <w:szCs w:val="24"/>
              </w:rPr>
              <w:t xml:space="preserve"> 3 IMM</w:t>
            </w:r>
            <w:r>
              <w:rPr>
                <w:rFonts w:ascii="Trebuchet MS" w:hAnsi="Trebuchet MS"/>
                <w:b/>
                <w:color w:val="0070C0"/>
                <w:sz w:val="24"/>
                <w:szCs w:val="24"/>
              </w:rPr>
              <w:t>-uri</w:t>
            </w:r>
            <w:r w:rsidR="00F9144F">
              <w:rPr>
                <w:rFonts w:ascii="Trebuchet MS" w:hAnsi="Trebuchet MS"/>
                <w:b/>
                <w:color w:val="0070C0"/>
                <w:sz w:val="24"/>
                <w:szCs w:val="24"/>
              </w:rPr>
              <w:t xml:space="preserve"> și minimum o</w:t>
            </w:r>
            <w:r>
              <w:rPr>
                <w:rFonts w:ascii="Trebuchet MS" w:hAnsi="Trebuchet MS"/>
                <w:b/>
                <w:color w:val="0070C0"/>
                <w:sz w:val="24"/>
                <w:szCs w:val="24"/>
              </w:rPr>
              <w:t xml:space="preserve"> </w:t>
            </w:r>
            <w:r w:rsidR="00F9144F">
              <w:rPr>
                <w:rFonts w:ascii="Trebuchet MS" w:hAnsi="Trebuchet MS"/>
                <w:b/>
                <w:color w:val="0070C0"/>
                <w:sz w:val="24"/>
                <w:szCs w:val="24"/>
              </w:rPr>
              <w:t xml:space="preserve">organizație </w:t>
            </w:r>
            <w:r>
              <w:rPr>
                <w:rFonts w:ascii="Trebuchet MS" w:hAnsi="Trebuchet MS"/>
                <w:b/>
                <w:color w:val="0070C0"/>
                <w:sz w:val="24"/>
                <w:szCs w:val="24"/>
              </w:rPr>
              <w:t>de cercetare</w:t>
            </w:r>
            <w:r w:rsidRPr="001A7E6E">
              <w:rPr>
                <w:rFonts w:ascii="Trebuchet MS" w:hAnsi="Trebuchet MS"/>
                <w:color w:val="0070C0"/>
                <w:sz w:val="24"/>
                <w:szCs w:val="24"/>
              </w:rPr>
              <w:t xml:space="preserve">). </w:t>
            </w:r>
          </w:p>
          <w:p w14:paraId="1EA7BA00" w14:textId="31E68B0A" w:rsidR="001A7E6E" w:rsidRPr="00D13BF5" w:rsidRDefault="001A7E6E" w:rsidP="005514ED">
            <w:pPr>
              <w:spacing w:before="120" w:after="120"/>
              <w:jc w:val="both"/>
              <w:rPr>
                <w:rFonts w:ascii="Trebuchet MS" w:hAnsi="Trebuchet MS"/>
                <w:b/>
                <w:i/>
                <w:color w:val="0070C0"/>
                <w:sz w:val="24"/>
                <w:szCs w:val="24"/>
              </w:rPr>
            </w:pPr>
            <w:r w:rsidRPr="001A7E6E">
              <w:rPr>
                <w:rFonts w:ascii="Trebuchet MS" w:hAnsi="Trebuchet MS"/>
                <w:color w:val="0070C0"/>
                <w:sz w:val="24"/>
                <w:szCs w:val="24"/>
              </w:rPr>
              <w:t xml:space="preserve">Proiectele </w:t>
            </w:r>
            <w:r w:rsidR="00D13BF5">
              <w:rPr>
                <w:rFonts w:ascii="Trebuchet MS" w:hAnsi="Trebuchet MS"/>
                <w:color w:val="0070C0"/>
                <w:sz w:val="24"/>
                <w:szCs w:val="24"/>
              </w:rPr>
              <w:t xml:space="preserve">ce vor fi depuse în cadrul acestui apel </w:t>
            </w:r>
            <w:r w:rsidR="00F252E7">
              <w:rPr>
                <w:rFonts w:ascii="Trebuchet MS" w:hAnsi="Trebuchet MS"/>
                <w:b/>
                <w:i/>
                <w:color w:val="0070C0"/>
                <w:sz w:val="24"/>
                <w:szCs w:val="24"/>
              </w:rPr>
              <w:t>trebuie să aibă descrisă</w:t>
            </w:r>
            <w:r w:rsidR="00F252E7" w:rsidRPr="00D13BF5">
              <w:rPr>
                <w:rFonts w:ascii="Trebuchet MS" w:hAnsi="Trebuchet MS"/>
                <w:b/>
                <w:i/>
                <w:color w:val="0070C0"/>
                <w:sz w:val="24"/>
                <w:szCs w:val="24"/>
              </w:rPr>
              <w:t xml:space="preserve"> </w:t>
            </w:r>
            <w:r w:rsidRPr="00D13BF5">
              <w:rPr>
                <w:rFonts w:ascii="Trebuchet MS" w:hAnsi="Trebuchet MS"/>
                <w:b/>
                <w:i/>
                <w:color w:val="0070C0"/>
                <w:sz w:val="24"/>
                <w:szCs w:val="24"/>
              </w:rPr>
              <w:t>o agendă clară, comună, de C</w:t>
            </w:r>
            <w:r w:rsidRPr="002E0F85">
              <w:rPr>
                <w:rFonts w:ascii="Trebuchet MS" w:hAnsi="Trebuchet MS"/>
                <w:b/>
                <w:i/>
                <w:color w:val="0070C0"/>
                <w:sz w:val="24"/>
                <w:szCs w:val="24"/>
              </w:rPr>
              <w:t>DI</w:t>
            </w:r>
            <w:r w:rsidR="00F252E7">
              <w:rPr>
                <w:rFonts w:ascii="Trebuchet MS" w:hAnsi="Trebuchet MS"/>
                <w:b/>
                <w:i/>
                <w:color w:val="0070C0"/>
                <w:sz w:val="24"/>
                <w:szCs w:val="24"/>
              </w:rPr>
              <w:t xml:space="preserve"> și să prezinte</w:t>
            </w:r>
            <w:r w:rsidRPr="002E0F85">
              <w:rPr>
                <w:rFonts w:ascii="Trebuchet MS" w:hAnsi="Trebuchet MS"/>
                <w:b/>
                <w:i/>
                <w:color w:val="0070C0"/>
                <w:sz w:val="24"/>
                <w:szCs w:val="24"/>
              </w:rPr>
              <w:t xml:space="preserve"> un plan de acțiune pentru transfer tehnologic către</w:t>
            </w:r>
            <w:r w:rsidRPr="00D13BF5">
              <w:rPr>
                <w:rFonts w:ascii="Trebuchet MS" w:hAnsi="Trebuchet MS"/>
                <w:b/>
                <w:i/>
                <w:color w:val="0070C0"/>
                <w:sz w:val="24"/>
                <w:szCs w:val="24"/>
              </w:rPr>
              <w:t xml:space="preserve"> entitățile private și un acord de parteneriat detaliat. </w:t>
            </w:r>
          </w:p>
          <w:p w14:paraId="23974541" w14:textId="281C2C68" w:rsidR="001A7E6E" w:rsidRPr="001A7E6E" w:rsidRDefault="00F252E7" w:rsidP="005514ED">
            <w:pPr>
              <w:spacing w:before="120" w:after="120"/>
              <w:jc w:val="both"/>
              <w:rPr>
                <w:rFonts w:ascii="Trebuchet MS" w:hAnsi="Trebuchet MS"/>
                <w:b/>
                <w:color w:val="0070C0"/>
                <w:sz w:val="24"/>
                <w:szCs w:val="24"/>
              </w:rPr>
            </w:pPr>
            <w:r w:rsidRPr="00CA56A6">
              <w:rPr>
                <w:rFonts w:ascii="Trebuchet MS" w:hAnsi="Trebuchet MS"/>
                <w:color w:val="0070C0"/>
                <w:sz w:val="24"/>
                <w:szCs w:val="24"/>
              </w:rPr>
              <w:t>Proiectele pentru consorțiile tematice</w:t>
            </w:r>
            <w:r w:rsidR="0004240C" w:rsidRPr="001A7E6E">
              <w:rPr>
                <w:rFonts w:ascii="Trebuchet MS" w:hAnsi="Trebuchet MS"/>
                <w:color w:val="0070C0"/>
                <w:sz w:val="24"/>
                <w:szCs w:val="24"/>
              </w:rPr>
              <w:t xml:space="preserve"> </w:t>
            </w:r>
            <w:r w:rsidR="0004240C">
              <w:rPr>
                <w:rFonts w:ascii="Trebuchet MS" w:hAnsi="Trebuchet MS"/>
                <w:color w:val="0070C0"/>
                <w:sz w:val="24"/>
                <w:szCs w:val="24"/>
              </w:rPr>
              <w:t>vor adresa</w:t>
            </w:r>
            <w:r w:rsidR="0004240C" w:rsidRPr="001A7E6E">
              <w:rPr>
                <w:rFonts w:ascii="Trebuchet MS" w:hAnsi="Trebuchet MS"/>
                <w:color w:val="0070C0"/>
                <w:sz w:val="24"/>
                <w:szCs w:val="24"/>
              </w:rPr>
              <w:t>, de ex.</w:t>
            </w:r>
            <w:r w:rsidR="0004240C">
              <w:rPr>
                <w:rFonts w:ascii="Trebuchet MS" w:hAnsi="Trebuchet MS"/>
                <w:color w:val="0070C0"/>
                <w:sz w:val="24"/>
                <w:szCs w:val="24"/>
              </w:rPr>
              <w:t>:</w:t>
            </w:r>
            <w:r w:rsidR="0004240C" w:rsidRPr="001A7E6E">
              <w:rPr>
                <w:rFonts w:ascii="Trebuchet MS" w:hAnsi="Trebuchet MS"/>
                <w:color w:val="0070C0"/>
                <w:sz w:val="24"/>
                <w:szCs w:val="24"/>
              </w:rPr>
              <w:t xml:space="preserve"> formularea conceptului tehnologic, proiectarea procesului, </w:t>
            </w:r>
            <w:proofErr w:type="spellStart"/>
            <w:r w:rsidR="0004240C" w:rsidRPr="001A7E6E">
              <w:rPr>
                <w:rFonts w:ascii="Trebuchet MS" w:hAnsi="Trebuchet MS"/>
                <w:color w:val="0070C0"/>
                <w:sz w:val="24"/>
                <w:szCs w:val="24"/>
              </w:rPr>
              <w:t>prototiparea</w:t>
            </w:r>
            <w:proofErr w:type="spellEnd"/>
            <w:r w:rsidR="0004240C" w:rsidRPr="001A7E6E">
              <w:rPr>
                <w:rFonts w:ascii="Trebuchet MS" w:hAnsi="Trebuchet MS"/>
                <w:color w:val="0070C0"/>
                <w:sz w:val="24"/>
                <w:szCs w:val="24"/>
              </w:rPr>
              <w:t xml:space="preserve">, formularea, transferul de materiale și metode noi, îmbunătățirea și optimizarea produselor și a proceselor, demonstrarea, </w:t>
            </w:r>
            <w:r w:rsidRPr="00F252E7">
              <w:rPr>
                <w:rFonts w:ascii="Trebuchet MS" w:hAnsi="Trebuchet MS"/>
                <w:iCs/>
                <w:color w:val="0070C0"/>
                <w:sz w:val="24"/>
                <w:szCs w:val="24"/>
              </w:rPr>
              <w:t>pilotarea în mediu real</w:t>
            </w:r>
            <w:r w:rsidRPr="00F252E7">
              <w:rPr>
                <w:rFonts w:ascii="Trebuchet MS" w:hAnsi="Trebuchet MS"/>
                <w:i/>
                <w:color w:val="0070C0"/>
                <w:sz w:val="24"/>
              </w:rPr>
              <w:t xml:space="preserve"> </w:t>
            </w:r>
            <w:r w:rsidR="0004240C" w:rsidRPr="001A7E6E">
              <w:rPr>
                <w:rFonts w:ascii="Trebuchet MS" w:hAnsi="Trebuchet MS"/>
                <w:color w:val="0070C0"/>
                <w:sz w:val="24"/>
                <w:szCs w:val="24"/>
              </w:rPr>
              <w:t>și dezvoltarea de aplicații comerciale conexe de produse și tehnologii testate și validate</w:t>
            </w:r>
            <w:r w:rsidR="00284CF0">
              <w:rPr>
                <w:rFonts w:ascii="Trebuchet MS" w:hAnsi="Trebuchet MS"/>
                <w:color w:val="0070C0"/>
                <w:sz w:val="24"/>
                <w:szCs w:val="24"/>
              </w:rPr>
              <w:t>, în funcție de specificul fiecărui proiect</w:t>
            </w:r>
            <w:r w:rsidR="0004240C" w:rsidRPr="001A7E6E">
              <w:rPr>
                <w:rFonts w:ascii="Trebuchet MS" w:hAnsi="Trebuchet MS"/>
                <w:color w:val="0070C0"/>
                <w:sz w:val="24"/>
                <w:szCs w:val="24"/>
              </w:rPr>
              <w:t xml:space="preserve">. </w:t>
            </w:r>
          </w:p>
          <w:p w14:paraId="7D488B60" w14:textId="49711CBF" w:rsidR="00F1750D" w:rsidRDefault="00504619" w:rsidP="005514ED">
            <w:pPr>
              <w:spacing w:before="120" w:after="120"/>
              <w:jc w:val="both"/>
              <w:rPr>
                <w:rFonts w:ascii="Trebuchet MS" w:hAnsi="Trebuchet MS"/>
                <w:b/>
                <w:color w:val="0070C0"/>
                <w:sz w:val="24"/>
                <w:szCs w:val="24"/>
              </w:rPr>
            </w:pPr>
            <w:r>
              <w:rPr>
                <w:rFonts w:ascii="Trebuchet MS" w:hAnsi="Trebuchet MS"/>
                <w:b/>
                <w:color w:val="0070C0"/>
                <w:sz w:val="24"/>
                <w:szCs w:val="24"/>
              </w:rPr>
              <w:t>Demararea proiectului începând cu d</w:t>
            </w:r>
            <w:r w:rsidR="0004240C" w:rsidRPr="00F1750D">
              <w:rPr>
                <w:rFonts w:ascii="Trebuchet MS" w:hAnsi="Trebuchet MS"/>
                <w:b/>
                <w:color w:val="0070C0"/>
                <w:sz w:val="24"/>
                <w:szCs w:val="24"/>
              </w:rPr>
              <w:t>erularea de activități cu un nivel de maturitate tehnologică 2 sau 3 (</w:t>
            </w:r>
            <w:r w:rsidR="001A7E6E" w:rsidRPr="00F1750D">
              <w:rPr>
                <w:rFonts w:ascii="Trebuchet MS" w:hAnsi="Trebuchet MS"/>
                <w:b/>
                <w:color w:val="0070C0"/>
                <w:sz w:val="24"/>
                <w:szCs w:val="24"/>
              </w:rPr>
              <w:t>TRL 2-3</w:t>
            </w:r>
            <w:r w:rsidR="0004240C" w:rsidRPr="00F1750D">
              <w:rPr>
                <w:rFonts w:ascii="Trebuchet MS" w:hAnsi="Trebuchet MS"/>
                <w:b/>
                <w:color w:val="0070C0"/>
                <w:sz w:val="24"/>
                <w:szCs w:val="24"/>
              </w:rPr>
              <w:t>)</w:t>
            </w:r>
            <w:r w:rsidR="001A7E6E" w:rsidRPr="00F1750D">
              <w:rPr>
                <w:rFonts w:ascii="Trebuchet MS" w:hAnsi="Trebuchet MS"/>
                <w:b/>
                <w:color w:val="0070C0"/>
                <w:sz w:val="24"/>
                <w:szCs w:val="24"/>
              </w:rPr>
              <w:t xml:space="preserve"> </w:t>
            </w:r>
            <w:r w:rsidR="0004240C" w:rsidRPr="00F1750D">
              <w:rPr>
                <w:rFonts w:ascii="Trebuchet MS" w:hAnsi="Trebuchet MS"/>
                <w:b/>
                <w:color w:val="0070C0"/>
                <w:sz w:val="24"/>
                <w:szCs w:val="24"/>
              </w:rPr>
              <w:t xml:space="preserve">vor fi </w:t>
            </w:r>
            <w:r w:rsidR="001A7E6E" w:rsidRPr="00F1750D">
              <w:rPr>
                <w:rFonts w:ascii="Trebuchet MS" w:hAnsi="Trebuchet MS"/>
                <w:b/>
                <w:color w:val="0070C0"/>
                <w:sz w:val="24"/>
                <w:szCs w:val="24"/>
              </w:rPr>
              <w:t xml:space="preserve">finanțate în mod excepțional, </w:t>
            </w:r>
            <w:r w:rsidR="0004240C" w:rsidRPr="00F1750D">
              <w:rPr>
                <w:rFonts w:ascii="Trebuchet MS" w:hAnsi="Trebuchet MS"/>
                <w:b/>
                <w:color w:val="0070C0"/>
                <w:sz w:val="24"/>
                <w:szCs w:val="24"/>
              </w:rPr>
              <w:t xml:space="preserve">și vor fi </w:t>
            </w:r>
            <w:r w:rsidR="00F1750D">
              <w:rPr>
                <w:rFonts w:ascii="Trebuchet MS" w:hAnsi="Trebuchet MS"/>
                <w:b/>
                <w:color w:val="0070C0"/>
                <w:sz w:val="24"/>
                <w:szCs w:val="24"/>
              </w:rPr>
              <w:t xml:space="preserve">justificate ca fiind necesare </w:t>
            </w:r>
            <w:r w:rsidR="00467DA5">
              <w:rPr>
                <w:rFonts w:ascii="Trebuchet MS" w:hAnsi="Trebuchet MS"/>
                <w:b/>
                <w:color w:val="0070C0"/>
                <w:sz w:val="24"/>
                <w:szCs w:val="24"/>
              </w:rPr>
              <w:t xml:space="preserve">și </w:t>
            </w:r>
            <w:r w:rsidR="00F252E7">
              <w:rPr>
                <w:rFonts w:ascii="Trebuchet MS" w:hAnsi="Trebuchet MS"/>
                <w:b/>
                <w:color w:val="0070C0"/>
                <w:sz w:val="24"/>
                <w:szCs w:val="24"/>
              </w:rPr>
              <w:t>strict legate de</w:t>
            </w:r>
            <w:r w:rsidR="00F1750D">
              <w:rPr>
                <w:rFonts w:ascii="Trebuchet MS" w:hAnsi="Trebuchet MS"/>
                <w:b/>
                <w:color w:val="0070C0"/>
                <w:sz w:val="24"/>
                <w:szCs w:val="24"/>
              </w:rPr>
              <w:t xml:space="preserve"> derularea </w:t>
            </w:r>
            <w:r w:rsidR="001A7E6E" w:rsidRPr="00F1750D">
              <w:rPr>
                <w:rFonts w:ascii="Trebuchet MS" w:hAnsi="Trebuchet MS"/>
                <w:b/>
                <w:color w:val="0070C0"/>
                <w:sz w:val="24"/>
                <w:szCs w:val="24"/>
              </w:rPr>
              <w:t>activități</w:t>
            </w:r>
            <w:r w:rsidR="00F1750D">
              <w:rPr>
                <w:rFonts w:ascii="Trebuchet MS" w:hAnsi="Trebuchet MS"/>
                <w:b/>
                <w:color w:val="0070C0"/>
                <w:sz w:val="24"/>
                <w:szCs w:val="24"/>
              </w:rPr>
              <w:t>lor</w:t>
            </w:r>
            <w:r w:rsidR="0004240C" w:rsidRPr="00F1750D">
              <w:rPr>
                <w:rFonts w:ascii="Trebuchet MS" w:hAnsi="Trebuchet MS"/>
                <w:b/>
                <w:color w:val="0070C0"/>
                <w:sz w:val="24"/>
                <w:szCs w:val="24"/>
              </w:rPr>
              <w:t xml:space="preserve"> cu un nivel de maturitate tehnologică </w:t>
            </w:r>
            <w:r w:rsidR="001A7E6E" w:rsidRPr="00F1750D">
              <w:rPr>
                <w:rFonts w:ascii="Trebuchet MS" w:hAnsi="Trebuchet MS"/>
                <w:b/>
                <w:color w:val="0070C0"/>
                <w:sz w:val="24"/>
                <w:szCs w:val="24"/>
              </w:rPr>
              <w:t>mai mar</w:t>
            </w:r>
            <w:r w:rsidR="003E5A01">
              <w:rPr>
                <w:rFonts w:ascii="Trebuchet MS" w:hAnsi="Trebuchet MS"/>
                <w:b/>
                <w:color w:val="0070C0"/>
                <w:sz w:val="24"/>
                <w:szCs w:val="24"/>
              </w:rPr>
              <w:t>e</w:t>
            </w:r>
            <w:r w:rsidR="001A7E6E" w:rsidRPr="00F1750D">
              <w:rPr>
                <w:rFonts w:ascii="Trebuchet MS" w:hAnsi="Trebuchet MS"/>
                <w:b/>
                <w:color w:val="0070C0"/>
                <w:sz w:val="24"/>
                <w:szCs w:val="24"/>
              </w:rPr>
              <w:t xml:space="preserve"> în cadrul </w:t>
            </w:r>
            <w:r w:rsidR="001E7ED2" w:rsidRPr="00F1750D">
              <w:rPr>
                <w:rFonts w:ascii="Trebuchet MS" w:hAnsi="Trebuchet MS"/>
                <w:b/>
                <w:color w:val="0070C0"/>
                <w:sz w:val="24"/>
                <w:szCs w:val="24"/>
              </w:rPr>
              <w:t>proiect</w:t>
            </w:r>
            <w:r w:rsidR="001E7ED2">
              <w:rPr>
                <w:rFonts w:ascii="Trebuchet MS" w:hAnsi="Trebuchet MS"/>
                <w:b/>
                <w:color w:val="0070C0"/>
                <w:sz w:val="24"/>
                <w:szCs w:val="24"/>
              </w:rPr>
              <w:t>ului</w:t>
            </w:r>
            <w:r w:rsidR="00F252E7" w:rsidRPr="00384C22">
              <w:rPr>
                <w:rFonts w:ascii="Trebuchet MS" w:hAnsi="Trebuchet MS"/>
                <w:color w:val="0070C0"/>
                <w:sz w:val="24"/>
                <w:szCs w:val="24"/>
              </w:rPr>
              <w:t xml:space="preserve">, </w:t>
            </w:r>
            <w:r w:rsidR="00F252E7" w:rsidRPr="008E0301">
              <w:rPr>
                <w:rFonts w:ascii="Trebuchet MS" w:hAnsi="Trebuchet MS"/>
                <w:color w:val="0070C0"/>
                <w:sz w:val="24"/>
                <w:szCs w:val="24"/>
              </w:rPr>
              <w:t xml:space="preserve">cel puțin </w:t>
            </w:r>
            <w:r w:rsidR="00F252E7" w:rsidRPr="00384C22">
              <w:rPr>
                <w:rFonts w:ascii="Trebuchet MS" w:hAnsi="Trebuchet MS"/>
                <w:color w:val="0070C0"/>
                <w:sz w:val="24"/>
                <w:szCs w:val="24"/>
              </w:rPr>
              <w:t>TRL 7-8</w:t>
            </w:r>
            <w:r w:rsidR="001A7E6E" w:rsidRPr="00F1750D">
              <w:rPr>
                <w:rFonts w:ascii="Trebuchet MS" w:hAnsi="Trebuchet MS"/>
                <w:b/>
                <w:color w:val="0070C0"/>
                <w:sz w:val="24"/>
                <w:szCs w:val="24"/>
              </w:rPr>
              <w:t xml:space="preserve">. </w:t>
            </w:r>
          </w:p>
          <w:p w14:paraId="0D23326F" w14:textId="68F57683" w:rsidR="00F252E7" w:rsidRPr="00F1750D" w:rsidRDefault="00F252E7" w:rsidP="005514ED">
            <w:pPr>
              <w:spacing w:before="120" w:after="120"/>
              <w:jc w:val="both"/>
              <w:rPr>
                <w:rFonts w:ascii="Trebuchet MS" w:hAnsi="Trebuchet MS"/>
                <w:b/>
                <w:color w:val="0070C0"/>
                <w:sz w:val="24"/>
                <w:szCs w:val="24"/>
              </w:rPr>
            </w:pPr>
            <w:r w:rsidRPr="00384C22">
              <w:rPr>
                <w:rFonts w:ascii="Trebuchet MS" w:hAnsi="Trebuchet MS"/>
                <w:color w:val="0070C0"/>
                <w:sz w:val="24"/>
                <w:szCs w:val="24"/>
              </w:rPr>
              <w:t>Rezultatele proiectului vor viza obținerea de produse/procese/servicii noi și inovatoare care să fie pregătite pentru a fi comercializate pe piață în perioada de durabilitate a proiectului</w:t>
            </w:r>
            <w:r w:rsidRPr="00F252E7">
              <w:rPr>
                <w:rFonts w:ascii="Trebuchet MS" w:hAnsi="Trebuchet MS"/>
                <w:color w:val="0070C0"/>
                <w:sz w:val="24"/>
              </w:rPr>
              <w:t xml:space="preserve">. </w:t>
            </w:r>
          </w:p>
          <w:p w14:paraId="6317EDFD" w14:textId="77777777" w:rsidR="00E53F1A" w:rsidRDefault="001A7E6E" w:rsidP="005514ED">
            <w:pPr>
              <w:spacing w:before="120" w:after="120"/>
              <w:jc w:val="both"/>
              <w:rPr>
                <w:rFonts w:ascii="Trebuchet MS" w:hAnsi="Trebuchet MS"/>
                <w:color w:val="0070C0"/>
                <w:sz w:val="24"/>
                <w:szCs w:val="24"/>
              </w:rPr>
            </w:pPr>
            <w:r w:rsidRPr="001A7E6E">
              <w:rPr>
                <w:rFonts w:ascii="Trebuchet MS" w:hAnsi="Trebuchet MS"/>
                <w:color w:val="0070C0"/>
                <w:sz w:val="24"/>
                <w:szCs w:val="24"/>
              </w:rPr>
              <w:t>Consolidarea capacității CDI, inclusiv a întreprinderilor</w:t>
            </w:r>
            <w:r w:rsidR="00D13BF5">
              <w:rPr>
                <w:rFonts w:ascii="Trebuchet MS" w:hAnsi="Trebuchet MS"/>
                <w:color w:val="0070C0"/>
                <w:sz w:val="24"/>
                <w:szCs w:val="24"/>
              </w:rPr>
              <w:t>,</w:t>
            </w:r>
            <w:r w:rsidRPr="001A7E6E">
              <w:rPr>
                <w:rFonts w:ascii="Trebuchet MS" w:hAnsi="Trebuchet MS"/>
                <w:color w:val="0070C0"/>
                <w:sz w:val="24"/>
                <w:szCs w:val="24"/>
              </w:rPr>
              <w:t xml:space="preserve"> se va realiza și prin asigurarea accesului deschis la infrastructurile de CDI existente. </w:t>
            </w:r>
          </w:p>
          <w:p w14:paraId="2811F687" w14:textId="77777777" w:rsidR="005514ED" w:rsidRPr="00D13BF5" w:rsidRDefault="0004240C" w:rsidP="005514ED">
            <w:pPr>
              <w:spacing w:before="120" w:after="120"/>
              <w:jc w:val="both"/>
              <w:rPr>
                <w:rFonts w:ascii="Trebuchet MS" w:hAnsi="Trebuchet MS"/>
                <w:color w:val="0070C0"/>
                <w:sz w:val="24"/>
                <w:szCs w:val="24"/>
              </w:rPr>
            </w:pPr>
            <w:r w:rsidRPr="001C3856">
              <w:rPr>
                <w:rFonts w:ascii="Trebuchet MS" w:hAnsi="Trebuchet MS"/>
                <w:b/>
                <w:color w:val="0070C0"/>
                <w:sz w:val="24"/>
                <w:szCs w:val="24"/>
              </w:rPr>
              <w:t xml:space="preserve">Proiectele </w:t>
            </w:r>
            <w:r w:rsidR="00D32E36">
              <w:rPr>
                <w:rFonts w:ascii="Trebuchet MS" w:hAnsi="Trebuchet MS"/>
                <w:b/>
                <w:color w:val="0070C0"/>
                <w:sz w:val="24"/>
                <w:szCs w:val="24"/>
              </w:rPr>
              <w:t>implementate de către consorțiile</w:t>
            </w:r>
            <w:r w:rsidR="00D13BF5">
              <w:rPr>
                <w:rFonts w:ascii="Trebuchet MS" w:hAnsi="Trebuchet MS"/>
                <w:b/>
                <w:color w:val="0070C0"/>
                <w:sz w:val="24"/>
                <w:szCs w:val="24"/>
              </w:rPr>
              <w:t xml:space="preserve"> (parteneriate)</w:t>
            </w:r>
            <w:r w:rsidR="00D32E36">
              <w:rPr>
                <w:rFonts w:ascii="Trebuchet MS" w:hAnsi="Trebuchet MS"/>
                <w:b/>
                <w:color w:val="0070C0"/>
                <w:sz w:val="24"/>
                <w:szCs w:val="24"/>
              </w:rPr>
              <w:t xml:space="preserve"> tematice sprijinite în cadrul prezentului apel se</w:t>
            </w:r>
            <w:r w:rsidRPr="001C3856">
              <w:rPr>
                <w:rFonts w:ascii="Trebuchet MS" w:hAnsi="Trebuchet MS"/>
                <w:b/>
                <w:color w:val="0070C0"/>
                <w:sz w:val="24"/>
                <w:szCs w:val="24"/>
              </w:rPr>
              <w:t xml:space="preserve"> vor desfășura în jurul </w:t>
            </w:r>
            <w:r w:rsidRPr="00647542">
              <w:rPr>
                <w:rFonts w:ascii="Trebuchet MS" w:hAnsi="Trebuchet MS"/>
                <w:b/>
                <w:color w:val="0070C0"/>
                <w:sz w:val="24"/>
                <w:szCs w:val="24"/>
                <w:u w:val="single"/>
              </w:rPr>
              <w:t>unui</w:t>
            </w:r>
            <w:r w:rsidRPr="00AE1A95">
              <w:rPr>
                <w:rFonts w:ascii="Trebuchet MS" w:hAnsi="Trebuchet MS"/>
                <w:b/>
                <w:color w:val="0070C0"/>
                <w:sz w:val="24"/>
                <w:szCs w:val="24"/>
              </w:rPr>
              <w:t xml:space="preserve"> </w:t>
            </w:r>
            <w:r w:rsidRPr="001C3856">
              <w:rPr>
                <w:rFonts w:ascii="Trebuchet MS" w:hAnsi="Trebuchet MS"/>
                <w:b/>
                <w:color w:val="0070C0"/>
                <w:sz w:val="24"/>
                <w:szCs w:val="24"/>
              </w:rPr>
              <w:t xml:space="preserve">domeniu de specializare </w:t>
            </w:r>
            <w:r w:rsidRPr="001C3856">
              <w:rPr>
                <w:rFonts w:ascii="Trebuchet MS" w:hAnsi="Trebuchet MS"/>
                <w:b/>
                <w:color w:val="0070C0"/>
                <w:sz w:val="24"/>
                <w:szCs w:val="24"/>
              </w:rPr>
              <w:lastRenderedPageBreak/>
              <w:t>inteligentă</w:t>
            </w:r>
            <w:r w:rsidR="00D13BF5">
              <w:rPr>
                <w:rFonts w:ascii="Trebuchet MS" w:hAnsi="Trebuchet MS"/>
                <w:b/>
                <w:color w:val="0070C0"/>
                <w:sz w:val="24"/>
                <w:szCs w:val="24"/>
              </w:rPr>
              <w:t xml:space="preserve">, </w:t>
            </w:r>
            <w:r w:rsidR="00D13BF5" w:rsidRPr="00D13BF5">
              <w:rPr>
                <w:rFonts w:ascii="Trebuchet MS" w:hAnsi="Trebuchet MS"/>
                <w:color w:val="0070C0"/>
                <w:sz w:val="24"/>
                <w:szCs w:val="24"/>
              </w:rPr>
              <w:t>în acord cu lista domeniilor de specializare inteligentă,</w:t>
            </w:r>
            <w:r w:rsidR="00D13BF5">
              <w:rPr>
                <w:rFonts w:ascii="Trebuchet MS" w:hAnsi="Trebuchet MS"/>
                <w:b/>
                <w:color w:val="0070C0"/>
                <w:sz w:val="24"/>
                <w:szCs w:val="24"/>
              </w:rPr>
              <w:t xml:space="preserve"> </w:t>
            </w:r>
            <w:r w:rsidR="00D13BF5" w:rsidRPr="00D13BF5">
              <w:rPr>
                <w:rFonts w:ascii="Trebuchet MS" w:hAnsi="Trebuchet MS"/>
                <w:color w:val="0070C0"/>
                <w:sz w:val="24"/>
                <w:szCs w:val="24"/>
              </w:rPr>
              <w:t>Anexa 11 la prezentul ghid.</w:t>
            </w:r>
            <w:r w:rsidRPr="00D13BF5">
              <w:rPr>
                <w:rFonts w:ascii="Trebuchet MS" w:hAnsi="Trebuchet MS"/>
                <w:color w:val="0070C0"/>
                <w:sz w:val="24"/>
                <w:szCs w:val="24"/>
              </w:rPr>
              <w:t xml:space="preserve"> </w:t>
            </w:r>
          </w:p>
          <w:p w14:paraId="542B56EF" w14:textId="77777777" w:rsidR="005514ED" w:rsidRPr="00147BA2" w:rsidRDefault="005514ED" w:rsidP="005514E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Rezultatele cercetărilor </w:t>
            </w:r>
            <w:r w:rsidR="00145698">
              <w:rPr>
                <w:rFonts w:ascii="Trebuchet MS" w:hAnsi="Trebuchet MS"/>
                <w:color w:val="0070C0"/>
                <w:sz w:val="24"/>
                <w:szCs w:val="24"/>
              </w:rPr>
              <w:t>vor</w:t>
            </w:r>
            <w:r w:rsidRPr="00147BA2">
              <w:rPr>
                <w:rFonts w:ascii="Trebuchet MS" w:hAnsi="Trebuchet MS"/>
                <w:color w:val="0070C0"/>
                <w:sz w:val="24"/>
                <w:szCs w:val="24"/>
              </w:rPr>
              <w:t xml:space="preserve"> contribui la reducerea decalajului de performanță atât între regiuni</w:t>
            </w:r>
            <w:r w:rsidR="00E1610A">
              <w:rPr>
                <w:rFonts w:ascii="Trebuchet MS" w:hAnsi="Trebuchet MS"/>
                <w:color w:val="0070C0"/>
                <w:sz w:val="24"/>
                <w:szCs w:val="24"/>
              </w:rPr>
              <w:t>le de dezvoltare ale țării</w:t>
            </w:r>
            <w:r w:rsidRPr="00147BA2">
              <w:rPr>
                <w:rFonts w:ascii="Trebuchet MS" w:hAnsi="Trebuchet MS"/>
                <w:color w:val="0070C0"/>
                <w:sz w:val="24"/>
                <w:szCs w:val="24"/>
              </w:rPr>
              <w:t xml:space="preserve">, cât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între R</w:t>
            </w:r>
            <w:r w:rsidR="00145698">
              <w:rPr>
                <w:rFonts w:ascii="Trebuchet MS" w:hAnsi="Trebuchet MS"/>
                <w:color w:val="0070C0"/>
                <w:sz w:val="24"/>
                <w:szCs w:val="24"/>
              </w:rPr>
              <w:t>omânia</w:t>
            </w:r>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alte </w:t>
            </w:r>
            <w:r w:rsidR="00145698">
              <w:rPr>
                <w:rFonts w:ascii="Trebuchet MS" w:hAnsi="Trebuchet MS"/>
                <w:color w:val="0070C0"/>
                <w:sz w:val="24"/>
                <w:szCs w:val="24"/>
              </w:rPr>
              <w:t>state membre ale Uniunii Europene</w:t>
            </w:r>
            <w:r w:rsidRPr="00147BA2">
              <w:rPr>
                <w:rFonts w:ascii="Trebuchet MS" w:hAnsi="Trebuchet MS"/>
                <w:color w:val="0070C0"/>
                <w:sz w:val="24"/>
                <w:szCs w:val="24"/>
              </w:rPr>
              <w:t>. Proiectele propun dezvoltarea unor ecosisteme care vor aduce beneficiile tehnologiei pentru societate și economi</w:t>
            </w:r>
            <w:r w:rsidR="00145698">
              <w:rPr>
                <w:rFonts w:ascii="Trebuchet MS" w:hAnsi="Trebuchet MS"/>
                <w:color w:val="0070C0"/>
                <w:sz w:val="24"/>
                <w:szCs w:val="24"/>
              </w:rPr>
              <w:t>e</w:t>
            </w:r>
            <w:r w:rsidRPr="00147BA2">
              <w:rPr>
                <w:rFonts w:ascii="Trebuchet MS" w:hAnsi="Trebuchet MS"/>
                <w:color w:val="0070C0"/>
                <w:sz w:val="24"/>
                <w:szCs w:val="24"/>
              </w:rPr>
              <w:t>, acționând ca un catalizator</w:t>
            </w:r>
            <w:r w:rsidR="00145698">
              <w:rPr>
                <w:rFonts w:ascii="Trebuchet MS" w:hAnsi="Trebuchet MS"/>
                <w:color w:val="0070C0"/>
                <w:sz w:val="24"/>
                <w:szCs w:val="24"/>
              </w:rPr>
              <w:t>.</w:t>
            </w:r>
          </w:p>
          <w:p w14:paraId="1DB2EA04" w14:textId="0CCD647F" w:rsidR="005A30AF" w:rsidRPr="00CA0172" w:rsidRDefault="000800D9" w:rsidP="000800D9">
            <w:pPr>
              <w:spacing w:before="120" w:after="120"/>
              <w:jc w:val="both"/>
              <w:rPr>
                <w:rFonts w:ascii="Trebuchet MS" w:hAnsi="Trebuchet MS"/>
                <w:b/>
                <w:noProof/>
                <w:color w:val="0070C0"/>
                <w:sz w:val="24"/>
                <w:szCs w:val="24"/>
              </w:rPr>
            </w:pPr>
            <w:bookmarkStart w:id="202" w:name="_Hlk143511947"/>
            <w:r w:rsidRPr="00F14304">
              <w:rPr>
                <w:rFonts w:ascii="Trebuchet MS" w:hAnsi="Trebuchet MS"/>
                <w:b/>
                <w:color w:val="0070C0"/>
                <w:sz w:val="24"/>
                <w:szCs w:val="24"/>
              </w:rPr>
              <w:t>P</w:t>
            </w:r>
            <w:r w:rsidR="00F81E21" w:rsidRPr="00F14304">
              <w:rPr>
                <w:rFonts w:ascii="Trebuchet MS" w:hAnsi="Trebuchet MS"/>
                <w:b/>
                <w:color w:val="0070C0"/>
                <w:sz w:val="24"/>
                <w:szCs w:val="24"/>
              </w:rPr>
              <w:t>roiect</w:t>
            </w:r>
            <w:r w:rsidRPr="00F14304">
              <w:rPr>
                <w:rFonts w:ascii="Trebuchet MS" w:hAnsi="Trebuchet MS"/>
                <w:b/>
                <w:color w:val="0070C0"/>
                <w:sz w:val="24"/>
                <w:szCs w:val="24"/>
              </w:rPr>
              <w:t>ele</w:t>
            </w:r>
            <w:r w:rsidR="005514ED" w:rsidRPr="00F14304">
              <w:rPr>
                <w:rFonts w:ascii="Trebuchet MS" w:hAnsi="Trebuchet MS"/>
                <w:b/>
                <w:color w:val="0070C0"/>
                <w:sz w:val="24"/>
                <w:szCs w:val="24"/>
              </w:rPr>
              <w:t xml:space="preserve"> </w:t>
            </w:r>
            <w:r w:rsidRPr="00F14304">
              <w:rPr>
                <w:rFonts w:ascii="Trebuchet MS" w:hAnsi="Trebuchet MS"/>
                <w:b/>
                <w:color w:val="0070C0"/>
                <w:sz w:val="24"/>
                <w:szCs w:val="24"/>
              </w:rPr>
              <w:t xml:space="preserve">se </w:t>
            </w:r>
            <w:r w:rsidR="00445B30" w:rsidRPr="00F14304">
              <w:rPr>
                <w:rFonts w:ascii="Trebuchet MS" w:hAnsi="Trebuchet MS"/>
                <w:b/>
                <w:color w:val="0070C0"/>
                <w:sz w:val="24"/>
                <w:szCs w:val="24"/>
              </w:rPr>
              <w:t xml:space="preserve">pot derula </w:t>
            </w:r>
            <w:r w:rsidR="00A22FF8" w:rsidRPr="00F14304">
              <w:rPr>
                <w:rFonts w:ascii="Trebuchet MS" w:hAnsi="Trebuchet MS"/>
                <w:b/>
                <w:color w:val="0070C0"/>
                <w:sz w:val="24"/>
                <w:szCs w:val="24"/>
              </w:rPr>
              <w:t>î</w:t>
            </w:r>
            <w:r w:rsidR="005514ED" w:rsidRPr="00F14304">
              <w:rPr>
                <w:rFonts w:ascii="Trebuchet MS" w:hAnsi="Trebuchet MS"/>
                <w:b/>
                <w:color w:val="0070C0"/>
                <w:sz w:val="24"/>
                <w:szCs w:val="24"/>
              </w:rPr>
              <w:t xml:space="preserve">n </w:t>
            </w:r>
            <w:r w:rsidR="00CA0172" w:rsidRPr="00F14304">
              <w:rPr>
                <w:rFonts w:ascii="Trebuchet MS" w:hAnsi="Trebuchet MS"/>
                <w:b/>
                <w:color w:val="0070C0"/>
                <w:sz w:val="24"/>
                <w:szCs w:val="24"/>
              </w:rPr>
              <w:t xml:space="preserve">categorii de </w:t>
            </w:r>
            <w:r w:rsidR="005514ED" w:rsidRPr="00F14304">
              <w:rPr>
                <w:rFonts w:ascii="Trebuchet MS" w:hAnsi="Trebuchet MS"/>
                <w:b/>
                <w:color w:val="0070C0"/>
                <w:sz w:val="24"/>
                <w:szCs w:val="24"/>
              </w:rPr>
              <w:t>regiuni diferite ale R</w:t>
            </w:r>
            <w:r w:rsidR="00145698" w:rsidRPr="00F14304">
              <w:rPr>
                <w:rFonts w:ascii="Trebuchet MS" w:hAnsi="Trebuchet MS"/>
                <w:b/>
                <w:color w:val="0070C0"/>
                <w:sz w:val="24"/>
                <w:szCs w:val="24"/>
              </w:rPr>
              <w:t xml:space="preserve">omâniei, </w:t>
            </w:r>
            <w:r w:rsidR="005514ED" w:rsidRPr="00F14304">
              <w:rPr>
                <w:rFonts w:ascii="Trebuchet MS" w:hAnsi="Trebuchet MS"/>
                <w:b/>
                <w:color w:val="0070C0"/>
                <w:sz w:val="24"/>
                <w:szCs w:val="24"/>
              </w:rPr>
              <w:t>cu parteneri din regiuni diferite</w:t>
            </w:r>
            <w:r w:rsidR="00F81E21" w:rsidRPr="00F14304">
              <w:rPr>
                <w:rFonts w:ascii="Trebuchet MS" w:hAnsi="Trebuchet MS"/>
                <w:b/>
                <w:color w:val="0070C0"/>
                <w:sz w:val="24"/>
                <w:szCs w:val="24"/>
              </w:rPr>
              <w:t xml:space="preserve"> (MDR și</w:t>
            </w:r>
            <w:r w:rsidR="00445B30" w:rsidRPr="00F14304">
              <w:rPr>
                <w:rFonts w:ascii="Trebuchet MS" w:hAnsi="Trebuchet MS"/>
                <w:b/>
                <w:color w:val="0070C0"/>
                <w:sz w:val="24"/>
                <w:szCs w:val="24"/>
              </w:rPr>
              <w:t>/sau</w:t>
            </w:r>
            <w:r w:rsidR="00F81E21" w:rsidRPr="00F14304">
              <w:rPr>
                <w:rFonts w:ascii="Trebuchet MS" w:hAnsi="Trebuchet MS"/>
                <w:b/>
                <w:color w:val="0070C0"/>
                <w:sz w:val="24"/>
                <w:szCs w:val="24"/>
              </w:rPr>
              <w:t xml:space="preserve"> LDR)</w:t>
            </w:r>
            <w:r w:rsidRPr="00F14304">
              <w:rPr>
                <w:rFonts w:ascii="Trebuchet MS" w:hAnsi="Trebuchet MS"/>
                <w:b/>
                <w:color w:val="0070C0"/>
                <w:sz w:val="24"/>
                <w:szCs w:val="24"/>
              </w:rPr>
              <w:t>,</w:t>
            </w:r>
            <w:r w:rsidR="00145698" w:rsidRPr="00F14304">
              <w:rPr>
                <w:rFonts w:ascii="Trebuchet MS" w:hAnsi="Trebuchet MS"/>
                <w:b/>
                <w:color w:val="0070C0"/>
                <w:sz w:val="24"/>
                <w:szCs w:val="24"/>
              </w:rPr>
              <w:t xml:space="preserve"> având </w:t>
            </w:r>
            <w:r w:rsidR="005514ED" w:rsidRPr="00F14304">
              <w:rPr>
                <w:rFonts w:ascii="Trebuchet MS" w:hAnsi="Trebuchet MS"/>
                <w:b/>
                <w:color w:val="0070C0"/>
                <w:sz w:val="24"/>
                <w:szCs w:val="24"/>
              </w:rPr>
              <w:t>posibilitatea</w:t>
            </w:r>
            <w:r w:rsidR="00145698" w:rsidRPr="00F14304">
              <w:rPr>
                <w:rFonts w:ascii="Trebuchet MS" w:hAnsi="Trebuchet MS"/>
                <w:b/>
                <w:color w:val="0070C0"/>
                <w:sz w:val="24"/>
                <w:szCs w:val="24"/>
              </w:rPr>
              <w:t xml:space="preserve"> ca</w:t>
            </w:r>
            <w:r w:rsidR="005514ED" w:rsidRPr="00F14304">
              <w:rPr>
                <w:rFonts w:ascii="Trebuchet MS" w:hAnsi="Trebuchet MS"/>
                <w:b/>
                <w:color w:val="0070C0"/>
                <w:sz w:val="24"/>
                <w:szCs w:val="24"/>
              </w:rPr>
              <w:t xml:space="preserve"> </w:t>
            </w:r>
            <w:r w:rsidR="00145698" w:rsidRPr="00F14304">
              <w:rPr>
                <w:rFonts w:ascii="Trebuchet MS" w:hAnsi="Trebuchet MS"/>
                <w:b/>
                <w:color w:val="0070C0"/>
                <w:sz w:val="24"/>
                <w:szCs w:val="24"/>
              </w:rPr>
              <w:t xml:space="preserve">în perioada de sustenabilitate să </w:t>
            </w:r>
            <w:r w:rsidR="005514ED" w:rsidRPr="00F14304">
              <w:rPr>
                <w:rFonts w:ascii="Trebuchet MS" w:hAnsi="Trebuchet MS"/>
                <w:b/>
                <w:color w:val="0070C0"/>
                <w:sz w:val="24"/>
                <w:szCs w:val="24"/>
              </w:rPr>
              <w:t>angren</w:t>
            </w:r>
            <w:r w:rsidR="00145698" w:rsidRPr="00F14304">
              <w:rPr>
                <w:rFonts w:ascii="Trebuchet MS" w:hAnsi="Trebuchet MS"/>
                <w:b/>
                <w:color w:val="0070C0"/>
                <w:sz w:val="24"/>
                <w:szCs w:val="24"/>
              </w:rPr>
              <w:t>eze</w:t>
            </w:r>
            <w:r w:rsidR="005514ED" w:rsidRPr="00F14304">
              <w:rPr>
                <w:rFonts w:ascii="Trebuchet MS" w:hAnsi="Trebuchet MS"/>
                <w:b/>
                <w:color w:val="0070C0"/>
                <w:sz w:val="24"/>
                <w:szCs w:val="24"/>
              </w:rPr>
              <w:t xml:space="preserve"> mai mul</w:t>
            </w:r>
            <w:r w:rsidR="00145698" w:rsidRPr="00F14304">
              <w:rPr>
                <w:rFonts w:ascii="Trebuchet MS" w:hAnsi="Trebuchet MS"/>
                <w:b/>
                <w:color w:val="0070C0"/>
                <w:sz w:val="24"/>
                <w:szCs w:val="24"/>
              </w:rPr>
              <w:t>ți</w:t>
            </w:r>
            <w:r w:rsidR="005514ED" w:rsidRPr="00F14304">
              <w:rPr>
                <w:rFonts w:ascii="Trebuchet MS" w:hAnsi="Trebuchet MS"/>
                <w:b/>
                <w:color w:val="0070C0"/>
                <w:sz w:val="24"/>
                <w:szCs w:val="24"/>
              </w:rPr>
              <w:t xml:space="preserve"> actori </w:t>
            </w:r>
            <w:r w:rsidR="00E37389" w:rsidRPr="00F14304">
              <w:rPr>
                <w:rFonts w:ascii="Trebuchet MS" w:hAnsi="Trebuchet MS"/>
                <w:b/>
                <w:color w:val="0070C0"/>
                <w:sz w:val="24"/>
                <w:szCs w:val="24"/>
              </w:rPr>
              <w:t>î</w:t>
            </w:r>
            <w:r w:rsidR="005514ED" w:rsidRPr="00F14304">
              <w:rPr>
                <w:rFonts w:ascii="Trebuchet MS" w:hAnsi="Trebuchet MS"/>
                <w:b/>
                <w:color w:val="0070C0"/>
                <w:sz w:val="24"/>
                <w:szCs w:val="24"/>
              </w:rPr>
              <w:t xml:space="preserve">n domeniile </w:t>
            </w:r>
            <w:r w:rsidR="009834A7" w:rsidRPr="00F14304">
              <w:rPr>
                <w:rFonts w:ascii="Trebuchet MS" w:hAnsi="Trebuchet MS"/>
                <w:b/>
                <w:color w:val="0070C0"/>
                <w:sz w:val="24"/>
                <w:szCs w:val="24"/>
              </w:rPr>
              <w:t xml:space="preserve">vizate de </w:t>
            </w:r>
            <w:r w:rsidR="000747BF" w:rsidRPr="00F14304">
              <w:rPr>
                <w:rFonts w:ascii="Trebuchet MS" w:hAnsi="Trebuchet MS"/>
                <w:b/>
                <w:color w:val="0070C0"/>
                <w:sz w:val="24"/>
                <w:szCs w:val="24"/>
              </w:rPr>
              <w:t>acestea</w:t>
            </w:r>
            <w:r w:rsidR="00145698" w:rsidRPr="00F14304">
              <w:rPr>
                <w:rFonts w:ascii="Trebuchet MS" w:hAnsi="Trebuchet MS"/>
                <w:b/>
                <w:color w:val="0070C0"/>
                <w:sz w:val="24"/>
                <w:szCs w:val="24"/>
              </w:rPr>
              <w:t xml:space="preserve">. </w:t>
            </w:r>
            <w:bookmarkEnd w:id="201"/>
            <w:bookmarkEnd w:id="202"/>
          </w:p>
        </w:tc>
      </w:tr>
    </w:tbl>
    <w:p w14:paraId="66DC2E61" w14:textId="77777777" w:rsidR="00FA25E4" w:rsidRPr="00147BA2" w:rsidRDefault="00FA25E4" w:rsidP="00147BA2">
      <w:pPr>
        <w:rPr>
          <w:color w:val="0070C0"/>
        </w:rPr>
      </w:pPr>
    </w:p>
    <w:p w14:paraId="27EC3AA6" w14:textId="588ABAAB" w:rsidR="00FA25E4" w:rsidRPr="00220322" w:rsidRDefault="009947E5" w:rsidP="00220322">
      <w:pPr>
        <w:pStyle w:val="Heading1"/>
        <w:spacing w:line="240" w:lineRule="auto"/>
      </w:pPr>
      <w:bookmarkStart w:id="203" w:name="_Toc144131546"/>
      <w:r>
        <w:t>3.</w:t>
      </w:r>
      <w:r w:rsidR="00220322">
        <w:t>7</w:t>
      </w:r>
      <w:r w:rsidR="00FA66C7">
        <w:t xml:space="preserve"> </w:t>
      </w:r>
      <w:r w:rsidR="00C87FBF" w:rsidRPr="00515014">
        <w:t>Grup țintă vizat de apelul de proiecte</w:t>
      </w:r>
      <w:bookmarkEnd w:id="203"/>
    </w:p>
    <w:tbl>
      <w:tblPr>
        <w:tblStyle w:val="TableGrid"/>
        <w:tblW w:w="0" w:type="auto"/>
        <w:tblLook w:val="04A0" w:firstRow="1" w:lastRow="0" w:firstColumn="1" w:lastColumn="0" w:noHBand="0" w:noVBand="1"/>
      </w:tblPr>
      <w:tblGrid>
        <w:gridCol w:w="9396"/>
      </w:tblGrid>
      <w:tr w:rsidR="003929AA" w:rsidRPr="003929AA" w14:paraId="41F8E044" w14:textId="77777777" w:rsidTr="00B558B3">
        <w:tc>
          <w:tcPr>
            <w:tcW w:w="9396" w:type="dxa"/>
          </w:tcPr>
          <w:p w14:paraId="2C92AC00" w14:textId="77777777" w:rsidR="0087257F" w:rsidRPr="00147BA2" w:rsidRDefault="00ED6C5A" w:rsidP="0087257F">
            <w:pPr>
              <w:pStyle w:val="Bodytext20"/>
              <w:shd w:val="clear" w:color="auto" w:fill="auto"/>
              <w:spacing w:before="0"/>
              <w:ind w:firstLine="0"/>
              <w:rPr>
                <w:rFonts w:ascii="Trebuchet MS" w:hAnsi="Trebuchet MS"/>
                <w:color w:val="0070C0"/>
                <w:sz w:val="24"/>
                <w:szCs w:val="24"/>
              </w:rPr>
            </w:pPr>
            <w:r w:rsidRPr="00147BA2">
              <w:rPr>
                <w:rFonts w:ascii="Trebuchet MS" w:hAnsi="Trebuchet MS"/>
                <w:color w:val="0070C0"/>
                <w:sz w:val="24"/>
                <w:szCs w:val="24"/>
              </w:rPr>
              <w:t>Principalele grupuri țintă vizate în cadrul</w:t>
            </w:r>
            <w:r w:rsidR="009D525F" w:rsidRPr="00147BA2">
              <w:rPr>
                <w:rFonts w:ascii="Trebuchet MS" w:hAnsi="Trebuchet MS"/>
                <w:color w:val="0070C0"/>
                <w:sz w:val="24"/>
                <w:szCs w:val="24"/>
              </w:rPr>
              <w:t xml:space="preserve"> prezentului apel de proiecte </w:t>
            </w:r>
            <w:r w:rsidR="0087257F" w:rsidRPr="00147BA2">
              <w:rPr>
                <w:rFonts w:ascii="Trebuchet MS" w:hAnsi="Trebuchet MS"/>
                <w:color w:val="0070C0"/>
                <w:sz w:val="24"/>
                <w:szCs w:val="24"/>
              </w:rPr>
              <w:t>sunt:</w:t>
            </w:r>
          </w:p>
          <w:p w14:paraId="11DD5099" w14:textId="77777777" w:rsidR="00764FF5" w:rsidRPr="00042ADC" w:rsidRDefault="00764FF5" w:rsidP="00764FF5">
            <w:pPr>
              <w:pStyle w:val="Bodytext20"/>
              <w:numPr>
                <w:ilvl w:val="0"/>
                <w:numId w:val="2"/>
              </w:numPr>
              <w:shd w:val="clear" w:color="auto" w:fill="auto"/>
              <w:spacing w:before="120" w:after="0"/>
              <w:ind w:left="0" w:firstLine="0"/>
              <w:rPr>
                <w:rFonts w:ascii="Trebuchet MS" w:hAnsi="Trebuchet MS"/>
                <w:color w:val="0070C0"/>
                <w:sz w:val="24"/>
                <w:szCs w:val="24"/>
              </w:rPr>
            </w:pPr>
            <w:bookmarkStart w:id="204" w:name="_Hlk141877533"/>
            <w:r w:rsidRPr="00042ADC">
              <w:rPr>
                <w:rFonts w:ascii="Trebuchet MS" w:hAnsi="Trebuchet MS"/>
                <w:color w:val="0070C0"/>
                <w:sz w:val="24"/>
                <w:szCs w:val="24"/>
              </w:rPr>
              <w:t>întreprinderile mici și mijlocii beneficiare de sprijin</w:t>
            </w:r>
          </w:p>
          <w:p w14:paraId="7269B3D4" w14:textId="77777777" w:rsidR="0087257F" w:rsidRPr="00042ADC" w:rsidRDefault="0087257F" w:rsidP="008A419C">
            <w:pPr>
              <w:pStyle w:val="Bodytext20"/>
              <w:numPr>
                <w:ilvl w:val="0"/>
                <w:numId w:val="2"/>
              </w:numPr>
              <w:shd w:val="clear" w:color="auto" w:fill="auto"/>
              <w:spacing w:before="120" w:after="0"/>
              <w:ind w:left="0" w:firstLine="0"/>
              <w:rPr>
                <w:rFonts w:ascii="Trebuchet MS" w:hAnsi="Trebuchet MS"/>
                <w:color w:val="0070C0"/>
                <w:sz w:val="24"/>
                <w:szCs w:val="24"/>
              </w:rPr>
            </w:pPr>
            <w:r w:rsidRPr="00042ADC">
              <w:rPr>
                <w:rFonts w:ascii="Trebuchet MS" w:hAnsi="Trebuchet MS"/>
                <w:color w:val="0070C0"/>
                <w:sz w:val="24"/>
                <w:szCs w:val="24"/>
              </w:rPr>
              <w:t>institute</w:t>
            </w:r>
            <w:r w:rsidR="009D525F" w:rsidRPr="00042ADC">
              <w:rPr>
                <w:rFonts w:ascii="Trebuchet MS" w:hAnsi="Trebuchet MS"/>
                <w:color w:val="0070C0"/>
                <w:sz w:val="24"/>
                <w:szCs w:val="24"/>
              </w:rPr>
              <w:t>le</w:t>
            </w:r>
            <w:r w:rsidRPr="00042ADC">
              <w:rPr>
                <w:rFonts w:ascii="Trebuchet MS" w:hAnsi="Trebuchet MS"/>
                <w:color w:val="0070C0"/>
                <w:sz w:val="24"/>
                <w:szCs w:val="24"/>
              </w:rPr>
              <w:t xml:space="preserve"> de cercetare</w:t>
            </w:r>
            <w:r w:rsidR="002C007D" w:rsidRPr="00042ADC">
              <w:rPr>
                <w:rFonts w:ascii="Trebuchet MS" w:hAnsi="Trebuchet MS"/>
                <w:color w:val="0070C0"/>
                <w:sz w:val="24"/>
                <w:szCs w:val="24"/>
              </w:rPr>
              <w:t xml:space="preserve"> beneficiare de sprijin</w:t>
            </w:r>
            <w:r w:rsidRPr="00042ADC">
              <w:rPr>
                <w:rFonts w:ascii="Trebuchet MS" w:hAnsi="Trebuchet MS"/>
                <w:color w:val="0070C0"/>
                <w:sz w:val="24"/>
                <w:szCs w:val="24"/>
              </w:rPr>
              <w:t xml:space="preserve"> </w:t>
            </w:r>
          </w:p>
          <w:p w14:paraId="5C24B956" w14:textId="77777777" w:rsidR="0087257F" w:rsidRPr="00042ADC" w:rsidRDefault="0087257F" w:rsidP="008A419C">
            <w:pPr>
              <w:pStyle w:val="Bodytext20"/>
              <w:numPr>
                <w:ilvl w:val="0"/>
                <w:numId w:val="2"/>
              </w:numPr>
              <w:shd w:val="clear" w:color="auto" w:fill="auto"/>
              <w:spacing w:before="120" w:after="0"/>
              <w:ind w:left="0" w:firstLine="0"/>
              <w:rPr>
                <w:rFonts w:ascii="Trebuchet MS" w:hAnsi="Trebuchet MS"/>
                <w:color w:val="0070C0"/>
                <w:sz w:val="24"/>
                <w:szCs w:val="24"/>
              </w:rPr>
            </w:pPr>
            <w:r w:rsidRPr="00042ADC">
              <w:rPr>
                <w:rFonts w:ascii="Trebuchet MS" w:hAnsi="Trebuchet MS"/>
                <w:color w:val="0070C0"/>
                <w:sz w:val="24"/>
                <w:szCs w:val="24"/>
              </w:rPr>
              <w:t>instituții</w:t>
            </w:r>
            <w:r w:rsidR="009D525F" w:rsidRPr="00042ADC">
              <w:rPr>
                <w:rFonts w:ascii="Trebuchet MS" w:hAnsi="Trebuchet MS"/>
                <w:color w:val="0070C0"/>
                <w:sz w:val="24"/>
                <w:szCs w:val="24"/>
              </w:rPr>
              <w:t>le</w:t>
            </w:r>
            <w:r w:rsidR="00ED6C5A" w:rsidRPr="00042ADC">
              <w:rPr>
                <w:rFonts w:ascii="Trebuchet MS" w:hAnsi="Trebuchet MS"/>
                <w:color w:val="0070C0"/>
                <w:sz w:val="24"/>
                <w:szCs w:val="24"/>
              </w:rPr>
              <w:t xml:space="preserve"> de </w:t>
            </w:r>
            <w:proofErr w:type="spellStart"/>
            <w:r w:rsidR="00ED6C5A" w:rsidRPr="00042ADC">
              <w:rPr>
                <w:rFonts w:ascii="Trebuchet MS" w:hAnsi="Trebuchet MS"/>
                <w:color w:val="0070C0"/>
                <w:sz w:val="24"/>
                <w:szCs w:val="24"/>
              </w:rPr>
              <w:t>învăţământ</w:t>
            </w:r>
            <w:proofErr w:type="spellEnd"/>
            <w:r w:rsidR="00ED6C5A" w:rsidRPr="00042ADC">
              <w:rPr>
                <w:rFonts w:ascii="Trebuchet MS" w:hAnsi="Trebuchet MS"/>
                <w:color w:val="0070C0"/>
                <w:sz w:val="24"/>
                <w:szCs w:val="24"/>
              </w:rPr>
              <w:t xml:space="preserve"> superior</w:t>
            </w:r>
            <w:r w:rsidR="002C007D" w:rsidRPr="00042ADC">
              <w:rPr>
                <w:rFonts w:ascii="Trebuchet MS" w:hAnsi="Trebuchet MS"/>
                <w:color w:val="0070C0"/>
                <w:sz w:val="24"/>
                <w:szCs w:val="24"/>
              </w:rPr>
              <w:t xml:space="preserve"> beneficiare de sprijin</w:t>
            </w:r>
          </w:p>
          <w:p w14:paraId="07E6F2AF" w14:textId="77777777" w:rsidR="00C87FBF" w:rsidRPr="00147BA2" w:rsidRDefault="002C007D" w:rsidP="008A419C">
            <w:pPr>
              <w:pStyle w:val="Bodytext20"/>
              <w:numPr>
                <w:ilvl w:val="0"/>
                <w:numId w:val="2"/>
              </w:numPr>
              <w:shd w:val="clear" w:color="auto" w:fill="auto"/>
              <w:spacing w:before="120" w:after="0"/>
              <w:ind w:left="0" w:firstLine="0"/>
              <w:rPr>
                <w:rFonts w:ascii="Trebuchet MS" w:hAnsi="Trebuchet MS"/>
                <w:i/>
                <w:color w:val="0070C0"/>
                <w:sz w:val="24"/>
                <w:szCs w:val="24"/>
              </w:rPr>
            </w:pPr>
            <w:r w:rsidRPr="00042ADC">
              <w:rPr>
                <w:rFonts w:ascii="Trebuchet MS" w:hAnsi="Trebuchet MS"/>
                <w:color w:val="0070C0"/>
                <w:sz w:val="24"/>
                <w:szCs w:val="24"/>
              </w:rPr>
              <w:t>toate părțile interesate care benefi</w:t>
            </w:r>
            <w:r w:rsidR="00C8501C" w:rsidRPr="00042ADC">
              <w:rPr>
                <w:rFonts w:ascii="Trebuchet MS" w:hAnsi="Trebuchet MS"/>
                <w:color w:val="0070C0"/>
                <w:sz w:val="24"/>
                <w:szCs w:val="24"/>
              </w:rPr>
              <w:t>ciază de rezultatele proiectelor finanțate</w:t>
            </w:r>
            <w:bookmarkEnd w:id="204"/>
          </w:p>
        </w:tc>
      </w:tr>
    </w:tbl>
    <w:p w14:paraId="03C06F7E" w14:textId="77777777" w:rsidR="00C00471" w:rsidRPr="00147BA2" w:rsidRDefault="00C00471" w:rsidP="00C00471">
      <w:pPr>
        <w:rPr>
          <w:color w:val="0070C0"/>
        </w:rPr>
      </w:pPr>
    </w:p>
    <w:p w14:paraId="0881DFA3" w14:textId="77777777" w:rsidR="00423649" w:rsidRPr="00220322" w:rsidRDefault="009947E5" w:rsidP="00220322">
      <w:pPr>
        <w:pStyle w:val="Heading1"/>
        <w:spacing w:line="240" w:lineRule="auto"/>
      </w:pPr>
      <w:bookmarkStart w:id="205" w:name="_Toc144131547"/>
      <w:r>
        <w:t>3.8</w:t>
      </w:r>
      <w:r w:rsidR="00042ADC">
        <w:t xml:space="preserve"> </w:t>
      </w:r>
      <w:r w:rsidR="00423649" w:rsidRPr="00515014">
        <w:t>Indicatori</w:t>
      </w:r>
      <w:bookmarkEnd w:id="205"/>
    </w:p>
    <w:p w14:paraId="796D1FCB" w14:textId="77777777" w:rsidR="00423649" w:rsidRPr="00147BA2" w:rsidRDefault="009947E5" w:rsidP="00D815F5">
      <w:pPr>
        <w:spacing w:before="120" w:after="120"/>
        <w:rPr>
          <w:rFonts w:ascii="Trebuchet MS" w:hAnsi="Trebuchet MS"/>
          <w:i/>
          <w:color w:val="0070C0"/>
          <w:sz w:val="24"/>
          <w:szCs w:val="24"/>
        </w:rPr>
      </w:pPr>
      <w:r w:rsidRPr="00BC0E1A">
        <w:rPr>
          <w:rFonts w:ascii="Trebuchet MS" w:hAnsi="Trebuchet MS"/>
          <w:i/>
          <w:color w:val="0070C0"/>
          <w:sz w:val="24"/>
          <w:szCs w:val="24"/>
        </w:rPr>
        <w:t>3.8.1</w:t>
      </w:r>
      <w:r w:rsidR="005369B4">
        <w:rPr>
          <w:rFonts w:ascii="Trebuchet MS" w:hAnsi="Trebuchet MS"/>
          <w:i/>
          <w:color w:val="0070C0"/>
          <w:sz w:val="24"/>
          <w:szCs w:val="24"/>
        </w:rPr>
        <w:t xml:space="preserve"> </w:t>
      </w:r>
      <w:r w:rsidR="00423649" w:rsidRPr="00BC0E1A">
        <w:rPr>
          <w:rFonts w:ascii="Trebuchet MS" w:hAnsi="Trebuchet MS"/>
          <w:i/>
          <w:color w:val="0070C0"/>
          <w:sz w:val="24"/>
          <w:szCs w:val="24"/>
        </w:rPr>
        <w:t>Indicatori de realiza</w:t>
      </w:r>
      <w:r w:rsidR="00423649" w:rsidRPr="00BC0E1A">
        <w:rPr>
          <w:rFonts w:ascii="Trebuchet MS" w:eastAsiaTheme="majorEastAsia" w:hAnsi="Trebuchet MS" w:cstheme="majorBidi"/>
          <w:i/>
          <w:color w:val="0070C0"/>
          <w:sz w:val="24"/>
          <w:szCs w:val="24"/>
        </w:rPr>
        <w:t>re</w:t>
      </w:r>
      <w:r w:rsidR="00423649" w:rsidRPr="00147BA2">
        <w:rPr>
          <w:rFonts w:ascii="Trebuchet MS" w:eastAsiaTheme="majorEastAsia" w:hAnsi="Trebuchet MS" w:cstheme="majorBidi"/>
          <w:i/>
          <w:color w:val="0070C0"/>
          <w:sz w:val="24"/>
          <w:szCs w:val="24"/>
        </w:rPr>
        <w:t xml:space="preserve"> </w:t>
      </w:r>
    </w:p>
    <w:tbl>
      <w:tblPr>
        <w:tblStyle w:val="TableGrid"/>
        <w:tblW w:w="0" w:type="auto"/>
        <w:tblLook w:val="04A0" w:firstRow="1" w:lastRow="0" w:firstColumn="1" w:lastColumn="0" w:noHBand="0" w:noVBand="1"/>
      </w:tblPr>
      <w:tblGrid>
        <w:gridCol w:w="9396"/>
      </w:tblGrid>
      <w:tr w:rsidR="003929AA" w:rsidRPr="003929AA" w14:paraId="4B5B6A02" w14:textId="77777777" w:rsidTr="00B558B3">
        <w:tc>
          <w:tcPr>
            <w:tcW w:w="9396" w:type="dxa"/>
          </w:tcPr>
          <w:p w14:paraId="6A6995B2" w14:textId="77777777" w:rsidR="00BF24DC" w:rsidRPr="00147BA2" w:rsidRDefault="00BF24DC" w:rsidP="00BF24DC">
            <w:pPr>
              <w:widowControl w:val="0"/>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t>Indicatorii de re</w:t>
            </w:r>
            <w:r w:rsidR="00604B55" w:rsidRPr="00147BA2">
              <w:rPr>
                <w:rFonts w:ascii="Trebuchet MS" w:eastAsia="Arial Unicode MS" w:hAnsi="Trebuchet MS" w:cs="Times New Roman"/>
                <w:color w:val="0070C0"/>
                <w:sz w:val="24"/>
                <w:szCs w:val="24"/>
                <w:lang w:eastAsia="ro-RO"/>
              </w:rPr>
              <w:t>alizare</w:t>
            </w:r>
            <w:r w:rsidRPr="00147BA2">
              <w:rPr>
                <w:rFonts w:ascii="Trebuchet MS" w:eastAsia="Arial Unicode MS" w:hAnsi="Trebuchet MS" w:cs="Times New Roman"/>
                <w:color w:val="0070C0"/>
                <w:sz w:val="24"/>
                <w:szCs w:val="24"/>
                <w:lang w:eastAsia="ro-RO"/>
              </w:rPr>
              <w:t xml:space="preserve"> de program, vizați de prezentul apel de proiecte sunt:</w:t>
            </w:r>
          </w:p>
          <w:p w14:paraId="6FA0BDAE" w14:textId="77777777" w:rsidR="00060DE5" w:rsidRPr="00147BA2"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01</w:t>
            </w:r>
            <w:r w:rsidRPr="00147BA2">
              <w:rPr>
                <w:rFonts w:ascii="Trebuchet MS" w:eastAsia="Arial Unicode MS" w:hAnsi="Trebuchet MS" w:cs="Times New Roman"/>
                <w:color w:val="0070C0"/>
                <w:sz w:val="24"/>
                <w:szCs w:val="24"/>
                <w:lang w:eastAsia="ro-RO"/>
              </w:rPr>
              <w:t xml:space="preserve"> Întreprinderi care beneficiază de sprijin</w:t>
            </w:r>
            <w:r w:rsidR="000B78B2" w:rsidRPr="00147BA2">
              <w:rPr>
                <w:rFonts w:ascii="Trebuchet MS" w:eastAsia="Arial Unicode MS" w:hAnsi="Trebuchet MS" w:cs="Times New Roman"/>
                <w:color w:val="0070C0"/>
                <w:sz w:val="24"/>
                <w:szCs w:val="24"/>
                <w:lang w:eastAsia="ro-RO"/>
              </w:rPr>
              <w:t xml:space="preserve"> </w:t>
            </w:r>
            <w:r w:rsidRPr="00147BA2">
              <w:rPr>
                <w:rFonts w:ascii="Trebuchet MS" w:eastAsia="Arial Unicode MS" w:hAnsi="Trebuchet MS" w:cs="Times New Roman"/>
                <w:color w:val="0070C0"/>
                <w:sz w:val="24"/>
                <w:szCs w:val="24"/>
                <w:lang w:eastAsia="ro-RO"/>
              </w:rPr>
              <w:t>(din care micro, mici, medii, mari) - număr</w:t>
            </w:r>
          </w:p>
          <w:p w14:paraId="0499AB42" w14:textId="77777777" w:rsidR="00060DE5" w:rsidRPr="00147BA2"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02</w:t>
            </w:r>
            <w:r w:rsidRPr="00147BA2">
              <w:rPr>
                <w:rFonts w:ascii="Trebuchet MS" w:eastAsia="Arial Unicode MS" w:hAnsi="Trebuchet MS" w:cs="Times New Roman"/>
                <w:color w:val="0070C0"/>
                <w:sz w:val="24"/>
                <w:szCs w:val="24"/>
                <w:lang w:eastAsia="ro-RO"/>
              </w:rPr>
              <w:t xml:space="preserve"> Întreprinderi care beneficiază de sprijin prin grant-uri - număr</w:t>
            </w:r>
          </w:p>
          <w:p w14:paraId="164BBDF3" w14:textId="77777777" w:rsidR="00060DE5" w:rsidRPr="00147BA2"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06</w:t>
            </w:r>
            <w:r w:rsidRPr="00147BA2">
              <w:rPr>
                <w:rFonts w:ascii="Trebuchet MS" w:eastAsia="Arial Unicode MS" w:hAnsi="Trebuchet MS" w:cs="Times New Roman"/>
                <w:color w:val="0070C0"/>
                <w:sz w:val="24"/>
                <w:szCs w:val="24"/>
                <w:lang w:eastAsia="ro-RO"/>
              </w:rPr>
              <w:t xml:space="preserve"> Cercetători care lucrează în centre de cercetare care beneficiază de sprijin – ENI</w:t>
            </w:r>
            <w:del w:id="206" w:author="Author">
              <w:r w:rsidRPr="00147BA2" w:rsidDel="00103460">
                <w:rPr>
                  <w:rFonts w:ascii="Trebuchet MS" w:eastAsia="Arial Unicode MS" w:hAnsi="Trebuchet MS" w:cs="Times New Roman"/>
                  <w:color w:val="0070C0"/>
                  <w:sz w:val="24"/>
                  <w:szCs w:val="24"/>
                  <w:lang w:eastAsia="ro-RO"/>
                </w:rPr>
                <w:delText>*</w:delText>
              </w:r>
            </w:del>
          </w:p>
          <w:p w14:paraId="72C2C4E1" w14:textId="77777777" w:rsidR="00060DE5" w:rsidRPr="00147BA2"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07</w:t>
            </w:r>
            <w:r w:rsidRPr="00147BA2">
              <w:rPr>
                <w:rFonts w:ascii="Trebuchet MS" w:eastAsia="Arial Unicode MS" w:hAnsi="Trebuchet MS" w:cs="Times New Roman"/>
                <w:color w:val="0070C0"/>
                <w:sz w:val="24"/>
                <w:szCs w:val="24"/>
                <w:lang w:eastAsia="ro-RO"/>
              </w:rPr>
              <w:t xml:space="preserve"> Organizații de cercetare care participă la proiecte de cercetare comune - număr</w:t>
            </w:r>
          </w:p>
          <w:p w14:paraId="3507CF05" w14:textId="77777777" w:rsidR="00060DE5" w:rsidRPr="00147BA2"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08</w:t>
            </w:r>
            <w:r w:rsidRPr="00147BA2">
              <w:rPr>
                <w:rFonts w:ascii="Trebuchet MS" w:eastAsia="Arial Unicode MS" w:hAnsi="Trebuchet MS" w:cs="Times New Roman"/>
                <w:color w:val="0070C0"/>
                <w:sz w:val="24"/>
                <w:szCs w:val="24"/>
                <w:lang w:eastAsia="ro-RO"/>
              </w:rPr>
              <w:t xml:space="preserve"> Valoarea nominală a echipamentelor pentru cercetare și inovare – Euro</w:t>
            </w:r>
          </w:p>
          <w:p w14:paraId="079DC039" w14:textId="77777777" w:rsidR="00060DE5" w:rsidRPr="00147BA2" w:rsidRDefault="00060DE5" w:rsidP="004666C9">
            <w:pPr>
              <w:pStyle w:val="ListParagraph"/>
              <w:widowControl w:val="0"/>
              <w:numPr>
                <w:ilvl w:val="0"/>
                <w:numId w:val="9"/>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RCO 10</w:t>
            </w:r>
            <w:r w:rsidRPr="00147BA2">
              <w:rPr>
                <w:rFonts w:ascii="Trebuchet MS" w:eastAsia="Arial Unicode MS" w:hAnsi="Trebuchet MS" w:cs="Times New Roman"/>
                <w:color w:val="0070C0"/>
                <w:sz w:val="24"/>
                <w:szCs w:val="24"/>
                <w:lang w:eastAsia="ro-RO"/>
              </w:rPr>
              <w:t xml:space="preserve"> Întreprinderi care cooperează cu organizații de cercetare - număr</w:t>
            </w:r>
          </w:p>
          <w:p w14:paraId="48819AEE" w14:textId="77777777" w:rsidR="00C42B9D" w:rsidRPr="009934A5" w:rsidRDefault="00EA2995" w:rsidP="00E0123D">
            <w:pPr>
              <w:widowControl w:val="0"/>
              <w:jc w:val="both"/>
              <w:rPr>
                <w:rFonts w:ascii="Trebuchet MS" w:eastAsia="Arial Unicode MS" w:hAnsi="Trebuchet MS" w:cs="Times New Roman"/>
                <w:b/>
                <w:color w:val="0070C0"/>
                <w:sz w:val="24"/>
                <w:szCs w:val="24"/>
                <w:lang w:eastAsia="ro-RO"/>
              </w:rPr>
            </w:pPr>
            <w:r w:rsidRPr="009934A5">
              <w:rPr>
                <w:rFonts w:ascii="Trebuchet MS" w:eastAsia="Arial Unicode MS" w:hAnsi="Trebuchet MS" w:cs="Times New Roman"/>
                <w:b/>
                <w:color w:val="0070C0"/>
                <w:sz w:val="24"/>
                <w:szCs w:val="24"/>
                <w:lang w:eastAsia="ro-RO"/>
              </w:rPr>
              <w:t>Valoarea de referință a indicatorilor de re</w:t>
            </w:r>
            <w:r w:rsidR="0082258B" w:rsidRPr="009934A5">
              <w:rPr>
                <w:rFonts w:ascii="Trebuchet MS" w:eastAsia="Arial Unicode MS" w:hAnsi="Trebuchet MS" w:cs="Times New Roman"/>
                <w:b/>
                <w:color w:val="0070C0"/>
                <w:sz w:val="24"/>
                <w:szCs w:val="24"/>
                <w:lang w:eastAsia="ro-RO"/>
              </w:rPr>
              <w:t>alizare</w:t>
            </w:r>
            <w:r w:rsidRPr="009934A5">
              <w:rPr>
                <w:rFonts w:ascii="Trebuchet MS" w:eastAsia="Arial Unicode MS" w:hAnsi="Trebuchet MS" w:cs="Times New Roman"/>
                <w:b/>
                <w:color w:val="0070C0"/>
                <w:sz w:val="24"/>
                <w:szCs w:val="24"/>
                <w:lang w:eastAsia="ro-RO"/>
              </w:rPr>
              <w:t xml:space="preserve"> este 0.</w:t>
            </w:r>
          </w:p>
          <w:p w14:paraId="4755AEBB" w14:textId="77777777" w:rsidR="00103460" w:rsidRDefault="00DB45D8" w:rsidP="00DB45D8">
            <w:pPr>
              <w:spacing w:before="120" w:after="120"/>
              <w:jc w:val="both"/>
              <w:rPr>
                <w:rFonts w:ascii="Trebuchet MS" w:hAnsi="Trebuchet MS"/>
                <w:color w:val="0070C0"/>
                <w:sz w:val="24"/>
                <w:szCs w:val="24"/>
              </w:rPr>
            </w:pPr>
            <w:r w:rsidRPr="00147BA2">
              <w:rPr>
                <w:rFonts w:ascii="Trebuchet MS" w:hAnsi="Trebuchet MS"/>
                <w:color w:val="0070C0"/>
                <w:sz w:val="24"/>
                <w:szCs w:val="24"/>
              </w:rPr>
              <w:t>Indicatorii de realizare vor fi măsurați și raportați pe parcursul perioadei de implementare a proiectului</w:t>
            </w:r>
            <w:r w:rsidR="00A20EA8">
              <w:rPr>
                <w:rFonts w:ascii="Trebuchet MS" w:hAnsi="Trebuchet MS"/>
                <w:color w:val="0070C0"/>
                <w:sz w:val="24"/>
                <w:szCs w:val="24"/>
              </w:rPr>
              <w:t>.</w:t>
            </w:r>
          </w:p>
          <w:p w14:paraId="2F217939" w14:textId="4614B831" w:rsidR="00DB45D8" w:rsidRPr="00147BA2" w:rsidRDefault="00103460" w:rsidP="00103460">
            <w:pPr>
              <w:spacing w:after="120"/>
              <w:jc w:val="both"/>
              <w:rPr>
                <w:rFonts w:ascii="Trebuchet MS" w:hAnsi="Trebuchet MS"/>
                <w:color w:val="0070C0"/>
                <w:sz w:val="24"/>
                <w:szCs w:val="24"/>
              </w:rPr>
            </w:pPr>
            <w:r w:rsidRPr="00103460">
              <w:rPr>
                <w:rFonts w:ascii="Trebuchet MS" w:hAnsi="Trebuchet MS"/>
                <w:color w:val="0070C0"/>
                <w:sz w:val="24"/>
                <w:szCs w:val="24"/>
              </w:rPr>
              <w:t>Indicatorii vor fi raportați în LDR/MDR conform regiunii/regiunilor de dezvoltare în care este implementat proiectul.</w:t>
            </w:r>
            <w:del w:id="207" w:author="Author">
              <w:r w:rsidR="00A20EA8" w:rsidDel="00103460">
                <w:rPr>
                  <w:rFonts w:ascii="Trebuchet MS" w:hAnsi="Trebuchet MS"/>
                  <w:color w:val="0070C0"/>
                  <w:sz w:val="24"/>
                  <w:szCs w:val="24"/>
                </w:rPr>
                <w:delText xml:space="preserve"> </w:delText>
              </w:r>
            </w:del>
          </w:p>
          <w:p w14:paraId="3234549A" w14:textId="77777777" w:rsidR="00500B71" w:rsidRPr="009934A5" w:rsidRDefault="00DB45D8" w:rsidP="00DB45D8">
            <w:pPr>
              <w:spacing w:before="120" w:after="120"/>
              <w:jc w:val="both"/>
              <w:rPr>
                <w:rFonts w:ascii="Trebuchet MS" w:hAnsi="Trebuchet MS"/>
                <w:b/>
                <w:color w:val="0070C0"/>
                <w:sz w:val="24"/>
                <w:szCs w:val="24"/>
              </w:rPr>
            </w:pPr>
            <w:r w:rsidRPr="009934A5">
              <w:rPr>
                <w:rFonts w:ascii="Trebuchet MS" w:hAnsi="Trebuchet MS"/>
                <w:b/>
                <w:color w:val="0070C0"/>
                <w:sz w:val="24"/>
                <w:szCs w:val="24"/>
              </w:rPr>
              <w:t>Este obligatorie selectarea</w:t>
            </w:r>
            <w:r w:rsidR="00303B36" w:rsidRPr="009934A5">
              <w:rPr>
                <w:rFonts w:ascii="Trebuchet MS" w:hAnsi="Trebuchet MS"/>
                <w:b/>
                <w:color w:val="0070C0"/>
                <w:sz w:val="24"/>
                <w:szCs w:val="24"/>
              </w:rPr>
              <w:t>, în cadrul cererii de finanțare, a</w:t>
            </w:r>
            <w:r w:rsidRPr="009934A5">
              <w:rPr>
                <w:rFonts w:ascii="Trebuchet MS" w:hAnsi="Trebuchet MS"/>
                <w:b/>
                <w:color w:val="0070C0"/>
                <w:sz w:val="24"/>
                <w:szCs w:val="24"/>
              </w:rPr>
              <w:t xml:space="preserve"> tuturor indicatorilor </w:t>
            </w:r>
            <w:r w:rsidR="00D26275" w:rsidRPr="009934A5">
              <w:rPr>
                <w:rFonts w:ascii="Trebuchet MS" w:hAnsi="Trebuchet MS"/>
                <w:b/>
                <w:color w:val="0070C0"/>
                <w:sz w:val="24"/>
                <w:szCs w:val="24"/>
              </w:rPr>
              <w:t>de realizare</w:t>
            </w:r>
            <w:r w:rsidR="009934A5" w:rsidRPr="009934A5">
              <w:rPr>
                <w:rFonts w:ascii="Trebuchet MS" w:hAnsi="Trebuchet MS"/>
                <w:b/>
                <w:color w:val="0070C0"/>
                <w:sz w:val="24"/>
                <w:szCs w:val="24"/>
              </w:rPr>
              <w:t xml:space="preserve"> prevăzuți în prezenta secțiune</w:t>
            </w:r>
            <w:r w:rsidRPr="009934A5">
              <w:rPr>
                <w:rFonts w:ascii="Trebuchet MS" w:hAnsi="Trebuchet MS"/>
                <w:b/>
                <w:color w:val="0070C0"/>
                <w:sz w:val="24"/>
                <w:szCs w:val="24"/>
              </w:rPr>
              <w:t>.</w:t>
            </w:r>
            <w:r w:rsidR="00303B36" w:rsidRPr="009934A5">
              <w:rPr>
                <w:rFonts w:ascii="Trebuchet MS" w:hAnsi="Trebuchet MS"/>
                <w:b/>
                <w:color w:val="0070C0"/>
                <w:sz w:val="24"/>
                <w:szCs w:val="24"/>
              </w:rPr>
              <w:t xml:space="preserve"> </w:t>
            </w:r>
          </w:p>
          <w:p w14:paraId="1C9E6A12" w14:textId="77777777" w:rsidR="00800FE4" w:rsidRDefault="00800FE4" w:rsidP="00800FE4">
            <w:pPr>
              <w:spacing w:before="120" w:after="120"/>
              <w:jc w:val="both"/>
              <w:rPr>
                <w:rFonts w:ascii="Trebuchet MS" w:hAnsi="Trebuchet MS"/>
                <w:bCs/>
                <w:color w:val="0070C0"/>
                <w:sz w:val="24"/>
                <w:szCs w:val="24"/>
              </w:rPr>
            </w:pPr>
            <w:r w:rsidRPr="00147BA2">
              <w:rPr>
                <w:rFonts w:ascii="Trebuchet MS" w:hAnsi="Trebuchet MS"/>
                <w:bCs/>
                <w:color w:val="0070C0"/>
                <w:sz w:val="24"/>
                <w:szCs w:val="24"/>
              </w:rPr>
              <w:lastRenderedPageBreak/>
              <w:t xml:space="preserve">În cadrul cererii de finanțare nu se vor identifica și </w:t>
            </w:r>
            <w:r w:rsidRPr="00C36C21">
              <w:rPr>
                <w:rFonts w:ascii="Trebuchet MS" w:hAnsi="Trebuchet MS"/>
                <w:bCs/>
                <w:color w:val="0070C0"/>
                <w:sz w:val="24"/>
                <w:szCs w:val="24"/>
              </w:rPr>
              <w:t xml:space="preserve">cuantifica alți indicatori </w:t>
            </w:r>
            <w:r w:rsidR="00C36C21" w:rsidRPr="00C36C21">
              <w:rPr>
                <w:rFonts w:ascii="Trebuchet MS" w:hAnsi="Trebuchet MS"/>
                <w:bCs/>
                <w:color w:val="0070C0"/>
                <w:sz w:val="24"/>
                <w:szCs w:val="24"/>
              </w:rPr>
              <w:t xml:space="preserve">de realizare </w:t>
            </w:r>
            <w:r w:rsidR="00500B71" w:rsidRPr="00C36C21">
              <w:rPr>
                <w:rFonts w:ascii="Trebuchet MS" w:hAnsi="Trebuchet MS"/>
                <w:bCs/>
                <w:color w:val="0070C0"/>
                <w:sz w:val="24"/>
                <w:szCs w:val="24"/>
              </w:rPr>
              <w:t xml:space="preserve">de program </w:t>
            </w:r>
            <w:r w:rsidRPr="00C36C21">
              <w:rPr>
                <w:rFonts w:ascii="Trebuchet MS" w:hAnsi="Trebuchet MS"/>
                <w:bCs/>
                <w:color w:val="0070C0"/>
                <w:sz w:val="24"/>
                <w:szCs w:val="24"/>
              </w:rPr>
              <w:t>în afara celor menționați în cadrul secțiunii 3.8.1 la prezentul ghid.</w:t>
            </w:r>
          </w:p>
          <w:p w14:paraId="0457EB04" w14:textId="77777777" w:rsidR="00FB1B49" w:rsidRPr="00147BA2" w:rsidRDefault="00FB1B49" w:rsidP="00800FE4">
            <w:pPr>
              <w:spacing w:before="120" w:after="120"/>
              <w:jc w:val="both"/>
              <w:rPr>
                <w:rFonts w:ascii="Trebuchet MS" w:hAnsi="Trebuchet MS"/>
                <w:bCs/>
                <w:i/>
                <w:color w:val="0070C0"/>
                <w:sz w:val="24"/>
                <w:szCs w:val="24"/>
                <w:u w:val="single"/>
              </w:rPr>
            </w:pPr>
            <w:r w:rsidRPr="00147BA2">
              <w:rPr>
                <w:rFonts w:ascii="Trebuchet MS" w:hAnsi="Trebuchet MS"/>
                <w:bCs/>
                <w:i/>
                <w:color w:val="0070C0"/>
                <w:sz w:val="24"/>
                <w:szCs w:val="24"/>
                <w:u w:val="single"/>
              </w:rPr>
              <w:t>Prevederi generale cu privire la calculul indicatorilor</w:t>
            </w:r>
          </w:p>
          <w:p w14:paraId="3BDFADF4" w14:textId="77777777" w:rsidR="00FB1B49" w:rsidRDefault="00FB1B49" w:rsidP="00147BA2">
            <w:pPr>
              <w:pStyle w:val="ListParagraph"/>
              <w:numPr>
                <w:ilvl w:val="0"/>
                <w:numId w:val="2"/>
              </w:numPr>
              <w:spacing w:after="120"/>
              <w:ind w:left="714" w:hanging="357"/>
              <w:contextualSpacing w:val="0"/>
              <w:jc w:val="both"/>
              <w:rPr>
                <w:rFonts w:ascii="Trebuchet MS" w:hAnsi="Trebuchet MS"/>
                <w:color w:val="0070C0"/>
                <w:sz w:val="24"/>
                <w:szCs w:val="24"/>
              </w:rPr>
            </w:pPr>
            <w:r w:rsidRPr="00147BA2">
              <w:rPr>
                <w:rFonts w:ascii="Trebuchet MS" w:hAnsi="Trebuchet MS"/>
                <w:b/>
                <w:color w:val="0070C0"/>
                <w:sz w:val="24"/>
                <w:szCs w:val="24"/>
              </w:rPr>
              <w:t>RCO01, RCO02, RCO10</w:t>
            </w:r>
            <w:r>
              <w:rPr>
                <w:rFonts w:ascii="Trebuchet MS" w:hAnsi="Trebuchet MS"/>
                <w:color w:val="0070C0"/>
                <w:sz w:val="24"/>
                <w:szCs w:val="24"/>
              </w:rPr>
              <w:t xml:space="preserve">: </w:t>
            </w:r>
            <w:r w:rsidRPr="00147BA2">
              <w:rPr>
                <w:rFonts w:ascii="Trebuchet MS" w:hAnsi="Trebuchet MS"/>
                <w:color w:val="0070C0"/>
                <w:sz w:val="24"/>
                <w:szCs w:val="24"/>
              </w:rPr>
              <w:t xml:space="preserve">În cadrul prezentului apel de proiecte, indicatorii RCO01, RCO02 și respectiv RCO10 vor avea aceeași țintă și vor reprezenta numărul de IMM-uri </w:t>
            </w:r>
            <w:r w:rsidR="001A0571">
              <w:rPr>
                <w:rFonts w:ascii="Trebuchet MS" w:hAnsi="Trebuchet MS"/>
                <w:color w:val="0070C0"/>
                <w:sz w:val="24"/>
                <w:szCs w:val="24"/>
              </w:rPr>
              <w:t>implicate în proiect</w:t>
            </w:r>
            <w:r w:rsidRPr="00147BA2">
              <w:rPr>
                <w:rFonts w:ascii="Trebuchet MS" w:hAnsi="Trebuchet MS"/>
                <w:color w:val="0070C0"/>
                <w:sz w:val="24"/>
                <w:szCs w:val="24"/>
              </w:rPr>
              <w:t xml:space="preserve">. </w:t>
            </w:r>
          </w:p>
          <w:p w14:paraId="328FF4AE" w14:textId="54B0A3B6" w:rsidR="002616D0" w:rsidRPr="00FD4DFE" w:rsidRDefault="002616D0" w:rsidP="00FD4DFE">
            <w:pPr>
              <w:pStyle w:val="ListParagraph"/>
              <w:spacing w:after="120"/>
              <w:ind w:left="714"/>
              <w:contextualSpacing w:val="0"/>
              <w:jc w:val="both"/>
              <w:rPr>
                <w:rFonts w:ascii="Trebuchet MS" w:hAnsi="Trebuchet MS"/>
                <w:color w:val="0070C0"/>
                <w:sz w:val="24"/>
                <w:szCs w:val="24"/>
              </w:rPr>
            </w:pPr>
            <w:bookmarkStart w:id="208" w:name="_Hlk156207995"/>
            <w:r>
              <w:rPr>
                <w:rFonts w:ascii="Trebuchet MS" w:hAnsi="Trebuchet MS"/>
                <w:color w:val="0070C0"/>
                <w:sz w:val="24"/>
                <w:szCs w:val="24"/>
              </w:rPr>
              <w:t>Indicatorii vor fi raportați în LDR/MDR conform regiunii</w:t>
            </w:r>
            <w:r w:rsidR="00943AE0">
              <w:rPr>
                <w:rFonts w:ascii="Trebuchet MS" w:hAnsi="Trebuchet MS"/>
                <w:color w:val="0070C0"/>
                <w:sz w:val="24"/>
                <w:szCs w:val="24"/>
              </w:rPr>
              <w:t>/regiunilor</w:t>
            </w:r>
            <w:r>
              <w:rPr>
                <w:rFonts w:ascii="Trebuchet MS" w:hAnsi="Trebuchet MS"/>
                <w:color w:val="0070C0"/>
                <w:sz w:val="24"/>
                <w:szCs w:val="24"/>
              </w:rPr>
              <w:t xml:space="preserve"> de dezvoltare în care </w:t>
            </w:r>
            <w:r w:rsidR="00943AE0">
              <w:rPr>
                <w:rFonts w:ascii="Trebuchet MS" w:hAnsi="Trebuchet MS"/>
                <w:color w:val="0070C0"/>
                <w:sz w:val="24"/>
                <w:szCs w:val="24"/>
              </w:rPr>
              <w:t>este implementat proiectul</w:t>
            </w:r>
            <w:r>
              <w:rPr>
                <w:rFonts w:ascii="Trebuchet MS" w:hAnsi="Trebuchet MS"/>
                <w:color w:val="0070C0"/>
                <w:sz w:val="24"/>
                <w:szCs w:val="24"/>
              </w:rPr>
              <w:t>.</w:t>
            </w:r>
          </w:p>
          <w:bookmarkEnd w:id="208"/>
          <w:p w14:paraId="4DA4DB6F" w14:textId="77777777" w:rsidR="007459C5" w:rsidRPr="00B57829" w:rsidRDefault="00FB1B49" w:rsidP="007459C5">
            <w:pPr>
              <w:pStyle w:val="ListParagraph"/>
              <w:numPr>
                <w:ilvl w:val="0"/>
                <w:numId w:val="2"/>
              </w:numPr>
              <w:spacing w:after="120"/>
              <w:ind w:left="714" w:hanging="357"/>
              <w:jc w:val="both"/>
              <w:rPr>
                <w:rFonts w:ascii="Trebuchet MS" w:hAnsi="Trebuchet MS"/>
                <w:color w:val="0070C0"/>
                <w:sz w:val="24"/>
                <w:szCs w:val="24"/>
              </w:rPr>
            </w:pPr>
            <w:r w:rsidRPr="00147BA2">
              <w:rPr>
                <w:rFonts w:ascii="Trebuchet MS" w:hAnsi="Trebuchet MS"/>
                <w:b/>
                <w:color w:val="0070C0"/>
                <w:sz w:val="24"/>
                <w:szCs w:val="24"/>
              </w:rPr>
              <w:t>RCO06:</w:t>
            </w:r>
            <w:r>
              <w:rPr>
                <w:rFonts w:ascii="Trebuchet MS" w:hAnsi="Trebuchet MS"/>
                <w:color w:val="0070C0"/>
                <w:sz w:val="24"/>
                <w:szCs w:val="24"/>
              </w:rPr>
              <w:t xml:space="preserve"> Unitatea de măsură pentru indicatorul RCO06 este echivalent normă întreagă (ENI). </w:t>
            </w:r>
            <w:r w:rsidR="00D11F30">
              <w:rPr>
                <w:rFonts w:ascii="Trebuchet MS" w:hAnsi="Trebuchet MS"/>
                <w:color w:val="0070C0"/>
                <w:sz w:val="24"/>
                <w:szCs w:val="24"/>
              </w:rPr>
              <w:t xml:space="preserve">Acest indicator reprezintă </w:t>
            </w:r>
            <w:r w:rsidR="00D11F30" w:rsidRPr="00147BA2">
              <w:rPr>
                <w:rFonts w:ascii="Trebuchet MS" w:hAnsi="Trebuchet MS"/>
                <w:b/>
                <w:i/>
                <w:color w:val="0070C0"/>
                <w:sz w:val="24"/>
                <w:szCs w:val="24"/>
              </w:rPr>
              <w:t>n</w:t>
            </w:r>
            <w:r w:rsidRPr="00147BA2">
              <w:rPr>
                <w:rFonts w:ascii="Trebuchet MS" w:hAnsi="Trebuchet MS"/>
                <w:b/>
                <w:i/>
                <w:color w:val="0070C0"/>
                <w:sz w:val="24"/>
                <w:szCs w:val="24"/>
              </w:rPr>
              <w:t>umărul de cercetători care utilizează direct, în linia lor de activitate, facilitatea de cercetare sau echipamentul pentru care se acordă sprijinul, în cadrul entităților sprijinite.</w:t>
            </w:r>
            <w:r w:rsidRPr="00FB1B49">
              <w:rPr>
                <w:rFonts w:ascii="Trebuchet MS" w:hAnsi="Trebuchet MS"/>
                <w:i/>
                <w:color w:val="0070C0"/>
                <w:sz w:val="24"/>
                <w:szCs w:val="24"/>
              </w:rPr>
              <w:t xml:space="preserve"> </w:t>
            </w:r>
            <w:r w:rsidR="002D3953" w:rsidRPr="00147BA2">
              <w:rPr>
                <w:rFonts w:ascii="Trebuchet MS" w:hAnsi="Trebuchet MS"/>
                <w:color w:val="0070C0"/>
                <w:sz w:val="24"/>
                <w:szCs w:val="24"/>
              </w:rPr>
              <w:t>Proiectul trebuie să contribuie la îmbunătățirea facilității de cercetare sau a calității echipamentelor de cercetare. Înlocuirile fără creșterea calității, sunt excluse, precum și întreținerea. Entitatea de cercetare poate fi publică sau privată.</w:t>
            </w:r>
            <w:r w:rsidR="002616D0">
              <w:rPr>
                <w:rFonts w:ascii="Trebuchet MS" w:hAnsi="Trebuchet MS"/>
                <w:color w:val="0070C0"/>
                <w:sz w:val="24"/>
                <w:szCs w:val="24"/>
              </w:rPr>
              <w:t xml:space="preserve"> </w:t>
            </w:r>
            <w:r w:rsidR="007459C5" w:rsidRPr="00B57829">
              <w:rPr>
                <w:rFonts w:ascii="Trebuchet MS" w:hAnsi="Trebuchet MS"/>
                <w:color w:val="0070C0"/>
                <w:sz w:val="24"/>
                <w:szCs w:val="24"/>
              </w:rPr>
              <w:t>Este considerat cercetător în sensul prezentului ghid al solicitantului</w:t>
            </w:r>
            <w:r w:rsidR="007459C5" w:rsidRPr="00D4559C">
              <w:rPr>
                <w:rFonts w:ascii="Trebuchet MS" w:hAnsi="Trebuchet MS"/>
                <w:color w:val="0070C0"/>
                <w:sz w:val="24"/>
                <w:szCs w:val="24"/>
              </w:rPr>
              <w:t>, orice persoana angajată în cadrul proiectului și care întreprinde activități de CDI,</w:t>
            </w:r>
            <w:r w:rsidR="007459C5" w:rsidRPr="00B57829">
              <w:rPr>
                <w:rFonts w:ascii="Trebuchet MS" w:hAnsi="Trebuchet MS"/>
                <w:color w:val="0070C0"/>
                <w:sz w:val="24"/>
                <w:szCs w:val="24"/>
              </w:rPr>
              <w:t xml:space="preserve"> indiferent de tipul entității angajatoare. La calculul țintei acestui indicator nu se va lua în calcul personalul auxiliar și nici personalul angajat în echipa de management a proiectului și care nu face dovada implicării in activitățile de CDI din proiect. </w:t>
            </w:r>
          </w:p>
          <w:p w14:paraId="08606BCB" w14:textId="735C0D45" w:rsidR="002D3953" w:rsidRPr="00515014" w:rsidRDefault="002616D0" w:rsidP="00147BA2">
            <w:pPr>
              <w:pStyle w:val="ListParagraph"/>
              <w:spacing w:after="120"/>
              <w:ind w:left="714"/>
              <w:jc w:val="both"/>
              <w:rPr>
                <w:rFonts w:ascii="Trebuchet MS" w:hAnsi="Trebuchet MS"/>
                <w:i/>
                <w:color w:val="0070C0"/>
                <w:sz w:val="24"/>
                <w:szCs w:val="24"/>
              </w:rPr>
            </w:pPr>
            <w:r>
              <w:rPr>
                <w:rFonts w:ascii="Trebuchet MS" w:hAnsi="Trebuchet MS"/>
                <w:color w:val="0070C0"/>
                <w:sz w:val="24"/>
                <w:szCs w:val="24"/>
              </w:rPr>
              <w:t>Cercetătorii trebuie să fie angajați la începerea proiectului pentru a fi luați în considerare la calculul indicatorului RCO06.</w:t>
            </w:r>
            <w:r w:rsidR="002D3953" w:rsidRPr="00147BA2">
              <w:rPr>
                <w:rFonts w:ascii="Trebuchet MS" w:hAnsi="Trebuchet MS"/>
                <w:color w:val="0070C0"/>
                <w:sz w:val="24"/>
                <w:szCs w:val="24"/>
              </w:rPr>
              <w:t>Nu vor fi numărate posturile vacante de cercetare și dezvoltare și nici personalul de sprijin</w:t>
            </w:r>
            <w:r w:rsidR="00445564">
              <w:rPr>
                <w:rFonts w:ascii="Trebuchet MS" w:hAnsi="Trebuchet MS"/>
                <w:color w:val="0070C0"/>
                <w:sz w:val="24"/>
                <w:szCs w:val="24"/>
              </w:rPr>
              <w:t>/</w:t>
            </w:r>
            <w:r w:rsidR="002D3953" w:rsidRPr="00147BA2">
              <w:rPr>
                <w:rFonts w:ascii="Trebuchet MS" w:hAnsi="Trebuchet MS"/>
                <w:color w:val="0070C0"/>
                <w:sz w:val="24"/>
                <w:szCs w:val="24"/>
              </w:rPr>
              <w:t>auxiliar</w:t>
            </w:r>
            <w:r w:rsidR="00445564">
              <w:rPr>
                <w:rFonts w:ascii="Trebuchet MS" w:hAnsi="Trebuchet MS"/>
                <w:color w:val="0070C0"/>
                <w:sz w:val="24"/>
                <w:szCs w:val="24"/>
              </w:rPr>
              <w:t xml:space="preserve"> </w:t>
            </w:r>
            <w:r w:rsidR="002D3953" w:rsidRPr="00147BA2">
              <w:rPr>
                <w:rFonts w:ascii="Trebuchet MS" w:hAnsi="Trebuchet MS"/>
                <w:color w:val="0070C0"/>
                <w:sz w:val="24"/>
                <w:szCs w:val="24"/>
              </w:rPr>
              <w:t xml:space="preserve">(și anume posturile care nu sunt direct implicate în activități de cercetare și dezvoltare). Dacă în cadrul instituției/facilității sunt angajați mai mulți cercetători ca o consecință directă a proiectului (adică posturi vacante ocupate sau noi posturi create), noii cercetători vor fi incluși în ținta indicatorului </w:t>
            </w:r>
            <w:r w:rsidR="002D3953" w:rsidRPr="00A34C5F">
              <w:rPr>
                <w:rFonts w:ascii="Trebuchet MS" w:hAnsi="Trebuchet MS"/>
                <w:i/>
                <w:color w:val="0070C0"/>
                <w:sz w:val="24"/>
                <w:szCs w:val="24"/>
              </w:rPr>
              <w:t>RCR102 Locuri de muncă de cercetare în entități sprijinite.</w:t>
            </w:r>
          </w:p>
          <w:p w14:paraId="7613FCB8" w14:textId="77777777" w:rsidR="006A5444" w:rsidRDefault="002D3953" w:rsidP="006A5444">
            <w:pPr>
              <w:pStyle w:val="ListParagraph"/>
              <w:spacing w:after="120"/>
              <w:ind w:left="714"/>
              <w:contextualSpacing w:val="0"/>
              <w:jc w:val="both"/>
              <w:rPr>
                <w:rFonts w:ascii="Trebuchet MS" w:hAnsi="Trebuchet MS"/>
                <w:color w:val="0070C0"/>
                <w:sz w:val="24"/>
                <w:szCs w:val="24"/>
              </w:rPr>
            </w:pPr>
            <w:r w:rsidRPr="00147BA2">
              <w:rPr>
                <w:rFonts w:ascii="Trebuchet MS" w:hAnsi="Trebuchet MS"/>
                <w:color w:val="0070C0"/>
                <w:sz w:val="24"/>
                <w:szCs w:val="24"/>
              </w:rPr>
              <w:t xml:space="preserve">ENI anual al personalului de cercetare și dezvoltare este definit ca raportul dintre orele de lucru efectiv petrecute în cercetare și dezvoltare pe parcursul unui an calendaristic, împărțit la numărul total de ore lucrate convențional în aceeași perioadă de către o persoană sau un grup. O persoană nu poate efectua mai mult de un ENI anual. </w:t>
            </w:r>
            <w:r w:rsidRPr="006A5444">
              <w:rPr>
                <w:rFonts w:ascii="Trebuchet MS" w:hAnsi="Trebuchet MS"/>
                <w:color w:val="0070C0"/>
                <w:sz w:val="24"/>
                <w:szCs w:val="24"/>
              </w:rPr>
              <w:t xml:space="preserve">Numărul de ore lucrate convențional este determinat pe baza orelor de lucru normative/statutare. </w:t>
            </w:r>
          </w:p>
          <w:p w14:paraId="77D324F6" w14:textId="55CFFAFE" w:rsidR="006A5444" w:rsidRPr="00F14304" w:rsidRDefault="00103460" w:rsidP="00F14304">
            <w:pPr>
              <w:pStyle w:val="ListParagraph"/>
              <w:spacing w:after="120"/>
              <w:ind w:left="714"/>
              <w:contextualSpacing w:val="0"/>
              <w:jc w:val="both"/>
              <w:rPr>
                <w:rFonts w:ascii="Trebuchet MS" w:hAnsi="Trebuchet MS"/>
                <w:b/>
                <w:color w:val="0070C0"/>
                <w:sz w:val="24"/>
                <w:szCs w:val="24"/>
              </w:rPr>
            </w:pPr>
            <w:r w:rsidRPr="00407B77">
              <w:rPr>
                <w:rFonts w:ascii="Trebuchet MS" w:hAnsi="Trebuchet MS"/>
                <w:b/>
                <w:color w:val="0070C0"/>
                <w:sz w:val="24"/>
                <w:szCs w:val="24"/>
              </w:rPr>
              <w:t xml:space="preserve">Formula pentru calcului ENI anual= Σ număr ore lucrate </w:t>
            </w:r>
            <w:r>
              <w:rPr>
                <w:rFonts w:ascii="Trebuchet MS" w:hAnsi="Trebuchet MS"/>
                <w:b/>
                <w:color w:val="0070C0"/>
                <w:sz w:val="24"/>
                <w:szCs w:val="24"/>
              </w:rPr>
              <w:t>în cercetare în</w:t>
            </w:r>
            <w:r w:rsidRPr="00407B77">
              <w:rPr>
                <w:rFonts w:ascii="Trebuchet MS" w:hAnsi="Trebuchet MS"/>
                <w:b/>
                <w:color w:val="0070C0"/>
                <w:sz w:val="24"/>
                <w:szCs w:val="24"/>
              </w:rPr>
              <w:t xml:space="preserve"> infrastructu</w:t>
            </w:r>
            <w:r>
              <w:rPr>
                <w:rFonts w:ascii="Trebuchet MS" w:hAnsi="Trebuchet MS"/>
                <w:b/>
                <w:color w:val="0070C0"/>
                <w:sz w:val="24"/>
                <w:szCs w:val="24"/>
              </w:rPr>
              <w:t>ra ce urmează a fi îmbunătățită</w:t>
            </w:r>
            <w:r w:rsidRPr="00407B77">
              <w:rPr>
                <w:rFonts w:ascii="Trebuchet MS" w:hAnsi="Trebuchet MS"/>
                <w:b/>
                <w:color w:val="0070C0"/>
                <w:sz w:val="24"/>
                <w:szCs w:val="24"/>
              </w:rPr>
              <w:t xml:space="preserve"> în timpul anului calendaristic în care începe proiectul (incluzând și 8h pentru fiecare zi de concediu legal și zile libere legale plătite, daca este cazul)/ (52 săptămâni x 40 ore/săptămână).</w:t>
            </w:r>
          </w:p>
          <w:p w14:paraId="7A3DF6F6" w14:textId="2D75F3B9" w:rsidR="00AD3FD1" w:rsidRDefault="002D3953" w:rsidP="003D48D4">
            <w:pPr>
              <w:pStyle w:val="ListParagraph"/>
              <w:spacing w:after="120"/>
              <w:ind w:left="714"/>
              <w:contextualSpacing w:val="0"/>
              <w:jc w:val="both"/>
              <w:rPr>
                <w:rFonts w:ascii="Trebuchet MS" w:hAnsi="Trebuchet MS"/>
                <w:b/>
                <w:i/>
                <w:color w:val="0070C0"/>
                <w:sz w:val="24"/>
                <w:szCs w:val="24"/>
              </w:rPr>
            </w:pPr>
            <w:r w:rsidRPr="006A5444">
              <w:rPr>
                <w:rFonts w:ascii="Trebuchet MS" w:hAnsi="Trebuchet MS"/>
                <w:color w:val="0070C0"/>
                <w:sz w:val="24"/>
                <w:szCs w:val="24"/>
              </w:rPr>
              <w:lastRenderedPageBreak/>
              <w:t>O persoană cu normă întreagă va fi identificată prin referirea la statutul său de angajare, tipul de contract (cu normă întreagă sau cu jumătate de normă) și nivelul de angajare în cercetare și dezvoltare</w:t>
            </w:r>
            <w:r w:rsidR="00445564" w:rsidRPr="006A5444">
              <w:rPr>
                <w:rFonts w:ascii="Trebuchet MS" w:hAnsi="Trebuchet MS"/>
                <w:color w:val="0070C0"/>
                <w:sz w:val="24"/>
                <w:szCs w:val="24"/>
              </w:rPr>
              <w:t>.</w:t>
            </w:r>
            <w:r w:rsidR="005214DC" w:rsidRPr="006A5444">
              <w:rPr>
                <w:rFonts w:ascii="Trebuchet MS" w:hAnsi="Trebuchet MS"/>
                <w:color w:val="0070C0"/>
                <w:sz w:val="24"/>
                <w:szCs w:val="24"/>
              </w:rPr>
              <w:t xml:space="preserve"> </w:t>
            </w:r>
          </w:p>
          <w:p w14:paraId="3638367A" w14:textId="77777777" w:rsidR="00356A67" w:rsidRDefault="00445564" w:rsidP="00AD3FD1">
            <w:pPr>
              <w:pStyle w:val="ListParagraph"/>
              <w:numPr>
                <w:ilvl w:val="0"/>
                <w:numId w:val="2"/>
              </w:numPr>
              <w:spacing w:after="120"/>
              <w:contextualSpacing w:val="0"/>
              <w:jc w:val="both"/>
              <w:rPr>
                <w:rFonts w:ascii="Trebuchet MS" w:hAnsi="Trebuchet MS"/>
                <w:color w:val="0070C0"/>
                <w:sz w:val="24"/>
                <w:szCs w:val="24"/>
              </w:rPr>
            </w:pPr>
            <w:r w:rsidRPr="00445564">
              <w:rPr>
                <w:rFonts w:ascii="Trebuchet MS" w:hAnsi="Trebuchet MS"/>
                <w:b/>
                <w:i/>
                <w:color w:val="0070C0"/>
                <w:sz w:val="24"/>
                <w:szCs w:val="24"/>
              </w:rPr>
              <w:t>RCO</w:t>
            </w:r>
            <w:r>
              <w:rPr>
                <w:rFonts w:ascii="Trebuchet MS" w:hAnsi="Trebuchet MS"/>
                <w:b/>
                <w:i/>
                <w:color w:val="0070C0"/>
                <w:sz w:val="24"/>
                <w:szCs w:val="24"/>
              </w:rPr>
              <w:t>07</w:t>
            </w:r>
            <w:r w:rsidRPr="00445564">
              <w:rPr>
                <w:rFonts w:ascii="Trebuchet MS" w:hAnsi="Trebuchet MS"/>
                <w:b/>
                <w:i/>
                <w:color w:val="0070C0"/>
                <w:sz w:val="24"/>
                <w:szCs w:val="24"/>
              </w:rPr>
              <w:t>:</w:t>
            </w:r>
            <w:r w:rsidRPr="00445564">
              <w:rPr>
                <w:rFonts w:ascii="Trebuchet MS" w:hAnsi="Trebuchet MS"/>
                <w:i/>
                <w:color w:val="0070C0"/>
                <w:sz w:val="24"/>
                <w:szCs w:val="24"/>
              </w:rPr>
              <w:t xml:space="preserve"> </w:t>
            </w:r>
            <w:r w:rsidR="001536EC" w:rsidRPr="00147BA2">
              <w:rPr>
                <w:rFonts w:ascii="Trebuchet MS" w:hAnsi="Trebuchet MS"/>
                <w:color w:val="0070C0"/>
                <w:sz w:val="24"/>
                <w:szCs w:val="24"/>
              </w:rPr>
              <w:t>acest indicator reprezintă numărul de organizații de cercetare care participă la proiecte de cercetare comune</w:t>
            </w:r>
            <w:r w:rsidR="006A0951">
              <w:rPr>
                <w:rFonts w:ascii="Trebuchet MS" w:hAnsi="Trebuchet MS"/>
                <w:color w:val="0070C0"/>
                <w:sz w:val="24"/>
                <w:szCs w:val="24"/>
              </w:rPr>
              <w:t xml:space="preserve">, iar ținta acestuia </w:t>
            </w:r>
            <w:r w:rsidR="001536EC" w:rsidRPr="00147BA2">
              <w:rPr>
                <w:rFonts w:ascii="Trebuchet MS" w:hAnsi="Trebuchet MS"/>
                <w:color w:val="0070C0"/>
                <w:sz w:val="24"/>
                <w:szCs w:val="24"/>
              </w:rPr>
              <w:t>va fi egală cu numărul de organizați</w:t>
            </w:r>
            <w:r w:rsidR="00C63ECD">
              <w:rPr>
                <w:rFonts w:ascii="Trebuchet MS" w:hAnsi="Trebuchet MS"/>
                <w:color w:val="0070C0"/>
                <w:sz w:val="24"/>
                <w:szCs w:val="24"/>
              </w:rPr>
              <w:t>i</w:t>
            </w:r>
            <w:r w:rsidR="001536EC" w:rsidRPr="00147BA2">
              <w:rPr>
                <w:rFonts w:ascii="Trebuchet MS" w:hAnsi="Trebuchet MS"/>
                <w:color w:val="0070C0"/>
                <w:sz w:val="24"/>
                <w:szCs w:val="24"/>
              </w:rPr>
              <w:t xml:space="preserve"> de cercetare</w:t>
            </w:r>
            <w:r w:rsidR="00C63ECD">
              <w:rPr>
                <w:rFonts w:ascii="Trebuchet MS" w:hAnsi="Trebuchet MS"/>
                <w:color w:val="0070C0"/>
                <w:sz w:val="24"/>
                <w:szCs w:val="24"/>
              </w:rPr>
              <w:t xml:space="preserve"> (universități sau institute de cercetare)</w:t>
            </w:r>
            <w:r w:rsidR="001536EC" w:rsidRPr="00147BA2">
              <w:rPr>
                <w:rFonts w:ascii="Trebuchet MS" w:hAnsi="Trebuchet MS"/>
                <w:color w:val="0070C0"/>
                <w:sz w:val="24"/>
                <w:szCs w:val="24"/>
              </w:rPr>
              <w:t xml:space="preserve"> implicate în proiect.</w:t>
            </w:r>
          </w:p>
          <w:p w14:paraId="1D7428F1" w14:textId="77777777" w:rsidR="00103460" w:rsidRPr="00103460" w:rsidRDefault="00943AE0" w:rsidP="000E7F93">
            <w:pPr>
              <w:pStyle w:val="ListParagraph"/>
              <w:numPr>
                <w:ilvl w:val="0"/>
                <w:numId w:val="2"/>
              </w:numPr>
              <w:spacing w:after="120"/>
              <w:contextualSpacing w:val="0"/>
              <w:jc w:val="both"/>
              <w:rPr>
                <w:rFonts w:ascii="Trebuchet MS" w:hAnsi="Trebuchet MS"/>
                <w:b/>
                <w:color w:val="0070C0"/>
                <w:sz w:val="24"/>
                <w:szCs w:val="24"/>
              </w:rPr>
            </w:pPr>
            <w:r w:rsidRPr="00943AE0">
              <w:rPr>
                <w:rFonts w:ascii="Trebuchet MS" w:hAnsi="Trebuchet MS"/>
                <w:color w:val="0070C0"/>
                <w:sz w:val="24"/>
                <w:szCs w:val="24"/>
              </w:rPr>
              <w:t>Indicatorii vor fi raportați în LDR/MDR conform regiunii/regiunilor de dezvoltare în care este implementat proiectul</w:t>
            </w:r>
            <w:r w:rsidR="002616D0">
              <w:rPr>
                <w:rFonts w:ascii="Trebuchet MS" w:hAnsi="Trebuchet MS"/>
                <w:color w:val="0070C0"/>
                <w:sz w:val="24"/>
                <w:szCs w:val="24"/>
              </w:rPr>
              <w:t>.</w:t>
            </w:r>
          </w:p>
          <w:p w14:paraId="258EAA95" w14:textId="67F78347" w:rsidR="00FB1B49" w:rsidRPr="0014654E" w:rsidRDefault="00600ECE" w:rsidP="000E7F93">
            <w:pPr>
              <w:pStyle w:val="ListParagraph"/>
              <w:numPr>
                <w:ilvl w:val="0"/>
                <w:numId w:val="2"/>
              </w:numPr>
              <w:spacing w:after="120"/>
              <w:contextualSpacing w:val="0"/>
              <w:jc w:val="both"/>
              <w:rPr>
                <w:rFonts w:ascii="Trebuchet MS" w:hAnsi="Trebuchet MS"/>
                <w:b/>
                <w:color w:val="0070C0"/>
                <w:sz w:val="24"/>
                <w:szCs w:val="24"/>
              </w:rPr>
            </w:pPr>
            <w:r w:rsidRPr="00147BA2">
              <w:rPr>
                <w:rFonts w:ascii="Trebuchet MS" w:hAnsi="Trebuchet MS"/>
                <w:b/>
                <w:i/>
                <w:color w:val="0070C0"/>
                <w:sz w:val="24"/>
                <w:szCs w:val="24"/>
              </w:rPr>
              <w:t>RCO08:</w:t>
            </w:r>
            <w:r>
              <w:rPr>
                <w:rFonts w:ascii="Trebuchet MS" w:hAnsi="Trebuchet MS"/>
                <w:b/>
                <w:i/>
                <w:color w:val="0070C0"/>
                <w:sz w:val="24"/>
                <w:szCs w:val="24"/>
              </w:rPr>
              <w:t xml:space="preserve"> </w:t>
            </w:r>
            <w:r w:rsidR="006A0951" w:rsidRPr="00147BA2">
              <w:rPr>
                <w:rFonts w:ascii="Trebuchet MS" w:hAnsi="Trebuchet MS"/>
                <w:color w:val="0070C0"/>
                <w:sz w:val="24"/>
                <w:szCs w:val="24"/>
              </w:rPr>
              <w:t>acest indicator reprezintă</w:t>
            </w:r>
            <w:r w:rsidR="006A0951" w:rsidRPr="00147BA2">
              <w:rPr>
                <w:rFonts w:ascii="Trebuchet MS" w:hAnsi="Trebuchet MS"/>
                <w:i/>
                <w:color w:val="0070C0"/>
                <w:sz w:val="24"/>
                <w:szCs w:val="24"/>
              </w:rPr>
              <w:t xml:space="preserve"> v</w:t>
            </w:r>
            <w:r w:rsidR="006A0951" w:rsidRPr="00147BA2">
              <w:rPr>
                <w:rFonts w:ascii="Trebuchet MS" w:hAnsi="Trebuchet MS"/>
                <w:color w:val="0070C0"/>
                <w:sz w:val="24"/>
                <w:szCs w:val="24"/>
              </w:rPr>
              <w:t>aloarea totală (de achiziție) a echipamentelor de cercetare și inovare sprijinite.</w:t>
            </w:r>
            <w:r w:rsidR="006A0951">
              <w:rPr>
                <w:rFonts w:ascii="Trebuchet MS" w:hAnsi="Trebuchet MS"/>
                <w:color w:val="0070C0"/>
                <w:sz w:val="24"/>
                <w:szCs w:val="24"/>
              </w:rPr>
              <w:t xml:space="preserve"> Ținta se va calcula luând în considerare</w:t>
            </w:r>
            <w:r w:rsidR="00B3519D">
              <w:rPr>
                <w:rFonts w:ascii="Trebuchet MS" w:hAnsi="Trebuchet MS"/>
                <w:color w:val="0070C0"/>
                <w:sz w:val="24"/>
                <w:szCs w:val="24"/>
              </w:rPr>
              <w:t xml:space="preserve"> faptul</w:t>
            </w:r>
            <w:r w:rsidR="006A0951">
              <w:rPr>
                <w:rFonts w:ascii="Trebuchet MS" w:hAnsi="Trebuchet MS"/>
                <w:color w:val="0070C0"/>
                <w:sz w:val="24"/>
                <w:szCs w:val="24"/>
              </w:rPr>
              <w:t xml:space="preserve"> că e</w:t>
            </w:r>
            <w:r w:rsidR="006A0951" w:rsidRPr="00147BA2">
              <w:rPr>
                <w:rFonts w:ascii="Trebuchet MS" w:hAnsi="Trebuchet MS"/>
                <w:color w:val="0070C0"/>
                <w:sz w:val="24"/>
                <w:szCs w:val="24"/>
              </w:rPr>
              <w:t xml:space="preserve">chipamentele de cercetare și dezvoltare includ toată aparatura, instrumentele și dispozitivele </w:t>
            </w:r>
            <w:r w:rsidR="002616D0">
              <w:rPr>
                <w:rFonts w:ascii="Trebuchet MS" w:hAnsi="Trebuchet MS"/>
                <w:color w:val="0070C0"/>
                <w:sz w:val="24"/>
                <w:szCs w:val="24"/>
              </w:rPr>
              <w:t xml:space="preserve">achiziționate prin proiect și </w:t>
            </w:r>
            <w:r w:rsidR="006A0951" w:rsidRPr="00147BA2">
              <w:rPr>
                <w:rFonts w:ascii="Trebuchet MS" w:hAnsi="Trebuchet MS"/>
                <w:color w:val="0070C0"/>
                <w:sz w:val="24"/>
                <w:szCs w:val="24"/>
              </w:rPr>
              <w:t>utilizate direct pentru a desfășura activi</w:t>
            </w:r>
            <w:r w:rsidR="006A0951" w:rsidRPr="00A34C5F">
              <w:rPr>
                <w:rFonts w:ascii="Trebuchet MS" w:hAnsi="Trebuchet MS"/>
                <w:color w:val="0070C0"/>
                <w:sz w:val="24"/>
                <w:szCs w:val="24"/>
              </w:rPr>
              <w:t>tăți de cercetare și dezvoltare, dar</w:t>
            </w:r>
            <w:r w:rsidR="006A0951" w:rsidRPr="00515014">
              <w:rPr>
                <w:rFonts w:ascii="Trebuchet MS" w:hAnsi="Trebuchet MS"/>
                <w:color w:val="0070C0"/>
                <w:sz w:val="24"/>
                <w:szCs w:val="24"/>
              </w:rPr>
              <w:t xml:space="preserve"> n</w:t>
            </w:r>
            <w:r w:rsidR="006A0951" w:rsidRPr="00147BA2">
              <w:rPr>
                <w:rFonts w:ascii="Trebuchet MS" w:hAnsi="Trebuchet MS"/>
                <w:color w:val="0070C0"/>
                <w:sz w:val="24"/>
                <w:szCs w:val="24"/>
              </w:rPr>
              <w:t>u includ, de exemplu, substanțe chimice sau alte materiale consumabile utilizate pentru efectuarea experimentelor sau a altor activități de cercetare.</w:t>
            </w:r>
            <w:r w:rsidR="006A0951">
              <w:rPr>
                <w:rFonts w:ascii="Trebuchet MS" w:hAnsi="Trebuchet MS"/>
                <w:color w:val="0070C0"/>
                <w:sz w:val="24"/>
                <w:szCs w:val="24"/>
              </w:rPr>
              <w:t xml:space="preserve"> </w:t>
            </w:r>
          </w:p>
          <w:p w14:paraId="268E856D" w14:textId="77777777" w:rsidR="00103460" w:rsidRPr="008E0301" w:rsidRDefault="00103460" w:rsidP="00103460">
            <w:pPr>
              <w:spacing w:after="120"/>
              <w:jc w:val="both"/>
              <w:rPr>
                <w:rFonts w:ascii="Trebuchet MS" w:hAnsi="Trebuchet MS"/>
                <w:b/>
                <w:color w:val="0070C0"/>
                <w:sz w:val="24"/>
                <w:szCs w:val="24"/>
              </w:rPr>
            </w:pPr>
            <w:r w:rsidRPr="00407B77">
              <w:rPr>
                <w:rFonts w:ascii="Trebuchet MS" w:hAnsi="Trebuchet MS"/>
                <w:color w:val="0070C0"/>
                <w:sz w:val="24"/>
                <w:szCs w:val="24"/>
              </w:rPr>
              <w:t>Indicatorii vor fi reflectați pentru LDR și MDR, la nivelul proiectului.</w:t>
            </w:r>
          </w:p>
          <w:p w14:paraId="6D32DBCF" w14:textId="77777777" w:rsidR="0014654E" w:rsidRDefault="0014654E" w:rsidP="0014654E">
            <w:pPr>
              <w:spacing w:after="120"/>
              <w:jc w:val="both"/>
              <w:rPr>
                <w:rFonts w:ascii="Trebuchet MS" w:hAnsi="Trebuchet MS"/>
                <w:b/>
                <w:color w:val="0070C0"/>
                <w:sz w:val="24"/>
                <w:szCs w:val="24"/>
              </w:rPr>
            </w:pPr>
            <w:r>
              <w:rPr>
                <w:rFonts w:ascii="Trebuchet MS" w:hAnsi="Trebuchet MS"/>
                <w:b/>
                <w:color w:val="0070C0"/>
                <w:sz w:val="24"/>
                <w:szCs w:val="24"/>
              </w:rPr>
              <w:t>Pentru indicatorii de realizare este obligatorie, la nivel de proiect, îndeplinirea următoarelor ținte minime:</w:t>
            </w:r>
          </w:p>
          <w:tbl>
            <w:tblPr>
              <w:tblStyle w:val="TableGrid2"/>
              <w:tblW w:w="0" w:type="auto"/>
              <w:tblLook w:val="04A0" w:firstRow="1" w:lastRow="0" w:firstColumn="1" w:lastColumn="0" w:noHBand="0" w:noVBand="1"/>
            </w:tblPr>
            <w:tblGrid>
              <w:gridCol w:w="2983"/>
              <w:gridCol w:w="1266"/>
              <w:gridCol w:w="1865"/>
              <w:gridCol w:w="1418"/>
              <w:gridCol w:w="1418"/>
            </w:tblGrid>
            <w:tr w:rsidR="00DF4AC3" w:rsidRPr="002057E9" w14:paraId="60263FF8" w14:textId="36BFA0E9" w:rsidTr="00863FD8">
              <w:tc>
                <w:tcPr>
                  <w:tcW w:w="2983" w:type="dxa"/>
                  <w:vMerge w:val="restart"/>
                </w:tcPr>
                <w:p w14:paraId="5327918E" w14:textId="77777777" w:rsidR="00DF4AC3" w:rsidRPr="002057E9" w:rsidRDefault="00DF4AC3" w:rsidP="0014654E">
                  <w:pPr>
                    <w:rPr>
                      <w:rFonts w:ascii="Trebuchet MS" w:hAnsi="Trebuchet MS"/>
                      <w:b/>
                      <w:bCs/>
                      <w:color w:val="0070C0"/>
                    </w:rPr>
                  </w:pPr>
                  <w:bookmarkStart w:id="209" w:name="_Hlk145059913"/>
                  <w:r w:rsidRPr="002057E9">
                    <w:rPr>
                      <w:rFonts w:ascii="Trebuchet MS" w:hAnsi="Trebuchet MS"/>
                      <w:b/>
                      <w:bCs/>
                      <w:color w:val="0070C0"/>
                    </w:rPr>
                    <w:t>Indicator de realizare</w:t>
                  </w:r>
                </w:p>
              </w:tc>
              <w:tc>
                <w:tcPr>
                  <w:tcW w:w="1266" w:type="dxa"/>
                  <w:vMerge w:val="restart"/>
                </w:tcPr>
                <w:p w14:paraId="3007CA15" w14:textId="77777777" w:rsidR="00DF4AC3" w:rsidRPr="002057E9" w:rsidRDefault="00DF4AC3" w:rsidP="0014654E">
                  <w:pPr>
                    <w:rPr>
                      <w:rFonts w:ascii="Trebuchet MS" w:hAnsi="Trebuchet MS"/>
                      <w:b/>
                      <w:bCs/>
                      <w:color w:val="0070C0"/>
                    </w:rPr>
                  </w:pPr>
                  <w:r w:rsidRPr="002057E9">
                    <w:rPr>
                      <w:rFonts w:ascii="Trebuchet MS" w:hAnsi="Trebuchet MS"/>
                      <w:b/>
                      <w:bCs/>
                      <w:color w:val="0070C0"/>
                    </w:rPr>
                    <w:t>Codificare</w:t>
                  </w:r>
                </w:p>
              </w:tc>
              <w:tc>
                <w:tcPr>
                  <w:tcW w:w="1865" w:type="dxa"/>
                  <w:vMerge w:val="restart"/>
                </w:tcPr>
                <w:p w14:paraId="35E044C5" w14:textId="77777777" w:rsidR="00DF4AC3" w:rsidRPr="002057E9" w:rsidRDefault="00DF4AC3" w:rsidP="0014654E">
                  <w:pPr>
                    <w:rPr>
                      <w:rFonts w:ascii="Trebuchet MS" w:hAnsi="Trebuchet MS"/>
                      <w:b/>
                      <w:bCs/>
                      <w:color w:val="0070C0"/>
                    </w:rPr>
                  </w:pPr>
                  <w:r w:rsidRPr="002057E9">
                    <w:rPr>
                      <w:rFonts w:ascii="Trebuchet MS" w:hAnsi="Trebuchet MS"/>
                      <w:b/>
                      <w:bCs/>
                      <w:color w:val="0070C0"/>
                    </w:rPr>
                    <w:t>Unitate de măsură</w:t>
                  </w:r>
                </w:p>
              </w:tc>
              <w:tc>
                <w:tcPr>
                  <w:tcW w:w="2836" w:type="dxa"/>
                  <w:gridSpan w:val="2"/>
                </w:tcPr>
                <w:p w14:paraId="708CE561" w14:textId="7B395137" w:rsidR="00DF4AC3" w:rsidRPr="002057E9" w:rsidRDefault="00DF4AC3" w:rsidP="0014654E">
                  <w:pPr>
                    <w:rPr>
                      <w:rFonts w:ascii="Trebuchet MS" w:hAnsi="Trebuchet MS"/>
                      <w:b/>
                      <w:bCs/>
                      <w:color w:val="0070C0"/>
                    </w:rPr>
                  </w:pPr>
                  <w:r w:rsidRPr="002057E9">
                    <w:rPr>
                      <w:rFonts w:ascii="Trebuchet MS" w:hAnsi="Trebuchet MS"/>
                      <w:b/>
                      <w:bCs/>
                      <w:color w:val="0070C0"/>
                    </w:rPr>
                    <w:t>Țintă minimă per proiect</w:t>
                  </w:r>
                </w:p>
              </w:tc>
            </w:tr>
            <w:tr w:rsidR="00DF4AC3" w:rsidRPr="002057E9" w14:paraId="244C9C29" w14:textId="77777777" w:rsidTr="003F069C">
              <w:tc>
                <w:tcPr>
                  <w:tcW w:w="2983" w:type="dxa"/>
                  <w:vMerge/>
                </w:tcPr>
                <w:p w14:paraId="517E90AB" w14:textId="77777777" w:rsidR="00DF4AC3" w:rsidRPr="002057E9" w:rsidRDefault="00DF4AC3" w:rsidP="0014654E">
                  <w:pPr>
                    <w:rPr>
                      <w:rFonts w:ascii="Trebuchet MS" w:hAnsi="Trebuchet MS"/>
                      <w:b/>
                      <w:bCs/>
                      <w:color w:val="0070C0"/>
                    </w:rPr>
                  </w:pPr>
                </w:p>
              </w:tc>
              <w:tc>
                <w:tcPr>
                  <w:tcW w:w="1266" w:type="dxa"/>
                  <w:vMerge/>
                </w:tcPr>
                <w:p w14:paraId="7F80C264" w14:textId="77777777" w:rsidR="00DF4AC3" w:rsidRPr="002057E9" w:rsidRDefault="00DF4AC3" w:rsidP="0014654E">
                  <w:pPr>
                    <w:rPr>
                      <w:rFonts w:ascii="Trebuchet MS" w:hAnsi="Trebuchet MS"/>
                      <w:b/>
                      <w:bCs/>
                      <w:color w:val="0070C0"/>
                    </w:rPr>
                  </w:pPr>
                </w:p>
              </w:tc>
              <w:tc>
                <w:tcPr>
                  <w:tcW w:w="1865" w:type="dxa"/>
                  <w:vMerge/>
                </w:tcPr>
                <w:p w14:paraId="09AE611B" w14:textId="77777777" w:rsidR="00DF4AC3" w:rsidRPr="002057E9" w:rsidRDefault="00DF4AC3" w:rsidP="0014654E">
                  <w:pPr>
                    <w:rPr>
                      <w:rFonts w:ascii="Trebuchet MS" w:hAnsi="Trebuchet MS"/>
                      <w:b/>
                      <w:bCs/>
                      <w:color w:val="0070C0"/>
                    </w:rPr>
                  </w:pPr>
                </w:p>
              </w:tc>
              <w:tc>
                <w:tcPr>
                  <w:tcW w:w="1418" w:type="dxa"/>
                </w:tcPr>
                <w:p w14:paraId="01CFF625" w14:textId="3B91E37C" w:rsidR="00DF4AC3" w:rsidRPr="002057E9" w:rsidRDefault="00C3077F" w:rsidP="00C3077F">
                  <w:pPr>
                    <w:jc w:val="center"/>
                    <w:rPr>
                      <w:rFonts w:ascii="Trebuchet MS" w:hAnsi="Trebuchet MS"/>
                      <w:b/>
                      <w:bCs/>
                      <w:color w:val="0070C0"/>
                    </w:rPr>
                  </w:pPr>
                  <w:r>
                    <w:rPr>
                      <w:rFonts w:ascii="Trebuchet MS" w:hAnsi="Trebuchet MS"/>
                      <w:b/>
                      <w:bCs/>
                      <w:color w:val="0070C0"/>
                    </w:rPr>
                    <w:t>LDR</w:t>
                  </w:r>
                </w:p>
              </w:tc>
              <w:tc>
                <w:tcPr>
                  <w:tcW w:w="1418" w:type="dxa"/>
                </w:tcPr>
                <w:p w14:paraId="222298CC" w14:textId="39A63991" w:rsidR="00DF4AC3" w:rsidRPr="002057E9" w:rsidRDefault="00C3077F" w:rsidP="00C3077F">
                  <w:pPr>
                    <w:jc w:val="center"/>
                    <w:rPr>
                      <w:rFonts w:ascii="Trebuchet MS" w:hAnsi="Trebuchet MS"/>
                      <w:b/>
                      <w:bCs/>
                      <w:color w:val="0070C0"/>
                    </w:rPr>
                  </w:pPr>
                  <w:r>
                    <w:rPr>
                      <w:rFonts w:ascii="Trebuchet MS" w:hAnsi="Trebuchet MS"/>
                      <w:b/>
                      <w:bCs/>
                      <w:color w:val="0070C0"/>
                    </w:rPr>
                    <w:t>MDR</w:t>
                  </w:r>
                </w:p>
              </w:tc>
            </w:tr>
            <w:tr w:rsidR="00C3077F" w:rsidRPr="002057E9" w14:paraId="383A2D71" w14:textId="6848B92A" w:rsidTr="006623AD">
              <w:trPr>
                <w:trHeight w:val="543"/>
              </w:trPr>
              <w:tc>
                <w:tcPr>
                  <w:tcW w:w="2983" w:type="dxa"/>
                </w:tcPr>
                <w:p w14:paraId="3670E56F" w14:textId="77777777" w:rsidR="00C3077F" w:rsidRPr="002057E9" w:rsidRDefault="00C3077F" w:rsidP="002616D0">
                  <w:pPr>
                    <w:jc w:val="both"/>
                    <w:rPr>
                      <w:rFonts w:ascii="Trebuchet MS" w:hAnsi="Trebuchet MS"/>
                      <w:color w:val="0070C0"/>
                    </w:rPr>
                  </w:pPr>
                  <w:r w:rsidRPr="002057E9">
                    <w:rPr>
                      <w:rFonts w:ascii="Trebuchet MS" w:hAnsi="Trebuchet MS"/>
                      <w:color w:val="0070C0"/>
                    </w:rPr>
                    <w:t>Întreprinderi care beneficiază de sprijin</w:t>
                  </w:r>
                </w:p>
              </w:tc>
              <w:tc>
                <w:tcPr>
                  <w:tcW w:w="1266" w:type="dxa"/>
                </w:tcPr>
                <w:p w14:paraId="241EB316" w14:textId="77777777" w:rsidR="00C3077F" w:rsidRPr="002057E9" w:rsidRDefault="00C3077F" w:rsidP="002616D0">
                  <w:pPr>
                    <w:rPr>
                      <w:rFonts w:ascii="Trebuchet MS" w:hAnsi="Trebuchet MS"/>
                      <w:color w:val="0070C0"/>
                    </w:rPr>
                  </w:pPr>
                  <w:r w:rsidRPr="002057E9">
                    <w:rPr>
                      <w:rFonts w:ascii="Trebuchet MS" w:hAnsi="Trebuchet MS"/>
                      <w:color w:val="0070C0"/>
                    </w:rPr>
                    <w:t xml:space="preserve">RCO 01 </w:t>
                  </w:r>
                </w:p>
              </w:tc>
              <w:tc>
                <w:tcPr>
                  <w:tcW w:w="1865" w:type="dxa"/>
                </w:tcPr>
                <w:p w14:paraId="48C90BB6" w14:textId="77777777" w:rsidR="00C3077F" w:rsidRPr="002057E9" w:rsidRDefault="00C3077F" w:rsidP="002616D0">
                  <w:pPr>
                    <w:rPr>
                      <w:rFonts w:ascii="Trebuchet MS" w:hAnsi="Trebuchet MS"/>
                      <w:color w:val="0070C0"/>
                    </w:rPr>
                  </w:pPr>
                  <w:r w:rsidRPr="002057E9">
                    <w:rPr>
                      <w:rFonts w:ascii="Trebuchet MS" w:hAnsi="Trebuchet MS"/>
                      <w:color w:val="0070C0"/>
                    </w:rPr>
                    <w:t>Număr întreprinderi</w:t>
                  </w:r>
                </w:p>
              </w:tc>
              <w:tc>
                <w:tcPr>
                  <w:tcW w:w="2836" w:type="dxa"/>
                  <w:gridSpan w:val="2"/>
                </w:tcPr>
                <w:p w14:paraId="48F47512" w14:textId="77B5FB75" w:rsidR="00C3077F" w:rsidRPr="002057E9" w:rsidRDefault="00C3077F" w:rsidP="00C3077F">
                  <w:pPr>
                    <w:jc w:val="center"/>
                    <w:rPr>
                      <w:rFonts w:ascii="Trebuchet MS" w:hAnsi="Trebuchet MS"/>
                      <w:color w:val="0070C0"/>
                    </w:rPr>
                  </w:pPr>
                  <w:r w:rsidRPr="002057E9">
                    <w:rPr>
                      <w:rFonts w:ascii="Trebuchet MS" w:hAnsi="Trebuchet MS"/>
                      <w:color w:val="0070C0"/>
                    </w:rPr>
                    <w:t>3</w:t>
                  </w:r>
                </w:p>
              </w:tc>
            </w:tr>
            <w:tr w:rsidR="00C3077F" w:rsidRPr="002057E9" w14:paraId="55B605DE" w14:textId="653C1432" w:rsidTr="009A75CB">
              <w:trPr>
                <w:trHeight w:val="672"/>
              </w:trPr>
              <w:tc>
                <w:tcPr>
                  <w:tcW w:w="2983" w:type="dxa"/>
                </w:tcPr>
                <w:p w14:paraId="2AEE0A24" w14:textId="77777777" w:rsidR="00C3077F" w:rsidRPr="002057E9" w:rsidRDefault="00C3077F" w:rsidP="002616D0">
                  <w:pPr>
                    <w:rPr>
                      <w:rFonts w:ascii="Trebuchet MS" w:hAnsi="Trebuchet MS"/>
                      <w:color w:val="0070C0"/>
                    </w:rPr>
                  </w:pPr>
                  <w:r w:rsidRPr="002057E9">
                    <w:rPr>
                      <w:rFonts w:ascii="Trebuchet MS" w:hAnsi="Trebuchet MS"/>
                      <w:color w:val="0070C0"/>
                    </w:rPr>
                    <w:t>Întreprinderi care beneficiază de sprijin prin grant-uri</w:t>
                  </w:r>
                </w:p>
              </w:tc>
              <w:tc>
                <w:tcPr>
                  <w:tcW w:w="1266" w:type="dxa"/>
                </w:tcPr>
                <w:p w14:paraId="0907C280" w14:textId="77777777" w:rsidR="00C3077F" w:rsidRPr="002057E9" w:rsidRDefault="00C3077F" w:rsidP="002616D0">
                  <w:pPr>
                    <w:rPr>
                      <w:rFonts w:ascii="Trebuchet MS" w:hAnsi="Trebuchet MS"/>
                      <w:color w:val="0070C0"/>
                    </w:rPr>
                  </w:pPr>
                  <w:r w:rsidRPr="002057E9">
                    <w:rPr>
                      <w:rFonts w:ascii="Trebuchet MS" w:hAnsi="Trebuchet MS"/>
                      <w:color w:val="0070C0"/>
                    </w:rPr>
                    <w:t>RCO 02</w:t>
                  </w:r>
                </w:p>
              </w:tc>
              <w:tc>
                <w:tcPr>
                  <w:tcW w:w="1865" w:type="dxa"/>
                </w:tcPr>
                <w:p w14:paraId="09BD5D8E" w14:textId="77777777" w:rsidR="00C3077F" w:rsidRPr="002057E9" w:rsidRDefault="00C3077F" w:rsidP="002616D0">
                  <w:pPr>
                    <w:rPr>
                      <w:rFonts w:ascii="Trebuchet MS" w:hAnsi="Trebuchet MS"/>
                      <w:color w:val="0070C0"/>
                    </w:rPr>
                  </w:pPr>
                  <w:r w:rsidRPr="002057E9">
                    <w:rPr>
                      <w:rFonts w:ascii="Trebuchet MS" w:hAnsi="Trebuchet MS"/>
                      <w:color w:val="0070C0"/>
                    </w:rPr>
                    <w:t>Număr întreprinderi</w:t>
                  </w:r>
                </w:p>
              </w:tc>
              <w:tc>
                <w:tcPr>
                  <w:tcW w:w="2836" w:type="dxa"/>
                  <w:gridSpan w:val="2"/>
                </w:tcPr>
                <w:p w14:paraId="4CDFA824" w14:textId="1FAAD88C" w:rsidR="00C3077F" w:rsidRPr="002057E9" w:rsidRDefault="00C3077F" w:rsidP="00C3077F">
                  <w:pPr>
                    <w:jc w:val="center"/>
                    <w:rPr>
                      <w:rFonts w:ascii="Trebuchet MS" w:hAnsi="Trebuchet MS"/>
                      <w:color w:val="0070C0"/>
                    </w:rPr>
                  </w:pPr>
                  <w:r w:rsidRPr="002057E9">
                    <w:rPr>
                      <w:rFonts w:ascii="Trebuchet MS" w:hAnsi="Trebuchet MS"/>
                      <w:color w:val="0070C0"/>
                    </w:rPr>
                    <w:t>3</w:t>
                  </w:r>
                </w:p>
              </w:tc>
            </w:tr>
            <w:tr w:rsidR="00C3077F" w:rsidRPr="002057E9" w14:paraId="45240E4C" w14:textId="3B424F16" w:rsidTr="00824124">
              <w:trPr>
                <w:trHeight w:val="672"/>
              </w:trPr>
              <w:tc>
                <w:tcPr>
                  <w:tcW w:w="2983" w:type="dxa"/>
                </w:tcPr>
                <w:p w14:paraId="430BEBBE" w14:textId="77777777" w:rsidR="00C3077F" w:rsidRPr="002057E9" w:rsidRDefault="00C3077F" w:rsidP="002616D0">
                  <w:pPr>
                    <w:rPr>
                      <w:rFonts w:ascii="Trebuchet MS" w:hAnsi="Trebuchet MS"/>
                      <w:color w:val="0070C0"/>
                    </w:rPr>
                  </w:pPr>
                  <w:r w:rsidRPr="002057E9">
                    <w:rPr>
                      <w:rFonts w:ascii="Trebuchet MS" w:hAnsi="Trebuchet MS"/>
                      <w:color w:val="0070C0"/>
                    </w:rPr>
                    <w:t>Întreprinderi care cooperează cu organizații de cercetare</w:t>
                  </w:r>
                </w:p>
              </w:tc>
              <w:tc>
                <w:tcPr>
                  <w:tcW w:w="1266" w:type="dxa"/>
                </w:tcPr>
                <w:p w14:paraId="3B5FA68D" w14:textId="77777777" w:rsidR="00C3077F" w:rsidRPr="002057E9" w:rsidRDefault="00C3077F" w:rsidP="002616D0">
                  <w:pPr>
                    <w:rPr>
                      <w:rFonts w:ascii="Trebuchet MS" w:hAnsi="Trebuchet MS"/>
                      <w:color w:val="0070C0"/>
                    </w:rPr>
                  </w:pPr>
                  <w:r w:rsidRPr="002057E9">
                    <w:rPr>
                      <w:rFonts w:ascii="Trebuchet MS" w:hAnsi="Trebuchet MS"/>
                      <w:color w:val="0070C0"/>
                    </w:rPr>
                    <w:t>RCO 10</w:t>
                  </w:r>
                </w:p>
              </w:tc>
              <w:tc>
                <w:tcPr>
                  <w:tcW w:w="1865" w:type="dxa"/>
                </w:tcPr>
                <w:p w14:paraId="5F85307C" w14:textId="77777777" w:rsidR="00C3077F" w:rsidRPr="002057E9" w:rsidRDefault="00C3077F" w:rsidP="002616D0">
                  <w:pPr>
                    <w:rPr>
                      <w:rFonts w:ascii="Trebuchet MS" w:hAnsi="Trebuchet MS"/>
                      <w:color w:val="0070C0"/>
                    </w:rPr>
                  </w:pPr>
                  <w:r w:rsidRPr="002057E9">
                    <w:rPr>
                      <w:rFonts w:ascii="Trebuchet MS" w:hAnsi="Trebuchet MS"/>
                      <w:color w:val="0070C0"/>
                    </w:rPr>
                    <w:t>Număr întreprinderi</w:t>
                  </w:r>
                </w:p>
              </w:tc>
              <w:tc>
                <w:tcPr>
                  <w:tcW w:w="2836" w:type="dxa"/>
                  <w:gridSpan w:val="2"/>
                </w:tcPr>
                <w:p w14:paraId="79E0C8F1" w14:textId="6C60E896" w:rsidR="00C3077F" w:rsidRPr="002057E9" w:rsidRDefault="00C3077F" w:rsidP="00C3077F">
                  <w:pPr>
                    <w:jc w:val="center"/>
                    <w:rPr>
                      <w:rFonts w:ascii="Trebuchet MS" w:hAnsi="Trebuchet MS"/>
                      <w:color w:val="0070C0"/>
                    </w:rPr>
                  </w:pPr>
                  <w:r w:rsidRPr="002057E9">
                    <w:rPr>
                      <w:rFonts w:ascii="Trebuchet MS" w:hAnsi="Trebuchet MS"/>
                      <w:color w:val="0070C0"/>
                    </w:rPr>
                    <w:t>3</w:t>
                  </w:r>
                </w:p>
              </w:tc>
            </w:tr>
            <w:tr w:rsidR="00C3077F" w:rsidRPr="002057E9" w14:paraId="3D558CF1" w14:textId="3F89D078" w:rsidTr="00E24BAE">
              <w:trPr>
                <w:trHeight w:val="672"/>
              </w:trPr>
              <w:tc>
                <w:tcPr>
                  <w:tcW w:w="2983" w:type="dxa"/>
                </w:tcPr>
                <w:p w14:paraId="13456669" w14:textId="77777777" w:rsidR="00C3077F" w:rsidRPr="002057E9" w:rsidRDefault="00C3077F" w:rsidP="002616D0">
                  <w:pPr>
                    <w:rPr>
                      <w:rFonts w:ascii="Trebuchet MS" w:hAnsi="Trebuchet MS"/>
                      <w:color w:val="0070C0"/>
                    </w:rPr>
                  </w:pPr>
                  <w:r w:rsidRPr="002057E9">
                    <w:rPr>
                      <w:rFonts w:ascii="Trebuchet MS" w:hAnsi="Trebuchet MS"/>
                      <w:color w:val="0070C0"/>
                    </w:rPr>
                    <w:t>Organizații de cercetare care participă la proiecte de cercetare comune - număr</w:t>
                  </w:r>
                </w:p>
              </w:tc>
              <w:tc>
                <w:tcPr>
                  <w:tcW w:w="1266" w:type="dxa"/>
                </w:tcPr>
                <w:p w14:paraId="687673BA" w14:textId="77777777" w:rsidR="00C3077F" w:rsidRPr="002057E9" w:rsidRDefault="00C3077F" w:rsidP="002616D0">
                  <w:pPr>
                    <w:rPr>
                      <w:rFonts w:ascii="Trebuchet MS" w:hAnsi="Trebuchet MS"/>
                      <w:b/>
                      <w:color w:val="0070C0"/>
                    </w:rPr>
                  </w:pPr>
                  <w:r w:rsidRPr="002057E9">
                    <w:rPr>
                      <w:rFonts w:ascii="Trebuchet MS" w:hAnsi="Trebuchet MS"/>
                      <w:color w:val="0070C0"/>
                    </w:rPr>
                    <w:t>RCO 07</w:t>
                  </w:r>
                </w:p>
              </w:tc>
              <w:tc>
                <w:tcPr>
                  <w:tcW w:w="1865" w:type="dxa"/>
                </w:tcPr>
                <w:p w14:paraId="23429F82" w14:textId="77777777" w:rsidR="00C3077F" w:rsidRPr="002057E9" w:rsidRDefault="00C3077F" w:rsidP="002616D0">
                  <w:pPr>
                    <w:rPr>
                      <w:rFonts w:ascii="Trebuchet MS" w:hAnsi="Trebuchet MS"/>
                      <w:color w:val="0070C0"/>
                    </w:rPr>
                  </w:pPr>
                  <w:r>
                    <w:rPr>
                      <w:rFonts w:ascii="Trebuchet MS" w:hAnsi="Trebuchet MS"/>
                      <w:color w:val="0070C0"/>
                    </w:rPr>
                    <w:t xml:space="preserve">Număr </w:t>
                  </w:r>
                </w:p>
              </w:tc>
              <w:tc>
                <w:tcPr>
                  <w:tcW w:w="2836" w:type="dxa"/>
                  <w:gridSpan w:val="2"/>
                </w:tcPr>
                <w:p w14:paraId="250F5C71" w14:textId="26DCD3B7" w:rsidR="00C3077F" w:rsidRDefault="00F252E7" w:rsidP="00C3077F">
                  <w:pPr>
                    <w:jc w:val="center"/>
                    <w:rPr>
                      <w:rFonts w:ascii="Trebuchet MS" w:hAnsi="Trebuchet MS"/>
                      <w:color w:val="0070C0"/>
                    </w:rPr>
                  </w:pPr>
                  <w:r>
                    <w:rPr>
                      <w:rFonts w:ascii="Trebuchet MS" w:hAnsi="Trebuchet MS"/>
                      <w:color w:val="0070C0"/>
                    </w:rPr>
                    <w:t>1</w:t>
                  </w:r>
                </w:p>
              </w:tc>
            </w:tr>
            <w:tr w:rsidR="00C3077F" w:rsidRPr="002057E9" w14:paraId="77EE701B" w14:textId="595A3484" w:rsidTr="00BD4D13">
              <w:trPr>
                <w:trHeight w:val="949"/>
              </w:trPr>
              <w:tc>
                <w:tcPr>
                  <w:tcW w:w="2983" w:type="dxa"/>
                </w:tcPr>
                <w:p w14:paraId="160CC9CD" w14:textId="77777777" w:rsidR="00C3077F" w:rsidRPr="002057E9" w:rsidRDefault="00C3077F" w:rsidP="002616D0">
                  <w:pPr>
                    <w:rPr>
                      <w:rFonts w:ascii="Trebuchet MS" w:hAnsi="Trebuchet MS"/>
                      <w:color w:val="0070C0"/>
                    </w:rPr>
                  </w:pPr>
                  <w:r w:rsidRPr="002057E9">
                    <w:rPr>
                      <w:rFonts w:ascii="Trebuchet MS" w:hAnsi="Trebuchet MS"/>
                      <w:color w:val="0070C0"/>
                    </w:rPr>
                    <w:t>Cercetători care lucrează în centre de cercetare care beneficiază de sprijin</w:t>
                  </w:r>
                </w:p>
              </w:tc>
              <w:tc>
                <w:tcPr>
                  <w:tcW w:w="1266" w:type="dxa"/>
                </w:tcPr>
                <w:p w14:paraId="03A6858F" w14:textId="77777777" w:rsidR="00C3077F" w:rsidRPr="002057E9" w:rsidRDefault="00C3077F" w:rsidP="002616D0">
                  <w:pPr>
                    <w:rPr>
                      <w:rFonts w:ascii="Trebuchet MS" w:hAnsi="Trebuchet MS"/>
                      <w:color w:val="0070C0"/>
                    </w:rPr>
                  </w:pPr>
                  <w:r w:rsidRPr="002057E9">
                    <w:rPr>
                      <w:rFonts w:ascii="Trebuchet MS" w:hAnsi="Trebuchet MS"/>
                      <w:color w:val="0070C0"/>
                    </w:rPr>
                    <w:t>RCO 06</w:t>
                  </w:r>
                </w:p>
              </w:tc>
              <w:tc>
                <w:tcPr>
                  <w:tcW w:w="1865" w:type="dxa"/>
                </w:tcPr>
                <w:p w14:paraId="265E6863" w14:textId="77777777" w:rsidR="00C3077F" w:rsidRPr="002057E9" w:rsidRDefault="00C3077F" w:rsidP="002616D0">
                  <w:pPr>
                    <w:rPr>
                      <w:rFonts w:ascii="Trebuchet MS" w:hAnsi="Trebuchet MS"/>
                      <w:color w:val="0070C0"/>
                    </w:rPr>
                  </w:pPr>
                  <w:r w:rsidRPr="002057E9">
                    <w:rPr>
                      <w:rFonts w:ascii="Trebuchet MS" w:hAnsi="Trebuchet MS"/>
                      <w:color w:val="0070C0"/>
                    </w:rPr>
                    <w:t xml:space="preserve">ENI </w:t>
                  </w:r>
                </w:p>
              </w:tc>
              <w:tc>
                <w:tcPr>
                  <w:tcW w:w="2836" w:type="dxa"/>
                  <w:gridSpan w:val="2"/>
                </w:tcPr>
                <w:p w14:paraId="749D8125" w14:textId="0EE870FE" w:rsidR="00C3077F" w:rsidRDefault="00C3077F" w:rsidP="00C3077F">
                  <w:pPr>
                    <w:jc w:val="center"/>
                    <w:rPr>
                      <w:rFonts w:ascii="Trebuchet MS" w:hAnsi="Trebuchet MS"/>
                      <w:color w:val="0070C0"/>
                    </w:rPr>
                  </w:pPr>
                  <w:r>
                    <w:rPr>
                      <w:rFonts w:ascii="Trebuchet MS" w:hAnsi="Trebuchet MS"/>
                      <w:color w:val="0070C0"/>
                    </w:rPr>
                    <w:t>15</w:t>
                  </w:r>
                </w:p>
              </w:tc>
            </w:tr>
            <w:tr w:rsidR="00C3077F" w:rsidRPr="002057E9" w14:paraId="0CE3500F" w14:textId="5970566F" w:rsidTr="00F1106F">
              <w:trPr>
                <w:trHeight w:val="766"/>
              </w:trPr>
              <w:tc>
                <w:tcPr>
                  <w:tcW w:w="2983" w:type="dxa"/>
                </w:tcPr>
                <w:p w14:paraId="114FA490" w14:textId="67AE8B42" w:rsidR="00C3077F" w:rsidRPr="002057E9" w:rsidRDefault="00C3077F" w:rsidP="002616D0">
                  <w:pPr>
                    <w:rPr>
                      <w:rFonts w:ascii="Trebuchet MS" w:hAnsi="Trebuchet MS"/>
                      <w:color w:val="0070C0"/>
                    </w:rPr>
                  </w:pPr>
                  <w:r w:rsidRPr="002057E9">
                    <w:rPr>
                      <w:rFonts w:ascii="Trebuchet MS" w:hAnsi="Trebuchet MS"/>
                      <w:color w:val="0070C0"/>
                    </w:rPr>
                    <w:t>Valoarea nominală a echipamentelor pentru cercetare și inovare</w:t>
                  </w:r>
                  <w:r w:rsidR="00D35711">
                    <w:rPr>
                      <w:rFonts w:ascii="Trebuchet MS" w:hAnsi="Trebuchet MS"/>
                      <w:color w:val="0070C0"/>
                    </w:rPr>
                    <w:t>*</w:t>
                  </w:r>
                </w:p>
              </w:tc>
              <w:tc>
                <w:tcPr>
                  <w:tcW w:w="1266" w:type="dxa"/>
                </w:tcPr>
                <w:p w14:paraId="3768D964" w14:textId="77777777" w:rsidR="00C3077F" w:rsidRPr="002057E9" w:rsidRDefault="00C3077F" w:rsidP="002616D0">
                  <w:pPr>
                    <w:rPr>
                      <w:rFonts w:ascii="Trebuchet MS" w:hAnsi="Trebuchet MS"/>
                      <w:color w:val="0070C0"/>
                    </w:rPr>
                  </w:pPr>
                  <w:r w:rsidRPr="002057E9">
                    <w:rPr>
                      <w:rFonts w:ascii="Trebuchet MS" w:hAnsi="Trebuchet MS"/>
                      <w:color w:val="0070C0"/>
                    </w:rPr>
                    <w:t>RCO 08</w:t>
                  </w:r>
                </w:p>
              </w:tc>
              <w:tc>
                <w:tcPr>
                  <w:tcW w:w="1865" w:type="dxa"/>
                </w:tcPr>
                <w:p w14:paraId="4C68AA31" w14:textId="77777777" w:rsidR="00C3077F" w:rsidRPr="002057E9" w:rsidRDefault="00C3077F" w:rsidP="002616D0">
                  <w:pPr>
                    <w:rPr>
                      <w:rFonts w:ascii="Trebuchet MS" w:hAnsi="Trebuchet MS"/>
                      <w:color w:val="0070C0"/>
                    </w:rPr>
                  </w:pPr>
                  <w:r w:rsidRPr="002057E9">
                    <w:rPr>
                      <w:rFonts w:ascii="Trebuchet MS" w:hAnsi="Trebuchet MS"/>
                      <w:color w:val="0070C0"/>
                    </w:rPr>
                    <w:t>Euro</w:t>
                  </w:r>
                </w:p>
              </w:tc>
              <w:tc>
                <w:tcPr>
                  <w:tcW w:w="2836" w:type="dxa"/>
                  <w:gridSpan w:val="2"/>
                </w:tcPr>
                <w:p w14:paraId="45B0D30A" w14:textId="38AA15EB" w:rsidR="00C3077F" w:rsidRPr="00402E48" w:rsidRDefault="00C3077F" w:rsidP="00C3077F">
                  <w:pPr>
                    <w:jc w:val="center"/>
                    <w:rPr>
                      <w:rFonts w:ascii="Trebuchet MS" w:hAnsi="Trebuchet MS"/>
                      <w:color w:val="0070C0"/>
                    </w:rPr>
                  </w:pPr>
                  <w:r w:rsidRPr="00402E48">
                    <w:rPr>
                      <w:rFonts w:ascii="Trebuchet MS" w:hAnsi="Trebuchet MS"/>
                      <w:color w:val="0070C0"/>
                    </w:rPr>
                    <w:t>20% din</w:t>
                  </w:r>
                  <w:r w:rsidRPr="002057E9">
                    <w:rPr>
                      <w:rFonts w:ascii="Trebuchet MS" w:hAnsi="Trebuchet MS"/>
                      <w:color w:val="0070C0"/>
                    </w:rPr>
                    <w:t xml:space="preserve"> valoarea eligibilă a proiectului</w:t>
                  </w:r>
                </w:p>
              </w:tc>
            </w:tr>
            <w:bookmarkEnd w:id="209"/>
          </w:tbl>
          <w:p w14:paraId="078318CF" w14:textId="77777777" w:rsidR="0014654E" w:rsidRPr="0014654E" w:rsidRDefault="0014654E" w:rsidP="0014654E">
            <w:pPr>
              <w:spacing w:after="120"/>
              <w:jc w:val="both"/>
              <w:rPr>
                <w:rFonts w:ascii="Trebuchet MS" w:hAnsi="Trebuchet MS"/>
                <w:b/>
                <w:color w:val="0070C0"/>
                <w:sz w:val="24"/>
                <w:szCs w:val="24"/>
              </w:rPr>
            </w:pPr>
          </w:p>
        </w:tc>
      </w:tr>
      <w:tr w:rsidR="00D35711" w:rsidRPr="003929AA" w14:paraId="730B671B" w14:textId="77777777" w:rsidTr="00B558B3">
        <w:tc>
          <w:tcPr>
            <w:tcW w:w="9396" w:type="dxa"/>
          </w:tcPr>
          <w:p w14:paraId="457C3F2B" w14:textId="77777777" w:rsidR="00D35711" w:rsidRDefault="00D35711" w:rsidP="00D35711">
            <w:pPr>
              <w:spacing w:after="120"/>
              <w:jc w:val="both"/>
              <w:rPr>
                <w:rFonts w:ascii="Trebuchet MS" w:hAnsi="Trebuchet MS"/>
                <w:b/>
                <w:color w:val="0070C0"/>
                <w:sz w:val="16"/>
                <w:szCs w:val="16"/>
              </w:rPr>
            </w:pPr>
            <w:r>
              <w:rPr>
                <w:rFonts w:ascii="Trebuchet MS" w:hAnsi="Trebuchet MS"/>
                <w:b/>
                <w:color w:val="0070C0"/>
                <w:sz w:val="16"/>
                <w:szCs w:val="16"/>
              </w:rPr>
              <w:lastRenderedPageBreak/>
              <w:t>*sunt luate în considerare inclusiv echipamentele pentru introducerea în producție</w:t>
            </w:r>
          </w:p>
          <w:p w14:paraId="2956691E" w14:textId="4A9035E1" w:rsidR="00D35711" w:rsidRPr="00147BA2" w:rsidRDefault="00D35711" w:rsidP="00D35711">
            <w:pPr>
              <w:widowControl w:val="0"/>
              <w:spacing w:after="100" w:afterAutospacing="1"/>
              <w:jc w:val="both"/>
              <w:rPr>
                <w:rFonts w:ascii="Trebuchet MS" w:eastAsia="Arial Unicode MS" w:hAnsi="Trebuchet MS" w:cs="Times New Roman"/>
                <w:color w:val="0070C0"/>
                <w:sz w:val="24"/>
                <w:szCs w:val="24"/>
                <w:lang w:eastAsia="ro-RO"/>
              </w:rPr>
            </w:pPr>
            <w:r w:rsidRPr="000E317D">
              <w:rPr>
                <w:rFonts w:ascii="Trebuchet MS" w:hAnsi="Trebuchet MS"/>
                <w:color w:val="0070C0"/>
                <w:sz w:val="24"/>
                <w:szCs w:val="24"/>
              </w:rPr>
              <w:t>Țintele indicatorilor de realizare se vor raporta în tipul de regiune aferentă locației de implementare a proiectului.</w:t>
            </w:r>
          </w:p>
        </w:tc>
      </w:tr>
    </w:tbl>
    <w:p w14:paraId="0CFE9A08" w14:textId="77777777" w:rsidR="00423649" w:rsidRPr="00147BA2" w:rsidRDefault="00423649" w:rsidP="004666C9">
      <w:pPr>
        <w:pStyle w:val="ListParagraph"/>
        <w:numPr>
          <w:ilvl w:val="2"/>
          <w:numId w:val="11"/>
        </w:numPr>
        <w:spacing w:before="120" w:after="120"/>
        <w:rPr>
          <w:rFonts w:ascii="Trebuchet MS" w:hAnsi="Trebuchet MS"/>
          <w:i/>
          <w:color w:val="0070C0"/>
          <w:sz w:val="24"/>
          <w:szCs w:val="24"/>
        </w:rPr>
      </w:pPr>
      <w:r w:rsidRPr="00147BA2">
        <w:rPr>
          <w:rFonts w:ascii="Trebuchet MS" w:hAnsi="Trebuchet MS"/>
          <w:i/>
          <w:color w:val="0070C0"/>
          <w:sz w:val="24"/>
          <w:szCs w:val="24"/>
        </w:rPr>
        <w:t xml:space="preserve">Indicatori de rezultat </w:t>
      </w:r>
    </w:p>
    <w:p w14:paraId="1E67ED70" w14:textId="77777777" w:rsidR="00D815F5" w:rsidRPr="00147BA2" w:rsidRDefault="00D815F5" w:rsidP="00D815F5">
      <w:pPr>
        <w:pStyle w:val="ListParagraph"/>
        <w:spacing w:before="120" w:after="120"/>
        <w:rPr>
          <w:rFonts w:ascii="Trebuchet MS" w:hAnsi="Trebuchet MS"/>
          <w:i/>
          <w:color w:val="0070C0"/>
          <w:sz w:val="24"/>
          <w:szCs w:val="24"/>
        </w:rPr>
      </w:pPr>
    </w:p>
    <w:tbl>
      <w:tblPr>
        <w:tblStyle w:val="TableGrid"/>
        <w:tblW w:w="0" w:type="auto"/>
        <w:tblLook w:val="04A0" w:firstRow="1" w:lastRow="0" w:firstColumn="1" w:lastColumn="0" w:noHBand="0" w:noVBand="1"/>
      </w:tblPr>
      <w:tblGrid>
        <w:gridCol w:w="9396"/>
      </w:tblGrid>
      <w:tr w:rsidR="003929AA" w:rsidRPr="003929AA" w14:paraId="68AD0FFF" w14:textId="77777777" w:rsidTr="00B558B3">
        <w:tc>
          <w:tcPr>
            <w:tcW w:w="9396" w:type="dxa"/>
          </w:tcPr>
          <w:p w14:paraId="140CB4F0" w14:textId="77777777" w:rsidR="00BF24DC" w:rsidRPr="00147BA2" w:rsidRDefault="00BF24DC" w:rsidP="00BF24DC">
            <w:pPr>
              <w:widowControl w:val="0"/>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color w:val="0070C0"/>
                <w:sz w:val="24"/>
                <w:szCs w:val="24"/>
                <w:lang w:eastAsia="ro-RO"/>
              </w:rPr>
              <w:lastRenderedPageBreak/>
              <w:t>Indicatorii de rezultat de program, vizați de prezentul apel de proiecte sunt:</w:t>
            </w:r>
          </w:p>
          <w:p w14:paraId="46860718" w14:textId="77777777" w:rsidR="00060DE5" w:rsidRPr="00147BA2" w:rsidRDefault="00060DE5" w:rsidP="004666C9">
            <w:pPr>
              <w:pStyle w:val="ListParagraph"/>
              <w:widowControl w:val="0"/>
              <w:numPr>
                <w:ilvl w:val="0"/>
                <w:numId w:val="10"/>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RCR 03</w:t>
            </w:r>
            <w:r w:rsidRPr="00147BA2">
              <w:rPr>
                <w:rFonts w:ascii="Trebuchet MS" w:eastAsia="Arial Unicode MS" w:hAnsi="Trebuchet MS" w:cs="Times New Roman"/>
                <w:color w:val="0070C0"/>
                <w:sz w:val="24"/>
                <w:szCs w:val="24"/>
                <w:lang w:eastAsia="ro-RO"/>
              </w:rPr>
              <w:t xml:space="preserve"> Întreprinderi mici și mijlocii (IMM-uri) care introduc inovații în materie de produse sau procese - număr</w:t>
            </w:r>
          </w:p>
          <w:p w14:paraId="1ECB0E7E" w14:textId="77777777" w:rsidR="00060DE5" w:rsidRPr="00147BA2" w:rsidRDefault="00060DE5" w:rsidP="004666C9">
            <w:pPr>
              <w:pStyle w:val="ListParagraph"/>
              <w:widowControl w:val="0"/>
              <w:numPr>
                <w:ilvl w:val="0"/>
                <w:numId w:val="10"/>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RCR 06</w:t>
            </w:r>
            <w:r w:rsidRPr="00147BA2">
              <w:rPr>
                <w:rFonts w:ascii="Trebuchet MS" w:eastAsia="Arial Unicode MS" w:hAnsi="Trebuchet MS" w:cs="Times New Roman"/>
                <w:color w:val="0070C0"/>
                <w:sz w:val="24"/>
                <w:szCs w:val="24"/>
                <w:lang w:eastAsia="ro-RO"/>
              </w:rPr>
              <w:t xml:space="preserve"> Cereri de brevete depuse - număr</w:t>
            </w:r>
          </w:p>
          <w:p w14:paraId="6EF7CB64" w14:textId="77777777" w:rsidR="00060DE5" w:rsidRPr="00147BA2" w:rsidRDefault="00060DE5" w:rsidP="004666C9">
            <w:pPr>
              <w:pStyle w:val="ListParagraph"/>
              <w:widowControl w:val="0"/>
              <w:numPr>
                <w:ilvl w:val="0"/>
                <w:numId w:val="10"/>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RCR 08</w:t>
            </w:r>
            <w:r w:rsidRPr="00147BA2">
              <w:rPr>
                <w:rFonts w:ascii="Trebuchet MS" w:eastAsia="Arial Unicode MS" w:hAnsi="Trebuchet MS" w:cs="Times New Roman"/>
                <w:color w:val="0070C0"/>
                <w:sz w:val="24"/>
                <w:szCs w:val="24"/>
                <w:lang w:eastAsia="ro-RO"/>
              </w:rPr>
              <w:t xml:space="preserve"> Publicații ale proiectelor care beneficiază de sprijin - număr</w:t>
            </w:r>
          </w:p>
          <w:p w14:paraId="2B72DAB6" w14:textId="2CF7EB7B" w:rsidR="00D26275" w:rsidRPr="00F14304" w:rsidRDefault="00060DE5" w:rsidP="00F14304">
            <w:pPr>
              <w:pStyle w:val="ListParagraph"/>
              <w:widowControl w:val="0"/>
              <w:numPr>
                <w:ilvl w:val="0"/>
                <w:numId w:val="10"/>
              </w:numPr>
              <w:spacing w:after="100" w:afterAutospacing="1"/>
              <w:jc w:val="both"/>
              <w:rPr>
                <w:rFonts w:ascii="Trebuchet MS" w:eastAsia="Arial Unicode MS" w:hAnsi="Trebuchet MS" w:cs="Times New Roman"/>
                <w:color w:val="0070C0"/>
                <w:sz w:val="24"/>
                <w:szCs w:val="24"/>
                <w:lang w:eastAsia="ro-RO"/>
              </w:rPr>
            </w:pPr>
            <w:r w:rsidRPr="00147BA2">
              <w:rPr>
                <w:rFonts w:ascii="Trebuchet MS" w:eastAsia="Arial Unicode MS" w:hAnsi="Trebuchet MS" w:cs="Times New Roman"/>
                <w:b/>
                <w:color w:val="0070C0"/>
                <w:sz w:val="24"/>
                <w:szCs w:val="24"/>
                <w:lang w:eastAsia="ro-RO"/>
              </w:rPr>
              <w:t>RCR 102</w:t>
            </w:r>
            <w:r w:rsidRPr="00147BA2">
              <w:rPr>
                <w:rFonts w:ascii="Trebuchet MS" w:eastAsia="Arial Unicode MS" w:hAnsi="Trebuchet MS" w:cs="Times New Roman"/>
                <w:color w:val="0070C0"/>
                <w:sz w:val="24"/>
                <w:szCs w:val="24"/>
                <w:lang w:eastAsia="ro-RO"/>
              </w:rPr>
              <w:t xml:space="preserve"> Locuri de muncă create în domeniul cercetării în entitățile care beneficiază de sprijin </w:t>
            </w:r>
            <w:r w:rsidRPr="00147BA2">
              <w:rPr>
                <w:rFonts w:ascii="Trebuchet MS" w:eastAsia="Arial Unicode MS" w:hAnsi="Trebuchet MS" w:cs="Times New Roman"/>
                <w:color w:val="0070C0"/>
                <w:sz w:val="24"/>
                <w:szCs w:val="24"/>
                <w:lang w:eastAsia="ro-RO"/>
              </w:rPr>
              <w:t>- ENI</w:t>
            </w:r>
          </w:p>
          <w:p w14:paraId="703D3123" w14:textId="77777777" w:rsidR="00D26275" w:rsidRPr="00147BA2" w:rsidRDefault="00D26275" w:rsidP="00EE2AEA">
            <w:pPr>
              <w:widowControl w:val="0"/>
              <w:jc w:val="both"/>
              <w:rPr>
                <w:rFonts w:ascii="Trebuchet MS" w:eastAsia="Arial Unicode MS" w:hAnsi="Trebuchet MS" w:cs="Times New Roman"/>
                <w:color w:val="0070C0"/>
                <w:sz w:val="24"/>
                <w:szCs w:val="24"/>
                <w:lang w:eastAsia="ro-RO"/>
              </w:rPr>
            </w:pPr>
            <w:r w:rsidRPr="00147BA2">
              <w:rPr>
                <w:rFonts w:ascii="Trebuchet MS" w:hAnsi="Trebuchet MS"/>
                <w:color w:val="0070C0"/>
                <w:sz w:val="24"/>
                <w:szCs w:val="24"/>
              </w:rPr>
              <w:t>Indicatorii de rezultat se raportează</w:t>
            </w:r>
            <w:r w:rsidR="004A10DF">
              <w:rPr>
                <w:rFonts w:ascii="Trebuchet MS" w:hAnsi="Trebuchet MS"/>
                <w:color w:val="0070C0"/>
                <w:sz w:val="24"/>
                <w:szCs w:val="24"/>
              </w:rPr>
              <w:t xml:space="preserve"> </w:t>
            </w:r>
            <w:r w:rsidRPr="00147BA2">
              <w:rPr>
                <w:rFonts w:ascii="Trebuchet MS" w:hAnsi="Trebuchet MS"/>
                <w:color w:val="0070C0"/>
                <w:sz w:val="24"/>
                <w:szCs w:val="24"/>
              </w:rPr>
              <w:t>și se măsoară la sfârșitul perioadei de implementare a proiectului</w:t>
            </w:r>
            <w:r w:rsidR="004A10DF">
              <w:rPr>
                <w:rFonts w:ascii="Trebuchet MS" w:hAnsi="Trebuchet MS"/>
                <w:color w:val="0070C0"/>
                <w:sz w:val="24"/>
                <w:szCs w:val="24"/>
              </w:rPr>
              <w:t xml:space="preserve"> </w:t>
            </w:r>
            <w:r w:rsidR="00C3160D" w:rsidRPr="00147BA2">
              <w:rPr>
                <w:rFonts w:ascii="Trebuchet MS" w:eastAsia="Arial Unicode MS" w:hAnsi="Trebuchet MS" w:cs="Times New Roman"/>
                <w:color w:val="0070C0"/>
                <w:sz w:val="24"/>
                <w:szCs w:val="24"/>
                <w:lang w:eastAsia="ro-RO"/>
              </w:rPr>
              <w:t>și</w:t>
            </w:r>
            <w:r w:rsidR="000E587D" w:rsidRPr="00147BA2">
              <w:rPr>
                <w:rFonts w:ascii="Trebuchet MS" w:eastAsia="Arial Unicode MS" w:hAnsi="Trebuchet MS" w:cs="Times New Roman"/>
                <w:color w:val="0070C0"/>
                <w:sz w:val="24"/>
                <w:szCs w:val="24"/>
                <w:lang w:eastAsia="ro-RO"/>
              </w:rPr>
              <w:t xml:space="preserve"> se monitorizează</w:t>
            </w:r>
            <w:r w:rsidR="00C3160D" w:rsidRPr="00147BA2">
              <w:rPr>
                <w:rFonts w:ascii="Trebuchet MS" w:eastAsia="Arial Unicode MS" w:hAnsi="Trebuchet MS" w:cs="Times New Roman"/>
                <w:color w:val="0070C0"/>
                <w:sz w:val="24"/>
                <w:szCs w:val="24"/>
                <w:lang w:eastAsia="ro-RO"/>
              </w:rPr>
              <w:t xml:space="preserve"> în perioada de durabilitate, pentru o evaluare ulterioară a performanței operațiunii</w:t>
            </w:r>
            <w:r w:rsidR="00FA25E4" w:rsidRPr="00147BA2">
              <w:rPr>
                <w:rFonts w:ascii="Trebuchet MS" w:eastAsia="Arial Unicode MS" w:hAnsi="Trebuchet MS" w:cs="Times New Roman"/>
                <w:color w:val="0070C0"/>
                <w:sz w:val="24"/>
                <w:szCs w:val="24"/>
                <w:lang w:eastAsia="ro-RO"/>
              </w:rPr>
              <w:t>.</w:t>
            </w:r>
          </w:p>
          <w:p w14:paraId="7692EE51" w14:textId="3E1185BB" w:rsidR="0062275F" w:rsidRPr="00F14304" w:rsidRDefault="00943AE0" w:rsidP="00F14304">
            <w:pPr>
              <w:spacing w:after="120"/>
              <w:jc w:val="both"/>
              <w:rPr>
                <w:rFonts w:ascii="Trebuchet MS" w:hAnsi="Trebuchet MS"/>
                <w:color w:val="0070C0"/>
                <w:sz w:val="24"/>
                <w:szCs w:val="24"/>
              </w:rPr>
            </w:pPr>
            <w:r w:rsidRPr="00943AE0">
              <w:rPr>
                <w:rFonts w:ascii="Trebuchet MS" w:hAnsi="Trebuchet MS"/>
                <w:color w:val="0070C0"/>
                <w:sz w:val="24"/>
                <w:szCs w:val="24"/>
              </w:rPr>
              <w:t>Indicatorii vor fi raportați în LDR/MDR conform regiunii/regiunilor de dezvoltare în care este implementat proiectu</w:t>
            </w:r>
            <w:r w:rsidRPr="00103460">
              <w:rPr>
                <w:rFonts w:ascii="Trebuchet MS" w:hAnsi="Trebuchet MS"/>
                <w:color w:val="0070C0"/>
                <w:sz w:val="24"/>
                <w:szCs w:val="24"/>
              </w:rPr>
              <w:t>l</w:t>
            </w:r>
            <w:r w:rsidR="002616D0" w:rsidRPr="00F14304">
              <w:rPr>
                <w:rFonts w:ascii="Trebuchet MS" w:hAnsi="Trebuchet MS"/>
                <w:color w:val="0070C0"/>
                <w:sz w:val="24"/>
                <w:szCs w:val="24"/>
              </w:rPr>
              <w:t>.</w:t>
            </w:r>
          </w:p>
          <w:p w14:paraId="7DCD9B20" w14:textId="77777777" w:rsidR="00D26275" w:rsidRPr="008B5DBE" w:rsidRDefault="00D26275" w:rsidP="00EE2AEA">
            <w:pPr>
              <w:widowControl w:val="0"/>
              <w:tabs>
                <w:tab w:val="left" w:pos="709"/>
                <w:tab w:val="left" w:pos="1134"/>
                <w:tab w:val="left" w:pos="3119"/>
                <w:tab w:val="left" w:pos="4537"/>
                <w:tab w:val="left" w:pos="6237"/>
                <w:tab w:val="left" w:pos="6407"/>
                <w:tab w:val="left" w:leader="dot" w:pos="8789"/>
              </w:tabs>
              <w:contextualSpacing/>
              <w:jc w:val="both"/>
              <w:rPr>
                <w:rFonts w:ascii="Trebuchet MS" w:eastAsia="Arial Unicode MS" w:hAnsi="Trebuchet MS" w:cs="Times New Roman"/>
                <w:b/>
                <w:color w:val="0070C0"/>
                <w:sz w:val="24"/>
                <w:szCs w:val="24"/>
                <w:lang w:eastAsia="ro-RO"/>
              </w:rPr>
            </w:pPr>
            <w:r w:rsidRPr="008B5DBE">
              <w:rPr>
                <w:rFonts w:ascii="Trebuchet MS" w:eastAsia="Arial Unicode MS" w:hAnsi="Trebuchet MS" w:cs="Times New Roman"/>
                <w:b/>
                <w:color w:val="0070C0"/>
                <w:sz w:val="24"/>
                <w:szCs w:val="24"/>
                <w:lang w:eastAsia="ro-RO"/>
              </w:rPr>
              <w:t xml:space="preserve">Este obligatorie selectarea, în cadrul cererii de finanțare, a tuturor indicatorilor de rezultat din </w:t>
            </w:r>
            <w:r w:rsidR="008B5DBE" w:rsidRPr="008B5DBE">
              <w:rPr>
                <w:rFonts w:ascii="Trebuchet MS" w:eastAsia="Arial Unicode MS" w:hAnsi="Trebuchet MS" w:cs="Times New Roman"/>
                <w:b/>
                <w:color w:val="0070C0"/>
                <w:sz w:val="24"/>
                <w:szCs w:val="24"/>
                <w:lang w:eastAsia="ro-RO"/>
              </w:rPr>
              <w:t>cadrul prezentei secțiuni</w:t>
            </w:r>
            <w:r w:rsidR="00C6750A" w:rsidRPr="008B5DBE">
              <w:rPr>
                <w:rFonts w:ascii="Trebuchet MS" w:eastAsia="Arial Unicode MS" w:hAnsi="Trebuchet MS" w:cs="Times New Roman"/>
                <w:b/>
                <w:color w:val="0070C0"/>
                <w:sz w:val="24"/>
                <w:szCs w:val="24"/>
                <w:lang w:eastAsia="ro-RO"/>
              </w:rPr>
              <w:t>.</w:t>
            </w:r>
            <w:r w:rsidRPr="008B5DBE">
              <w:rPr>
                <w:rFonts w:ascii="Trebuchet MS" w:eastAsia="Arial Unicode MS" w:hAnsi="Trebuchet MS" w:cs="Times New Roman"/>
                <w:b/>
                <w:color w:val="0070C0"/>
                <w:sz w:val="24"/>
                <w:szCs w:val="24"/>
                <w:lang w:eastAsia="ro-RO"/>
              </w:rPr>
              <w:t xml:space="preserve"> </w:t>
            </w:r>
          </w:p>
          <w:p w14:paraId="53C504A6" w14:textId="77777777" w:rsidR="00500B71" w:rsidRPr="00147BA2" w:rsidRDefault="00500B71" w:rsidP="00EE2AEA">
            <w:pPr>
              <w:widowControl w:val="0"/>
              <w:tabs>
                <w:tab w:val="left" w:pos="709"/>
                <w:tab w:val="left" w:pos="1134"/>
                <w:tab w:val="left" w:pos="3119"/>
                <w:tab w:val="left" w:pos="4537"/>
                <w:tab w:val="left" w:pos="6237"/>
                <w:tab w:val="left" w:pos="6407"/>
                <w:tab w:val="left" w:leader="dot" w:pos="8789"/>
              </w:tabs>
              <w:contextualSpacing/>
              <w:jc w:val="both"/>
              <w:rPr>
                <w:rFonts w:ascii="Trebuchet MS" w:eastAsia="Arial Unicode MS" w:hAnsi="Trebuchet MS" w:cs="Times New Roman"/>
                <w:color w:val="0070C0"/>
                <w:sz w:val="24"/>
                <w:szCs w:val="24"/>
                <w:lang w:eastAsia="ro-RO"/>
              </w:rPr>
            </w:pPr>
          </w:p>
          <w:p w14:paraId="47299190" w14:textId="74FFCAFE" w:rsidR="0084278B" w:rsidRPr="00147BA2" w:rsidRDefault="00800FE4" w:rsidP="00EE2AEA">
            <w:pPr>
              <w:jc w:val="both"/>
              <w:rPr>
                <w:rFonts w:ascii="Trebuchet MS" w:hAnsi="Trebuchet MS"/>
                <w:bCs/>
                <w:color w:val="0070C0"/>
                <w:sz w:val="24"/>
                <w:szCs w:val="24"/>
              </w:rPr>
            </w:pPr>
            <w:r w:rsidRPr="00147BA2">
              <w:rPr>
                <w:rFonts w:ascii="Trebuchet MS" w:hAnsi="Trebuchet MS"/>
                <w:bCs/>
                <w:color w:val="0070C0"/>
                <w:sz w:val="24"/>
                <w:szCs w:val="24"/>
              </w:rPr>
              <w:t xml:space="preserve">În cadrul cererii de finanțare nu se vor identifica și cuantifica alți indicatori </w:t>
            </w:r>
            <w:r w:rsidR="00E76430" w:rsidRPr="00147BA2">
              <w:rPr>
                <w:rFonts w:ascii="Trebuchet MS" w:hAnsi="Trebuchet MS"/>
                <w:bCs/>
                <w:color w:val="0070C0"/>
                <w:sz w:val="24"/>
                <w:szCs w:val="24"/>
              </w:rPr>
              <w:t xml:space="preserve">de program </w:t>
            </w:r>
            <w:r w:rsidRPr="00147BA2">
              <w:rPr>
                <w:rFonts w:ascii="Trebuchet MS" w:hAnsi="Trebuchet MS"/>
                <w:bCs/>
                <w:color w:val="0070C0"/>
                <w:sz w:val="24"/>
                <w:szCs w:val="24"/>
              </w:rPr>
              <w:t>în afara celor menționați în cadrul secțiunii 3.8.2 la prezentul ghid.</w:t>
            </w:r>
          </w:p>
          <w:p w14:paraId="20C20F9D" w14:textId="77777777" w:rsidR="00B71ABD" w:rsidRDefault="00B71ABD" w:rsidP="0084278B">
            <w:pPr>
              <w:jc w:val="both"/>
              <w:rPr>
                <w:rFonts w:ascii="Trebuchet MS" w:hAnsi="Trebuchet MS"/>
                <w:bCs/>
                <w:i/>
                <w:color w:val="0070C0"/>
                <w:sz w:val="24"/>
                <w:szCs w:val="24"/>
                <w:u w:val="single"/>
              </w:rPr>
            </w:pPr>
          </w:p>
          <w:p w14:paraId="4FDDCCC1" w14:textId="77777777" w:rsidR="0084278B" w:rsidRDefault="0084278B" w:rsidP="0084278B">
            <w:pPr>
              <w:jc w:val="both"/>
              <w:rPr>
                <w:rFonts w:ascii="Trebuchet MS" w:hAnsi="Trebuchet MS"/>
                <w:bCs/>
                <w:i/>
                <w:color w:val="0070C0"/>
                <w:sz w:val="24"/>
                <w:szCs w:val="24"/>
                <w:u w:val="single"/>
              </w:rPr>
            </w:pPr>
            <w:r w:rsidRPr="0084278B">
              <w:rPr>
                <w:rFonts w:ascii="Trebuchet MS" w:hAnsi="Trebuchet MS"/>
                <w:bCs/>
                <w:i/>
                <w:color w:val="0070C0"/>
                <w:sz w:val="24"/>
                <w:szCs w:val="24"/>
                <w:u w:val="single"/>
              </w:rPr>
              <w:t>Prevederi generale cu privire la calculul indicatorilor</w:t>
            </w:r>
            <w:r w:rsidR="00B779A5">
              <w:rPr>
                <w:rFonts w:ascii="Trebuchet MS" w:hAnsi="Trebuchet MS"/>
                <w:bCs/>
                <w:i/>
                <w:color w:val="0070C0"/>
                <w:sz w:val="24"/>
                <w:szCs w:val="24"/>
                <w:u w:val="single"/>
              </w:rPr>
              <w:t>:</w:t>
            </w:r>
          </w:p>
          <w:p w14:paraId="0B04F656" w14:textId="77777777" w:rsidR="00B779A5" w:rsidRPr="0084278B" w:rsidRDefault="00B779A5" w:rsidP="0084278B">
            <w:pPr>
              <w:jc w:val="both"/>
              <w:rPr>
                <w:rFonts w:ascii="Trebuchet MS" w:hAnsi="Trebuchet MS"/>
                <w:bCs/>
                <w:i/>
                <w:color w:val="0070C0"/>
                <w:sz w:val="24"/>
                <w:szCs w:val="24"/>
                <w:u w:val="single"/>
              </w:rPr>
            </w:pPr>
          </w:p>
          <w:p w14:paraId="586AFC22" w14:textId="77777777" w:rsidR="00E40919" w:rsidRPr="00147BA2" w:rsidRDefault="00813063" w:rsidP="00147BA2">
            <w:pPr>
              <w:pStyle w:val="ListParagraph"/>
              <w:numPr>
                <w:ilvl w:val="0"/>
                <w:numId w:val="2"/>
              </w:numPr>
              <w:spacing w:after="120"/>
              <w:ind w:left="714" w:hanging="357"/>
              <w:contextualSpacing w:val="0"/>
              <w:jc w:val="both"/>
              <w:rPr>
                <w:rFonts w:ascii="Trebuchet MS" w:hAnsi="Trebuchet MS"/>
                <w:bCs/>
                <w:color w:val="0070C0"/>
                <w:sz w:val="24"/>
                <w:szCs w:val="24"/>
              </w:rPr>
            </w:pPr>
            <w:r w:rsidRPr="00147BA2">
              <w:rPr>
                <w:rFonts w:ascii="Trebuchet MS" w:eastAsia="Arial Unicode MS" w:hAnsi="Trebuchet MS" w:cs="Times New Roman"/>
                <w:b/>
                <w:color w:val="0070C0"/>
                <w:sz w:val="24"/>
                <w:szCs w:val="24"/>
                <w:lang w:eastAsia="ro-RO"/>
              </w:rPr>
              <w:t>RCR 03:</w:t>
            </w:r>
            <w:r w:rsidR="00E40919" w:rsidRPr="00A34C5F">
              <w:rPr>
                <w:rFonts w:eastAsia="Times New Roman" w:cs="Times New Roman"/>
                <w:i/>
                <w:sz w:val="20"/>
              </w:rPr>
              <w:t xml:space="preserve"> </w:t>
            </w:r>
            <w:r w:rsidR="00E40919" w:rsidRPr="00147BA2">
              <w:rPr>
                <w:rFonts w:ascii="Trebuchet MS" w:hAnsi="Trebuchet MS"/>
                <w:bCs/>
                <w:color w:val="0070C0"/>
                <w:sz w:val="24"/>
                <w:szCs w:val="24"/>
              </w:rPr>
              <w:t>acest indicator reprezintă numărul de IMM-uri care introduc inovații de produs sau de proces</w:t>
            </w:r>
            <w:r w:rsidR="006274E8" w:rsidRPr="00A34C5F">
              <w:rPr>
                <w:rFonts w:ascii="Trebuchet MS" w:hAnsi="Trebuchet MS"/>
                <w:bCs/>
                <w:color w:val="0070C0"/>
                <w:sz w:val="24"/>
                <w:szCs w:val="24"/>
              </w:rPr>
              <w:t>,</w:t>
            </w:r>
            <w:r w:rsidR="00E40919" w:rsidRPr="00147BA2">
              <w:rPr>
                <w:rFonts w:ascii="Trebuchet MS" w:hAnsi="Trebuchet MS"/>
                <w:bCs/>
                <w:color w:val="0070C0"/>
                <w:sz w:val="24"/>
                <w:szCs w:val="24"/>
              </w:rPr>
              <w:t xml:space="preserve"> datorită sprijinului oferit</w:t>
            </w:r>
            <w:r w:rsidR="008B5DBE">
              <w:rPr>
                <w:rFonts w:ascii="Trebuchet MS" w:hAnsi="Trebuchet MS"/>
                <w:bCs/>
                <w:color w:val="0070C0"/>
                <w:sz w:val="24"/>
                <w:szCs w:val="24"/>
              </w:rPr>
              <w:t xml:space="preserve"> (se iau în considerare IMM-urile implicate în proiect)</w:t>
            </w:r>
            <w:r w:rsidR="00E40919" w:rsidRPr="00147BA2">
              <w:rPr>
                <w:rFonts w:ascii="Trebuchet MS" w:hAnsi="Trebuchet MS"/>
                <w:bCs/>
                <w:color w:val="0070C0"/>
                <w:sz w:val="24"/>
                <w:szCs w:val="24"/>
              </w:rPr>
              <w:t>. Indicatorul acoperă și microîntreprinderile. Inovația de produs reprezintă introducerea pe piață a unui bun sau serviciu nou sau semnificativ îmbunătățit în ceea ce privește capabilitățile, ușurința de utilizare, componentele sau subsistemele sale. Inovația de proces reprezintă implementarea unui proces de producție nou, îmbunătățit semnificativ, a unei metode de distribuție sau a unei activități de susținere.</w:t>
            </w:r>
            <w:r w:rsidR="006274E8">
              <w:rPr>
                <w:rFonts w:ascii="Trebuchet MS" w:hAnsi="Trebuchet MS"/>
                <w:bCs/>
                <w:color w:val="0070C0"/>
                <w:sz w:val="24"/>
                <w:szCs w:val="24"/>
              </w:rPr>
              <w:t xml:space="preserve"> </w:t>
            </w:r>
            <w:r w:rsidR="00E40919" w:rsidRPr="00147BA2">
              <w:rPr>
                <w:rFonts w:ascii="Trebuchet MS" w:hAnsi="Trebuchet MS"/>
                <w:bCs/>
                <w:color w:val="0070C0"/>
                <w:sz w:val="24"/>
                <w:szCs w:val="24"/>
              </w:rPr>
              <w:t xml:space="preserve">Inovațiile </w:t>
            </w:r>
            <w:r w:rsidR="006274E8">
              <w:rPr>
                <w:rFonts w:ascii="Trebuchet MS" w:hAnsi="Trebuchet MS"/>
                <w:bCs/>
                <w:color w:val="0070C0"/>
                <w:sz w:val="24"/>
                <w:szCs w:val="24"/>
              </w:rPr>
              <w:t>de</w:t>
            </w:r>
            <w:r w:rsidR="00E40919" w:rsidRPr="00147BA2">
              <w:rPr>
                <w:rFonts w:ascii="Trebuchet MS" w:hAnsi="Trebuchet MS"/>
                <w:bCs/>
                <w:color w:val="0070C0"/>
                <w:sz w:val="24"/>
                <w:szCs w:val="24"/>
              </w:rPr>
              <w:t xml:space="preserve"> produs sau </w:t>
            </w:r>
            <w:r w:rsidR="006274E8">
              <w:rPr>
                <w:rFonts w:ascii="Trebuchet MS" w:hAnsi="Trebuchet MS"/>
                <w:bCs/>
                <w:color w:val="0070C0"/>
                <w:sz w:val="24"/>
                <w:szCs w:val="24"/>
              </w:rPr>
              <w:t xml:space="preserve">de </w:t>
            </w:r>
            <w:r w:rsidR="00E40919" w:rsidRPr="00147BA2">
              <w:rPr>
                <w:rFonts w:ascii="Trebuchet MS" w:hAnsi="Trebuchet MS"/>
                <w:bCs/>
                <w:color w:val="0070C0"/>
                <w:sz w:val="24"/>
                <w:szCs w:val="24"/>
              </w:rPr>
              <w:t>proces trebuie să fie noi pentru întreprinderea susținută.</w:t>
            </w:r>
            <w:r w:rsidR="00166FBA">
              <w:rPr>
                <w:rFonts w:ascii="Trebuchet MS" w:hAnsi="Trebuchet MS"/>
                <w:bCs/>
                <w:color w:val="0070C0"/>
                <w:sz w:val="24"/>
                <w:szCs w:val="24"/>
              </w:rPr>
              <w:t xml:space="preserve"> </w:t>
            </w:r>
          </w:p>
          <w:p w14:paraId="1B579BB7" w14:textId="77777777" w:rsidR="0051374D" w:rsidRPr="00147BA2" w:rsidRDefault="003E42E2" w:rsidP="00147BA2">
            <w:pPr>
              <w:pStyle w:val="ListParagraph"/>
              <w:numPr>
                <w:ilvl w:val="0"/>
                <w:numId w:val="2"/>
              </w:numPr>
              <w:spacing w:after="120"/>
              <w:ind w:left="714" w:hanging="357"/>
              <w:contextualSpacing w:val="0"/>
              <w:jc w:val="both"/>
              <w:rPr>
                <w:rFonts w:ascii="Trebuchet MS" w:hAnsi="Trebuchet MS"/>
                <w:color w:val="0070C0"/>
                <w:sz w:val="24"/>
                <w:szCs w:val="24"/>
              </w:rPr>
            </w:pPr>
            <w:r w:rsidRPr="00A0624C">
              <w:rPr>
                <w:rFonts w:ascii="Trebuchet MS" w:eastAsia="Arial Unicode MS" w:hAnsi="Trebuchet MS" w:cs="Times New Roman"/>
                <w:b/>
                <w:color w:val="0070C0"/>
                <w:sz w:val="24"/>
                <w:szCs w:val="24"/>
                <w:lang w:eastAsia="ro-RO"/>
              </w:rPr>
              <w:t>RCR 0</w:t>
            </w:r>
            <w:r>
              <w:rPr>
                <w:rFonts w:ascii="Trebuchet MS" w:eastAsia="Arial Unicode MS" w:hAnsi="Trebuchet MS" w:cs="Times New Roman"/>
                <w:b/>
                <w:color w:val="0070C0"/>
                <w:sz w:val="24"/>
                <w:szCs w:val="24"/>
                <w:lang w:eastAsia="ro-RO"/>
              </w:rPr>
              <w:t>6</w:t>
            </w:r>
            <w:r w:rsidRPr="00A0624C">
              <w:rPr>
                <w:rFonts w:ascii="Trebuchet MS" w:eastAsia="Arial Unicode MS" w:hAnsi="Trebuchet MS" w:cs="Times New Roman"/>
                <w:b/>
                <w:color w:val="0070C0"/>
                <w:sz w:val="24"/>
                <w:szCs w:val="24"/>
                <w:lang w:eastAsia="ro-RO"/>
              </w:rPr>
              <w:t>:</w:t>
            </w:r>
            <w:r>
              <w:rPr>
                <w:rFonts w:ascii="Trebuchet MS" w:eastAsia="Arial Unicode MS" w:hAnsi="Trebuchet MS" w:cs="Times New Roman"/>
                <w:b/>
                <w:color w:val="0070C0"/>
                <w:sz w:val="24"/>
                <w:szCs w:val="24"/>
                <w:lang w:eastAsia="ro-RO"/>
              </w:rPr>
              <w:t xml:space="preserve"> </w:t>
            </w:r>
            <w:r w:rsidR="003461AB" w:rsidRPr="00147BA2">
              <w:rPr>
                <w:rFonts w:ascii="Trebuchet MS" w:eastAsia="Arial Unicode MS" w:hAnsi="Trebuchet MS" w:cs="Times New Roman"/>
                <w:color w:val="0070C0"/>
                <w:sz w:val="24"/>
                <w:szCs w:val="24"/>
                <w:lang w:eastAsia="ro-RO"/>
              </w:rPr>
              <w:t>acest indicator reprezintă numărul de cereri de brevet depuse și validate ca rezultat al proiectelor susținute. Nu este necesară obținerea patentului pentru validarea indicatorului, ci dovada depunerii unei cereri de patentare. Proiectul susținut ar trebui să aibă o contribuție clar identificabilă la brevetul pentru care este depusă cererea</w:t>
            </w:r>
            <w:r w:rsidR="00176D94">
              <w:rPr>
                <w:rFonts w:ascii="Trebuchet MS" w:eastAsia="Arial Unicode MS" w:hAnsi="Trebuchet MS" w:cs="Times New Roman"/>
                <w:color w:val="0070C0"/>
                <w:sz w:val="24"/>
                <w:szCs w:val="24"/>
                <w:lang w:eastAsia="ro-RO"/>
              </w:rPr>
              <w:t>.</w:t>
            </w:r>
          </w:p>
          <w:p w14:paraId="0AFD7C86" w14:textId="77777777" w:rsidR="00176D94" w:rsidRDefault="00BD5A21" w:rsidP="00176D94">
            <w:pPr>
              <w:pStyle w:val="ListParagraph"/>
              <w:numPr>
                <w:ilvl w:val="0"/>
                <w:numId w:val="2"/>
              </w:numPr>
              <w:spacing w:after="120"/>
              <w:ind w:left="714" w:hanging="357"/>
              <w:contextualSpacing w:val="0"/>
              <w:jc w:val="both"/>
              <w:rPr>
                <w:rFonts w:ascii="Trebuchet MS" w:hAnsi="Trebuchet MS"/>
                <w:color w:val="0070C0"/>
                <w:sz w:val="24"/>
                <w:szCs w:val="24"/>
              </w:rPr>
            </w:pPr>
            <w:r w:rsidRPr="00A0624C">
              <w:rPr>
                <w:rFonts w:ascii="Trebuchet MS" w:eastAsia="Arial Unicode MS" w:hAnsi="Trebuchet MS" w:cs="Times New Roman"/>
                <w:b/>
                <w:color w:val="0070C0"/>
                <w:sz w:val="24"/>
                <w:szCs w:val="24"/>
                <w:lang w:eastAsia="ro-RO"/>
              </w:rPr>
              <w:t>RCR 08</w:t>
            </w:r>
            <w:r w:rsidR="00FB349B">
              <w:rPr>
                <w:rFonts w:ascii="Trebuchet MS" w:eastAsia="Arial Unicode MS" w:hAnsi="Trebuchet MS" w:cs="Times New Roman"/>
                <w:b/>
                <w:color w:val="0070C0"/>
                <w:sz w:val="24"/>
                <w:szCs w:val="24"/>
                <w:lang w:eastAsia="ro-RO"/>
              </w:rPr>
              <w:t xml:space="preserve">: </w:t>
            </w:r>
            <w:r w:rsidR="00FB349B" w:rsidRPr="00A0624C">
              <w:rPr>
                <w:rFonts w:ascii="Trebuchet MS" w:eastAsia="Arial Unicode MS" w:hAnsi="Trebuchet MS" w:cs="Times New Roman"/>
                <w:color w:val="0070C0"/>
                <w:sz w:val="24"/>
                <w:szCs w:val="24"/>
                <w:lang w:eastAsia="ro-RO"/>
              </w:rPr>
              <w:t>acest indicator reprezintă numărul</w:t>
            </w:r>
            <w:r w:rsidR="00FB349B" w:rsidRPr="00147BA2">
              <w:rPr>
                <w:rFonts w:ascii="Trebuchet MS" w:eastAsia="Arial Unicode MS" w:hAnsi="Trebuchet MS" w:cs="Times New Roman"/>
                <w:color w:val="0070C0"/>
                <w:sz w:val="24"/>
                <w:szCs w:val="24"/>
                <w:lang w:eastAsia="ro-RO"/>
              </w:rPr>
              <w:t xml:space="preserve"> de publicații din proiecte</w:t>
            </w:r>
            <w:r w:rsidR="00FB349B">
              <w:rPr>
                <w:rFonts w:ascii="Trebuchet MS" w:eastAsia="Arial Unicode MS" w:hAnsi="Trebuchet MS" w:cs="Times New Roman"/>
                <w:color w:val="0070C0"/>
                <w:sz w:val="24"/>
                <w:szCs w:val="24"/>
                <w:lang w:eastAsia="ro-RO"/>
              </w:rPr>
              <w:t>le</w:t>
            </w:r>
            <w:r w:rsidR="00FB349B" w:rsidRPr="00147BA2">
              <w:rPr>
                <w:rFonts w:ascii="Trebuchet MS" w:eastAsia="Arial Unicode MS" w:hAnsi="Trebuchet MS" w:cs="Times New Roman"/>
                <w:color w:val="0070C0"/>
                <w:sz w:val="24"/>
                <w:szCs w:val="24"/>
                <w:lang w:eastAsia="ro-RO"/>
              </w:rPr>
              <w:t xml:space="preserve"> susținute. Publicațiile fi articole științifice, capitole de cărți sau cărți (incluzând </w:t>
            </w:r>
            <w:proofErr w:type="spellStart"/>
            <w:r w:rsidR="00FB349B" w:rsidRPr="00147BA2">
              <w:rPr>
                <w:rFonts w:ascii="Trebuchet MS" w:eastAsia="Arial Unicode MS" w:hAnsi="Trebuchet MS" w:cs="Times New Roman"/>
                <w:color w:val="0070C0"/>
                <w:sz w:val="24"/>
                <w:szCs w:val="24"/>
                <w:lang w:eastAsia="ro-RO"/>
              </w:rPr>
              <w:t>co</w:t>
            </w:r>
            <w:proofErr w:type="spellEnd"/>
            <w:r w:rsidR="00FB349B" w:rsidRPr="00147BA2">
              <w:rPr>
                <w:rFonts w:ascii="Trebuchet MS" w:eastAsia="Arial Unicode MS" w:hAnsi="Trebuchet MS" w:cs="Times New Roman"/>
                <w:color w:val="0070C0"/>
                <w:sz w:val="24"/>
                <w:szCs w:val="24"/>
                <w:lang w:eastAsia="ro-RO"/>
              </w:rPr>
              <w:t>-publicații), iar contribuția proiectului susținut ar trebui să fie clar identificabilă. Indicatorul acoperă lucrările care au fost trimise și acceptate pentru revizuire de către publicațiile de recenzie.</w:t>
            </w:r>
            <w:r w:rsidR="00166FBA">
              <w:rPr>
                <w:rFonts w:ascii="Trebuchet MS" w:eastAsia="Arial Unicode MS" w:hAnsi="Trebuchet MS" w:cs="Times New Roman"/>
                <w:color w:val="0070C0"/>
                <w:sz w:val="24"/>
                <w:szCs w:val="24"/>
                <w:lang w:eastAsia="ro-RO"/>
              </w:rPr>
              <w:t xml:space="preserve"> </w:t>
            </w:r>
          </w:p>
          <w:p w14:paraId="399EC745" w14:textId="11A64278" w:rsidR="00176D94" w:rsidRPr="00176D94" w:rsidRDefault="0086636E" w:rsidP="00176D94">
            <w:pPr>
              <w:pStyle w:val="ListParagraph"/>
              <w:numPr>
                <w:ilvl w:val="0"/>
                <w:numId w:val="2"/>
              </w:numPr>
              <w:spacing w:after="120"/>
              <w:ind w:left="714" w:hanging="357"/>
              <w:contextualSpacing w:val="0"/>
              <w:jc w:val="both"/>
              <w:rPr>
                <w:rFonts w:ascii="Trebuchet MS" w:hAnsi="Trebuchet MS"/>
                <w:color w:val="0070C0"/>
                <w:sz w:val="24"/>
                <w:szCs w:val="24"/>
              </w:rPr>
            </w:pPr>
            <w:r w:rsidRPr="00A0624C">
              <w:rPr>
                <w:rFonts w:ascii="Trebuchet MS" w:eastAsia="Arial Unicode MS" w:hAnsi="Trebuchet MS" w:cs="Times New Roman"/>
                <w:b/>
                <w:color w:val="0070C0"/>
                <w:sz w:val="24"/>
                <w:szCs w:val="24"/>
                <w:lang w:eastAsia="ro-RO"/>
              </w:rPr>
              <w:t>RCR 102</w:t>
            </w:r>
            <w:r>
              <w:rPr>
                <w:rFonts w:ascii="Trebuchet MS" w:eastAsia="Arial Unicode MS" w:hAnsi="Trebuchet MS" w:cs="Times New Roman"/>
                <w:b/>
                <w:color w:val="0070C0"/>
                <w:sz w:val="24"/>
                <w:szCs w:val="24"/>
                <w:lang w:eastAsia="ro-RO"/>
              </w:rPr>
              <w:t>:</w:t>
            </w:r>
            <w:r w:rsidR="008E2DE5">
              <w:t xml:space="preserve"> </w:t>
            </w:r>
            <w:r w:rsidR="008E2DE5" w:rsidRPr="00A0624C">
              <w:rPr>
                <w:rFonts w:ascii="Trebuchet MS" w:eastAsia="Arial Unicode MS" w:hAnsi="Trebuchet MS" w:cs="Times New Roman"/>
                <w:color w:val="0070C0"/>
                <w:sz w:val="24"/>
                <w:szCs w:val="24"/>
                <w:lang w:eastAsia="ro-RO"/>
              </w:rPr>
              <w:t xml:space="preserve">acest indicator reprezintă numărul </w:t>
            </w:r>
            <w:r w:rsidR="008E2DE5" w:rsidRPr="00147BA2">
              <w:rPr>
                <w:rFonts w:ascii="Trebuchet MS" w:eastAsia="Arial Unicode MS" w:hAnsi="Trebuchet MS" w:cs="Times New Roman"/>
                <w:color w:val="0070C0"/>
                <w:sz w:val="24"/>
                <w:szCs w:val="24"/>
                <w:lang w:eastAsia="ro-RO"/>
              </w:rPr>
              <w:t>de locuri de muncă create în domeniul cercetării</w:t>
            </w:r>
            <w:r w:rsidR="008E2DE5">
              <w:rPr>
                <w:rFonts w:ascii="Trebuchet MS" w:eastAsia="Arial Unicode MS" w:hAnsi="Trebuchet MS" w:cs="Times New Roman"/>
                <w:color w:val="0070C0"/>
                <w:sz w:val="24"/>
                <w:szCs w:val="24"/>
                <w:lang w:eastAsia="ro-RO"/>
              </w:rPr>
              <w:t>,</w:t>
            </w:r>
            <w:r w:rsidR="008E2DE5" w:rsidRPr="00147BA2">
              <w:rPr>
                <w:rFonts w:ascii="Trebuchet MS" w:eastAsia="Arial Unicode MS" w:hAnsi="Trebuchet MS" w:cs="Times New Roman"/>
                <w:color w:val="0070C0"/>
                <w:sz w:val="24"/>
                <w:szCs w:val="24"/>
                <w:lang w:eastAsia="ro-RO"/>
              </w:rPr>
              <w:t xml:space="preserve"> ca rezultat al sprijinului. Indicatorul se măsoară în ENI. Nu se contorizează nici posturile CD vacante și nici personalul auxiliar CD (ne</w:t>
            </w:r>
            <w:r w:rsidR="008E2DE5" w:rsidRPr="00A34C5F">
              <w:rPr>
                <w:rFonts w:ascii="Trebuchet MS" w:eastAsia="Arial Unicode MS" w:hAnsi="Trebuchet MS" w:cs="Times New Roman"/>
                <w:color w:val="0070C0"/>
                <w:sz w:val="24"/>
                <w:szCs w:val="24"/>
                <w:lang w:eastAsia="ro-RO"/>
              </w:rPr>
              <w:t>implicat direct în activități C</w:t>
            </w:r>
            <w:r w:rsidR="008E2DE5" w:rsidRPr="00147BA2">
              <w:rPr>
                <w:rFonts w:ascii="Trebuchet MS" w:eastAsia="Arial Unicode MS" w:hAnsi="Trebuchet MS" w:cs="Times New Roman"/>
                <w:color w:val="0070C0"/>
                <w:sz w:val="24"/>
                <w:szCs w:val="24"/>
                <w:lang w:eastAsia="ro-RO"/>
              </w:rPr>
              <w:t xml:space="preserve">D). </w:t>
            </w:r>
            <w:r w:rsidR="00241549" w:rsidRPr="00B57829">
              <w:rPr>
                <w:rFonts w:ascii="Trebuchet MS" w:hAnsi="Trebuchet MS"/>
                <w:color w:val="0070C0"/>
                <w:sz w:val="24"/>
                <w:szCs w:val="24"/>
              </w:rPr>
              <w:t xml:space="preserve">Este considerat cercetător în sensul </w:t>
            </w:r>
            <w:r w:rsidR="00241549" w:rsidRPr="00B57829">
              <w:rPr>
                <w:rFonts w:ascii="Trebuchet MS" w:hAnsi="Trebuchet MS"/>
                <w:color w:val="0070C0"/>
                <w:sz w:val="24"/>
                <w:szCs w:val="24"/>
              </w:rPr>
              <w:lastRenderedPageBreak/>
              <w:t xml:space="preserve">prezentului ghid al solicitantului, orice persoana angajată în cadrul proiectului și care întreprinde activități de CDI, indiferent de tipul entității angajatoare. La calculul țintei acestui indicator nu se va lua în calcul personalul auxiliar și nici personalul angajat în echipa de management a proiectului și care nu face dovada implicării in activitățile de CDI din proiect. </w:t>
            </w:r>
            <w:r w:rsidR="008E2DE5" w:rsidRPr="00147BA2">
              <w:rPr>
                <w:rFonts w:ascii="Trebuchet MS" w:eastAsia="Arial Unicode MS" w:hAnsi="Trebuchet MS" w:cs="Times New Roman"/>
                <w:color w:val="0070C0"/>
                <w:sz w:val="24"/>
                <w:szCs w:val="24"/>
                <w:lang w:eastAsia="ro-RO"/>
              </w:rPr>
              <w:t xml:space="preserve">ENI anual al personalului CD se definește ca raportul între orele efectiv lucrate în CD într-un an calendaristic și numărul total de ore lucrate în mod convențional în aceeași perioadă de către un individ sau un grup de persoane. Prin convenție, o persoană nu poate lucra mai multe de 1 ENI în activități CD pe an. Numărul de ore lucrate în mod convențional este stabilit pe baze normative sau statutare. </w:t>
            </w:r>
          </w:p>
          <w:p w14:paraId="21558A8D" w14:textId="77777777" w:rsidR="00103460" w:rsidRPr="00407B77" w:rsidRDefault="00103460" w:rsidP="00103460">
            <w:pPr>
              <w:pStyle w:val="ListParagraph"/>
              <w:spacing w:after="120"/>
              <w:ind w:left="714"/>
              <w:contextualSpacing w:val="0"/>
              <w:jc w:val="both"/>
              <w:rPr>
                <w:rFonts w:ascii="Trebuchet MS" w:hAnsi="Trebuchet MS"/>
                <w:b/>
                <w:color w:val="0070C0"/>
                <w:sz w:val="24"/>
                <w:szCs w:val="24"/>
              </w:rPr>
            </w:pPr>
            <w:r w:rsidRPr="00407B77">
              <w:rPr>
                <w:rFonts w:ascii="Trebuchet MS" w:hAnsi="Trebuchet MS"/>
                <w:b/>
                <w:color w:val="0070C0"/>
                <w:sz w:val="24"/>
                <w:szCs w:val="24"/>
              </w:rPr>
              <w:t>Formula pentru calculul ENI anual= Σ număr ore lucrate în cercetare în infrastructura îmbunătățită prin proiect în timpul ultimului an calendaristic de implementare (incluzând și 8h pentru fiecare zi de concediu legal și zile libere legale plătite, daca este cazul)/ (52 săptămâni x 40 ore/săptămână).</w:t>
            </w:r>
          </w:p>
          <w:p w14:paraId="50B38316" w14:textId="77777777" w:rsidR="0086636E" w:rsidRDefault="008E2DE5" w:rsidP="00176D94">
            <w:pPr>
              <w:pStyle w:val="ListParagraph"/>
              <w:spacing w:after="120"/>
              <w:ind w:left="714"/>
              <w:contextualSpacing w:val="0"/>
              <w:jc w:val="both"/>
              <w:rPr>
                <w:rFonts w:ascii="Trebuchet MS" w:hAnsi="Trebuchet MS"/>
                <w:color w:val="0070C0"/>
                <w:sz w:val="24"/>
                <w:szCs w:val="24"/>
              </w:rPr>
            </w:pPr>
            <w:r w:rsidRPr="00147BA2">
              <w:rPr>
                <w:rFonts w:ascii="Trebuchet MS" w:eastAsia="Arial Unicode MS" w:hAnsi="Trebuchet MS" w:cs="Times New Roman"/>
                <w:color w:val="0070C0"/>
                <w:sz w:val="24"/>
                <w:szCs w:val="24"/>
                <w:lang w:eastAsia="ro-RO"/>
              </w:rPr>
              <w:t>O persoană angajată cu normă întreagă va fi identificată în funcție de raporturile de muncă</w:t>
            </w:r>
            <w:r w:rsidR="00166FBA">
              <w:rPr>
                <w:rFonts w:ascii="Trebuchet MS" w:eastAsia="Arial Unicode MS" w:hAnsi="Trebuchet MS" w:cs="Times New Roman"/>
                <w:color w:val="0070C0"/>
                <w:sz w:val="24"/>
                <w:szCs w:val="24"/>
                <w:lang w:eastAsia="ro-RO"/>
              </w:rPr>
              <w:t xml:space="preserve"> și</w:t>
            </w:r>
            <w:r w:rsidRPr="00147BA2">
              <w:rPr>
                <w:rFonts w:ascii="Trebuchet MS" w:eastAsia="Arial Unicode MS" w:hAnsi="Trebuchet MS" w:cs="Times New Roman"/>
                <w:color w:val="0070C0"/>
                <w:sz w:val="24"/>
                <w:szCs w:val="24"/>
                <w:lang w:eastAsia="ro-RO"/>
              </w:rPr>
              <w:t xml:space="preserve"> tipul de contract</w:t>
            </w:r>
            <w:r w:rsidR="00B253F9">
              <w:rPr>
                <w:rFonts w:ascii="Trebuchet MS" w:eastAsia="Arial Unicode MS" w:hAnsi="Trebuchet MS" w:cs="Times New Roman"/>
                <w:color w:val="0070C0"/>
                <w:sz w:val="24"/>
                <w:szCs w:val="24"/>
                <w:lang w:eastAsia="ro-RO"/>
              </w:rPr>
              <w:t xml:space="preserve"> </w:t>
            </w:r>
            <w:r w:rsidR="005F02B7" w:rsidRPr="006A5444">
              <w:rPr>
                <w:rFonts w:ascii="Trebuchet MS" w:hAnsi="Trebuchet MS"/>
                <w:color w:val="0070C0"/>
                <w:sz w:val="24"/>
                <w:szCs w:val="24"/>
              </w:rPr>
              <w:t>(cu normă întreagă sau cu jumătate de normă)</w:t>
            </w:r>
            <w:r w:rsidR="00166FBA">
              <w:rPr>
                <w:rFonts w:ascii="Trebuchet MS" w:eastAsia="Arial Unicode MS" w:hAnsi="Trebuchet MS" w:cs="Times New Roman"/>
                <w:color w:val="0070C0"/>
                <w:sz w:val="24"/>
                <w:szCs w:val="24"/>
                <w:lang w:eastAsia="ro-RO"/>
              </w:rPr>
              <w:t xml:space="preserve">. </w:t>
            </w:r>
            <w:r w:rsidR="00B253F9" w:rsidRPr="0079524C">
              <w:rPr>
                <w:rFonts w:ascii="Trebuchet MS" w:hAnsi="Trebuchet MS"/>
                <w:b/>
                <w:i/>
                <w:color w:val="0070C0"/>
                <w:sz w:val="24"/>
                <w:szCs w:val="24"/>
              </w:rPr>
              <w:t>La nivelul proiectului ținta aferentă acestui indicator se va stabili ca număr întreg.</w:t>
            </w:r>
          </w:p>
          <w:p w14:paraId="11B8BD82" w14:textId="77777777" w:rsidR="005F02B7" w:rsidRDefault="005F02B7" w:rsidP="005F02B7">
            <w:pPr>
              <w:spacing w:after="120"/>
              <w:jc w:val="both"/>
              <w:rPr>
                <w:rFonts w:ascii="Trebuchet MS" w:hAnsi="Trebuchet MS"/>
                <w:b/>
                <w:color w:val="0070C0"/>
                <w:sz w:val="24"/>
                <w:szCs w:val="24"/>
              </w:rPr>
            </w:pPr>
            <w:r>
              <w:rPr>
                <w:rFonts w:ascii="Trebuchet MS" w:hAnsi="Trebuchet MS"/>
                <w:b/>
                <w:color w:val="0070C0"/>
                <w:sz w:val="24"/>
                <w:szCs w:val="24"/>
              </w:rPr>
              <w:t>Pentru indicatorii de rezultat este obligatorie, la nivel de proiect, îndeplinirea următoarelor ținte minime:</w:t>
            </w:r>
          </w:p>
          <w:tbl>
            <w:tblPr>
              <w:tblStyle w:val="TableGrid2"/>
              <w:tblW w:w="0" w:type="auto"/>
              <w:tblLook w:val="04A0" w:firstRow="1" w:lastRow="0" w:firstColumn="1" w:lastColumn="0" w:noHBand="0" w:noVBand="1"/>
            </w:tblPr>
            <w:tblGrid>
              <w:gridCol w:w="3718"/>
              <w:gridCol w:w="1544"/>
              <w:gridCol w:w="2228"/>
              <w:gridCol w:w="840"/>
              <w:gridCol w:w="840"/>
            </w:tblGrid>
            <w:tr w:rsidR="00071B93" w:rsidRPr="00E142C1" w14:paraId="45FA6023" w14:textId="77777777" w:rsidTr="00071B93">
              <w:trPr>
                <w:trHeight w:val="392"/>
              </w:trPr>
              <w:tc>
                <w:tcPr>
                  <w:tcW w:w="3718" w:type="dxa"/>
                  <w:vMerge w:val="restart"/>
                </w:tcPr>
                <w:p w14:paraId="774AE7E2" w14:textId="3250BBE1" w:rsidR="00071B93" w:rsidRPr="00E142C1" w:rsidRDefault="00071B93" w:rsidP="005F02B7">
                  <w:pPr>
                    <w:rPr>
                      <w:rFonts w:ascii="Trebuchet MS" w:hAnsi="Trebuchet MS"/>
                      <w:b/>
                      <w:bCs/>
                      <w:color w:val="0070C0"/>
                    </w:rPr>
                  </w:pPr>
                  <w:r w:rsidRPr="00E142C1">
                    <w:rPr>
                      <w:rFonts w:ascii="Trebuchet MS" w:hAnsi="Trebuchet MS"/>
                      <w:b/>
                      <w:bCs/>
                      <w:color w:val="0070C0"/>
                    </w:rPr>
                    <w:t xml:space="preserve">Indicator de </w:t>
                  </w:r>
                  <w:r>
                    <w:rPr>
                      <w:rFonts w:ascii="Trebuchet MS" w:hAnsi="Trebuchet MS"/>
                      <w:b/>
                      <w:bCs/>
                      <w:color w:val="0070C0"/>
                    </w:rPr>
                    <w:t>rezultat</w:t>
                  </w:r>
                </w:p>
              </w:tc>
              <w:tc>
                <w:tcPr>
                  <w:tcW w:w="1544" w:type="dxa"/>
                  <w:vMerge w:val="restart"/>
                </w:tcPr>
                <w:p w14:paraId="0FAECA22" w14:textId="77777777" w:rsidR="00071B93" w:rsidRPr="00E142C1" w:rsidRDefault="00071B93" w:rsidP="005F02B7">
                  <w:pPr>
                    <w:rPr>
                      <w:rFonts w:ascii="Trebuchet MS" w:hAnsi="Trebuchet MS"/>
                      <w:b/>
                      <w:bCs/>
                      <w:color w:val="0070C0"/>
                    </w:rPr>
                  </w:pPr>
                  <w:r w:rsidRPr="00C2657C">
                    <w:rPr>
                      <w:rFonts w:ascii="Trebuchet MS" w:hAnsi="Trebuchet MS"/>
                      <w:b/>
                      <w:bCs/>
                      <w:color w:val="0070C0"/>
                    </w:rPr>
                    <w:t>Codificare</w:t>
                  </w:r>
                </w:p>
              </w:tc>
              <w:tc>
                <w:tcPr>
                  <w:tcW w:w="2228" w:type="dxa"/>
                  <w:vMerge w:val="restart"/>
                </w:tcPr>
                <w:p w14:paraId="3F8D25BC" w14:textId="77777777" w:rsidR="00071B93" w:rsidRPr="00E142C1" w:rsidRDefault="00071B93" w:rsidP="005F02B7">
                  <w:pPr>
                    <w:rPr>
                      <w:rFonts w:ascii="Trebuchet MS" w:hAnsi="Trebuchet MS"/>
                      <w:b/>
                      <w:bCs/>
                      <w:color w:val="0070C0"/>
                    </w:rPr>
                  </w:pPr>
                  <w:r w:rsidRPr="00E142C1">
                    <w:rPr>
                      <w:rFonts w:ascii="Trebuchet MS" w:hAnsi="Trebuchet MS"/>
                      <w:b/>
                      <w:bCs/>
                      <w:color w:val="0070C0"/>
                    </w:rPr>
                    <w:t>Unitate de măsură</w:t>
                  </w:r>
                </w:p>
              </w:tc>
              <w:tc>
                <w:tcPr>
                  <w:tcW w:w="1680" w:type="dxa"/>
                  <w:gridSpan w:val="2"/>
                </w:tcPr>
                <w:p w14:paraId="24ED7DA8" w14:textId="4D9F4AB5" w:rsidR="00071B93" w:rsidRPr="00E142C1" w:rsidRDefault="00071B93" w:rsidP="005F02B7">
                  <w:pPr>
                    <w:rPr>
                      <w:rFonts w:ascii="Trebuchet MS" w:hAnsi="Trebuchet MS"/>
                      <w:b/>
                      <w:bCs/>
                      <w:color w:val="0070C0"/>
                    </w:rPr>
                  </w:pPr>
                  <w:r w:rsidRPr="00E142C1">
                    <w:rPr>
                      <w:rFonts w:ascii="Trebuchet MS" w:hAnsi="Trebuchet MS"/>
                      <w:b/>
                      <w:bCs/>
                      <w:color w:val="0070C0"/>
                    </w:rPr>
                    <w:t xml:space="preserve">Țintă </w:t>
                  </w:r>
                  <w:r>
                    <w:rPr>
                      <w:rFonts w:ascii="Trebuchet MS" w:hAnsi="Trebuchet MS"/>
                      <w:b/>
                      <w:bCs/>
                      <w:color w:val="0070C0"/>
                    </w:rPr>
                    <w:t>minimă per proiect</w:t>
                  </w:r>
                </w:p>
              </w:tc>
            </w:tr>
            <w:tr w:rsidR="00071B93" w:rsidRPr="00E142C1" w14:paraId="1B2A3BD5" w14:textId="77777777" w:rsidTr="007F385F">
              <w:trPr>
                <w:trHeight w:val="391"/>
              </w:trPr>
              <w:tc>
                <w:tcPr>
                  <w:tcW w:w="3718" w:type="dxa"/>
                  <w:vMerge/>
                </w:tcPr>
                <w:p w14:paraId="6A5E1EDF" w14:textId="77777777" w:rsidR="00071B93" w:rsidRPr="00E142C1" w:rsidRDefault="00071B93" w:rsidP="005F02B7">
                  <w:pPr>
                    <w:rPr>
                      <w:rFonts w:ascii="Trebuchet MS" w:hAnsi="Trebuchet MS"/>
                      <w:b/>
                      <w:bCs/>
                      <w:color w:val="0070C0"/>
                    </w:rPr>
                  </w:pPr>
                </w:p>
              </w:tc>
              <w:tc>
                <w:tcPr>
                  <w:tcW w:w="1544" w:type="dxa"/>
                  <w:vMerge/>
                </w:tcPr>
                <w:p w14:paraId="37D33A5D" w14:textId="77777777" w:rsidR="00071B93" w:rsidRPr="00C2657C" w:rsidRDefault="00071B93" w:rsidP="005F02B7">
                  <w:pPr>
                    <w:rPr>
                      <w:rFonts w:ascii="Trebuchet MS" w:hAnsi="Trebuchet MS"/>
                      <w:b/>
                      <w:bCs/>
                      <w:color w:val="0070C0"/>
                    </w:rPr>
                  </w:pPr>
                </w:p>
              </w:tc>
              <w:tc>
                <w:tcPr>
                  <w:tcW w:w="2228" w:type="dxa"/>
                  <w:vMerge/>
                </w:tcPr>
                <w:p w14:paraId="3D72C419" w14:textId="77777777" w:rsidR="00071B93" w:rsidRPr="00E142C1" w:rsidRDefault="00071B93" w:rsidP="005F02B7">
                  <w:pPr>
                    <w:rPr>
                      <w:rFonts w:ascii="Trebuchet MS" w:hAnsi="Trebuchet MS"/>
                      <w:b/>
                      <w:bCs/>
                      <w:color w:val="0070C0"/>
                    </w:rPr>
                  </w:pPr>
                </w:p>
              </w:tc>
              <w:tc>
                <w:tcPr>
                  <w:tcW w:w="840" w:type="dxa"/>
                </w:tcPr>
                <w:p w14:paraId="55385137" w14:textId="6F46AAAF" w:rsidR="00071B93" w:rsidRPr="00E142C1" w:rsidRDefault="00071B93" w:rsidP="005F02B7">
                  <w:pPr>
                    <w:rPr>
                      <w:rFonts w:ascii="Trebuchet MS" w:hAnsi="Trebuchet MS"/>
                      <w:b/>
                      <w:bCs/>
                      <w:color w:val="0070C0"/>
                    </w:rPr>
                  </w:pPr>
                  <w:r>
                    <w:rPr>
                      <w:rFonts w:ascii="Trebuchet MS" w:hAnsi="Trebuchet MS"/>
                      <w:b/>
                      <w:bCs/>
                      <w:color w:val="0070C0"/>
                    </w:rPr>
                    <w:t>LDR</w:t>
                  </w:r>
                </w:p>
              </w:tc>
              <w:tc>
                <w:tcPr>
                  <w:tcW w:w="840" w:type="dxa"/>
                </w:tcPr>
                <w:p w14:paraId="76D9C367" w14:textId="6E03CCC5" w:rsidR="00071B93" w:rsidRPr="00E142C1" w:rsidRDefault="00071B93" w:rsidP="005F02B7">
                  <w:pPr>
                    <w:rPr>
                      <w:rFonts w:ascii="Trebuchet MS" w:hAnsi="Trebuchet MS"/>
                      <w:b/>
                      <w:bCs/>
                      <w:color w:val="0070C0"/>
                    </w:rPr>
                  </w:pPr>
                  <w:r>
                    <w:rPr>
                      <w:rFonts w:ascii="Trebuchet MS" w:hAnsi="Trebuchet MS"/>
                      <w:b/>
                      <w:bCs/>
                      <w:color w:val="0070C0"/>
                    </w:rPr>
                    <w:t>MDR</w:t>
                  </w:r>
                </w:p>
              </w:tc>
            </w:tr>
            <w:tr w:rsidR="005F02B7" w:rsidRPr="00E142C1" w14:paraId="58028496" w14:textId="77777777" w:rsidTr="00D90043">
              <w:trPr>
                <w:trHeight w:val="543"/>
              </w:trPr>
              <w:tc>
                <w:tcPr>
                  <w:tcW w:w="3718" w:type="dxa"/>
                </w:tcPr>
                <w:p w14:paraId="3146EAD8" w14:textId="77777777" w:rsidR="005F02B7" w:rsidRPr="0091133E" w:rsidRDefault="005F02B7" w:rsidP="005F02B7">
                  <w:pPr>
                    <w:widowControl w:val="0"/>
                    <w:spacing w:after="100" w:afterAutospacing="1"/>
                    <w:jc w:val="both"/>
                    <w:rPr>
                      <w:rFonts w:ascii="Trebuchet MS" w:eastAsia="Arial Unicode MS" w:hAnsi="Trebuchet MS" w:cs="Times New Roman"/>
                      <w:color w:val="0070C0"/>
                      <w:sz w:val="24"/>
                      <w:szCs w:val="24"/>
                      <w:lang w:eastAsia="ro-RO"/>
                    </w:rPr>
                  </w:pPr>
                  <w:r w:rsidRPr="0091133E">
                    <w:rPr>
                      <w:rFonts w:ascii="Trebuchet MS" w:eastAsia="Arial Unicode MS" w:hAnsi="Trebuchet MS" w:cs="Times New Roman"/>
                      <w:color w:val="0070C0"/>
                      <w:sz w:val="24"/>
                      <w:szCs w:val="24"/>
                      <w:lang w:eastAsia="ro-RO"/>
                    </w:rPr>
                    <w:t xml:space="preserve">Întreprinderi mici și mijlocii (IMM-uri) care introduc inovații în materie de produse sau </w:t>
                  </w:r>
                  <w:r w:rsidR="00D47E32">
                    <w:rPr>
                      <w:rFonts w:ascii="Trebuchet MS" w:eastAsia="Arial Unicode MS" w:hAnsi="Trebuchet MS" w:cs="Times New Roman"/>
                      <w:color w:val="0070C0"/>
                      <w:sz w:val="24"/>
                      <w:szCs w:val="24"/>
                      <w:lang w:eastAsia="ro-RO"/>
                    </w:rPr>
                    <w:t>procese</w:t>
                  </w:r>
                  <w:r w:rsidRPr="0091133E">
                    <w:rPr>
                      <w:rFonts w:ascii="Trebuchet MS" w:eastAsia="Arial Unicode MS" w:hAnsi="Trebuchet MS" w:cs="Times New Roman"/>
                      <w:color w:val="0070C0"/>
                      <w:sz w:val="24"/>
                      <w:szCs w:val="24"/>
                      <w:lang w:eastAsia="ro-RO"/>
                    </w:rPr>
                    <w:t xml:space="preserve"> </w:t>
                  </w:r>
                </w:p>
                <w:p w14:paraId="08AC28EE" w14:textId="77777777" w:rsidR="005F02B7" w:rsidRPr="0091133E" w:rsidRDefault="005F02B7" w:rsidP="005F02B7">
                  <w:pPr>
                    <w:widowControl w:val="0"/>
                    <w:spacing w:after="100" w:afterAutospacing="1"/>
                    <w:jc w:val="both"/>
                    <w:rPr>
                      <w:rFonts w:ascii="Trebuchet MS" w:hAnsi="Trebuchet MS"/>
                      <w:color w:val="0070C0"/>
                    </w:rPr>
                  </w:pPr>
                </w:p>
              </w:tc>
              <w:tc>
                <w:tcPr>
                  <w:tcW w:w="1544" w:type="dxa"/>
                </w:tcPr>
                <w:p w14:paraId="4FAAD860" w14:textId="77777777" w:rsidR="005F02B7" w:rsidRPr="0091133E" w:rsidRDefault="005F02B7" w:rsidP="005F02B7">
                  <w:pPr>
                    <w:rPr>
                      <w:rFonts w:ascii="Trebuchet MS" w:hAnsi="Trebuchet MS"/>
                      <w:color w:val="0070C0"/>
                    </w:rPr>
                  </w:pPr>
                  <w:r w:rsidRPr="0091133E">
                    <w:rPr>
                      <w:rFonts w:ascii="Trebuchet MS" w:eastAsia="Arial Unicode MS" w:hAnsi="Trebuchet MS" w:cs="Times New Roman"/>
                      <w:color w:val="0070C0"/>
                      <w:sz w:val="24"/>
                      <w:szCs w:val="24"/>
                      <w:lang w:eastAsia="ro-RO"/>
                    </w:rPr>
                    <w:t xml:space="preserve">RCR 03 </w:t>
                  </w:r>
                </w:p>
              </w:tc>
              <w:tc>
                <w:tcPr>
                  <w:tcW w:w="2228" w:type="dxa"/>
                </w:tcPr>
                <w:p w14:paraId="683BB144" w14:textId="77777777" w:rsidR="005F02B7" w:rsidRPr="00E142C1" w:rsidRDefault="005F02B7" w:rsidP="005F02B7">
                  <w:pPr>
                    <w:rPr>
                      <w:rFonts w:ascii="Trebuchet MS" w:hAnsi="Trebuchet MS"/>
                      <w:color w:val="0070C0"/>
                    </w:rPr>
                  </w:pPr>
                  <w:r w:rsidRPr="00E142C1">
                    <w:rPr>
                      <w:rFonts w:ascii="Trebuchet MS" w:hAnsi="Trebuchet MS"/>
                      <w:color w:val="0070C0"/>
                    </w:rPr>
                    <w:t>Număr întreprinderi</w:t>
                  </w:r>
                </w:p>
              </w:tc>
              <w:tc>
                <w:tcPr>
                  <w:tcW w:w="1680" w:type="dxa"/>
                  <w:gridSpan w:val="2"/>
                </w:tcPr>
                <w:p w14:paraId="550C681A" w14:textId="77777777" w:rsidR="005F02B7" w:rsidRPr="00E142C1" w:rsidRDefault="00205584" w:rsidP="008A4924">
                  <w:pPr>
                    <w:jc w:val="center"/>
                    <w:rPr>
                      <w:rFonts w:ascii="Trebuchet MS" w:hAnsi="Trebuchet MS"/>
                      <w:color w:val="0070C0"/>
                    </w:rPr>
                  </w:pPr>
                  <w:r>
                    <w:rPr>
                      <w:rFonts w:ascii="Trebuchet MS" w:hAnsi="Trebuchet MS"/>
                      <w:color w:val="0070C0"/>
                    </w:rPr>
                    <w:t>2</w:t>
                  </w:r>
                </w:p>
              </w:tc>
            </w:tr>
            <w:tr w:rsidR="005F02B7" w:rsidRPr="00E142C1" w14:paraId="7B4BD917" w14:textId="77777777" w:rsidTr="00D90043">
              <w:trPr>
                <w:trHeight w:val="543"/>
              </w:trPr>
              <w:tc>
                <w:tcPr>
                  <w:tcW w:w="3718" w:type="dxa"/>
                </w:tcPr>
                <w:p w14:paraId="73A551D8" w14:textId="77777777" w:rsidR="005F02B7" w:rsidRPr="005F02B7" w:rsidRDefault="005F02B7" w:rsidP="005F02B7">
                  <w:pPr>
                    <w:widowControl w:val="0"/>
                    <w:spacing w:after="100" w:afterAutospacing="1"/>
                    <w:jc w:val="both"/>
                    <w:rPr>
                      <w:rFonts w:ascii="Trebuchet MS" w:eastAsia="Arial Unicode MS" w:hAnsi="Trebuchet MS" w:cs="Times New Roman"/>
                      <w:color w:val="0070C0"/>
                      <w:sz w:val="24"/>
                      <w:szCs w:val="24"/>
                      <w:lang w:eastAsia="ro-RO"/>
                    </w:rPr>
                  </w:pPr>
                  <w:r>
                    <w:rPr>
                      <w:rFonts w:ascii="Trebuchet MS" w:eastAsia="Arial Unicode MS" w:hAnsi="Trebuchet MS" w:cs="Times New Roman"/>
                      <w:color w:val="0070C0"/>
                      <w:sz w:val="24"/>
                      <w:szCs w:val="24"/>
                      <w:lang w:eastAsia="ro-RO"/>
                    </w:rPr>
                    <w:t xml:space="preserve">Cereri de brevete depuse </w:t>
                  </w:r>
                </w:p>
                <w:p w14:paraId="2841C621" w14:textId="77777777" w:rsidR="005F02B7" w:rsidRPr="0091133E" w:rsidRDefault="005F02B7" w:rsidP="005F02B7">
                  <w:pPr>
                    <w:widowControl w:val="0"/>
                    <w:spacing w:after="100" w:afterAutospacing="1"/>
                    <w:jc w:val="both"/>
                    <w:rPr>
                      <w:rFonts w:ascii="Trebuchet MS" w:eastAsia="Arial Unicode MS" w:hAnsi="Trebuchet MS" w:cs="Times New Roman"/>
                      <w:color w:val="0070C0"/>
                      <w:sz w:val="24"/>
                      <w:szCs w:val="24"/>
                      <w:lang w:eastAsia="ro-RO"/>
                    </w:rPr>
                  </w:pPr>
                </w:p>
              </w:tc>
              <w:tc>
                <w:tcPr>
                  <w:tcW w:w="1544" w:type="dxa"/>
                </w:tcPr>
                <w:p w14:paraId="7E5AA0CC" w14:textId="77777777" w:rsidR="005F02B7" w:rsidRPr="0091133E" w:rsidRDefault="005F02B7" w:rsidP="005F02B7">
                  <w:pPr>
                    <w:rPr>
                      <w:rFonts w:ascii="Trebuchet MS" w:eastAsia="Arial Unicode MS" w:hAnsi="Trebuchet MS" w:cs="Times New Roman"/>
                      <w:color w:val="0070C0"/>
                      <w:sz w:val="24"/>
                      <w:szCs w:val="24"/>
                      <w:lang w:eastAsia="ro-RO"/>
                    </w:rPr>
                  </w:pPr>
                  <w:r w:rsidRPr="005F02B7">
                    <w:rPr>
                      <w:rFonts w:ascii="Trebuchet MS" w:eastAsia="Arial Unicode MS" w:hAnsi="Trebuchet MS" w:cs="Times New Roman"/>
                      <w:color w:val="0070C0"/>
                      <w:sz w:val="24"/>
                      <w:szCs w:val="24"/>
                      <w:lang w:eastAsia="ro-RO"/>
                    </w:rPr>
                    <w:t>RCR 06</w:t>
                  </w:r>
                </w:p>
              </w:tc>
              <w:tc>
                <w:tcPr>
                  <w:tcW w:w="2228" w:type="dxa"/>
                </w:tcPr>
                <w:p w14:paraId="75D7B6E1" w14:textId="77777777" w:rsidR="005F02B7" w:rsidRPr="00E142C1" w:rsidRDefault="005F02B7" w:rsidP="005F02B7">
                  <w:pPr>
                    <w:rPr>
                      <w:rFonts w:ascii="Trebuchet MS" w:hAnsi="Trebuchet MS"/>
                      <w:color w:val="0070C0"/>
                    </w:rPr>
                  </w:pPr>
                  <w:r>
                    <w:rPr>
                      <w:rFonts w:ascii="Trebuchet MS" w:eastAsia="Arial Unicode MS" w:hAnsi="Trebuchet MS" w:cs="Times New Roman"/>
                      <w:color w:val="0070C0"/>
                      <w:sz w:val="24"/>
                      <w:szCs w:val="24"/>
                      <w:lang w:eastAsia="ro-RO"/>
                    </w:rPr>
                    <w:t>N</w:t>
                  </w:r>
                  <w:r w:rsidRPr="005F02B7">
                    <w:rPr>
                      <w:rFonts w:ascii="Trebuchet MS" w:eastAsia="Arial Unicode MS" w:hAnsi="Trebuchet MS" w:cs="Times New Roman"/>
                      <w:color w:val="0070C0"/>
                      <w:sz w:val="24"/>
                      <w:szCs w:val="24"/>
                      <w:lang w:eastAsia="ro-RO"/>
                    </w:rPr>
                    <w:t>umăr</w:t>
                  </w:r>
                </w:p>
              </w:tc>
              <w:tc>
                <w:tcPr>
                  <w:tcW w:w="1680" w:type="dxa"/>
                  <w:gridSpan w:val="2"/>
                </w:tcPr>
                <w:p w14:paraId="6F8FD0D8" w14:textId="77777777" w:rsidR="005F02B7" w:rsidRDefault="00AD1AFB" w:rsidP="008A4924">
                  <w:pPr>
                    <w:jc w:val="center"/>
                    <w:rPr>
                      <w:rFonts w:ascii="Trebuchet MS" w:hAnsi="Trebuchet MS"/>
                      <w:color w:val="0070C0"/>
                    </w:rPr>
                  </w:pPr>
                  <w:r>
                    <w:rPr>
                      <w:rFonts w:ascii="Trebuchet MS" w:hAnsi="Trebuchet MS"/>
                      <w:color w:val="0070C0"/>
                    </w:rPr>
                    <w:t>1</w:t>
                  </w:r>
                </w:p>
              </w:tc>
            </w:tr>
            <w:tr w:rsidR="005F02B7" w:rsidRPr="00E142C1" w14:paraId="41B81CC2" w14:textId="77777777" w:rsidTr="00D90043">
              <w:trPr>
                <w:trHeight w:val="543"/>
              </w:trPr>
              <w:tc>
                <w:tcPr>
                  <w:tcW w:w="3718" w:type="dxa"/>
                </w:tcPr>
                <w:p w14:paraId="27D4337B" w14:textId="77777777" w:rsidR="005F02B7" w:rsidRPr="0091133E" w:rsidRDefault="005F02B7" w:rsidP="005F02B7">
                  <w:pPr>
                    <w:widowControl w:val="0"/>
                    <w:spacing w:after="100" w:afterAutospacing="1"/>
                    <w:jc w:val="both"/>
                    <w:rPr>
                      <w:rFonts w:ascii="Trebuchet MS" w:eastAsia="Arial Unicode MS" w:hAnsi="Trebuchet MS" w:cs="Times New Roman"/>
                      <w:color w:val="0070C0"/>
                      <w:sz w:val="24"/>
                      <w:szCs w:val="24"/>
                      <w:lang w:eastAsia="ro-RO"/>
                    </w:rPr>
                  </w:pPr>
                  <w:r w:rsidRPr="005F02B7">
                    <w:rPr>
                      <w:rFonts w:ascii="Trebuchet MS" w:eastAsia="Arial Unicode MS" w:hAnsi="Trebuchet MS" w:cs="Times New Roman"/>
                      <w:color w:val="0070C0"/>
                      <w:sz w:val="24"/>
                      <w:szCs w:val="24"/>
                      <w:lang w:eastAsia="ro-RO"/>
                    </w:rPr>
                    <w:t>Publicații ale proiectel</w:t>
                  </w:r>
                  <w:r>
                    <w:rPr>
                      <w:rFonts w:ascii="Trebuchet MS" w:eastAsia="Arial Unicode MS" w:hAnsi="Trebuchet MS" w:cs="Times New Roman"/>
                      <w:color w:val="0070C0"/>
                      <w:sz w:val="24"/>
                      <w:szCs w:val="24"/>
                      <w:lang w:eastAsia="ro-RO"/>
                    </w:rPr>
                    <w:t>or care beneficiază de sprijin</w:t>
                  </w:r>
                  <w:r w:rsidRPr="005F02B7">
                    <w:rPr>
                      <w:rFonts w:ascii="Trebuchet MS" w:eastAsia="Arial Unicode MS" w:hAnsi="Trebuchet MS" w:cs="Times New Roman"/>
                      <w:color w:val="0070C0"/>
                      <w:sz w:val="24"/>
                      <w:szCs w:val="24"/>
                      <w:lang w:eastAsia="ro-RO"/>
                    </w:rPr>
                    <w:t xml:space="preserve"> </w:t>
                  </w:r>
                </w:p>
              </w:tc>
              <w:tc>
                <w:tcPr>
                  <w:tcW w:w="1544" w:type="dxa"/>
                </w:tcPr>
                <w:p w14:paraId="12C7AD5C" w14:textId="77777777" w:rsidR="005F02B7" w:rsidRPr="0091133E" w:rsidRDefault="005F02B7" w:rsidP="005F02B7">
                  <w:pPr>
                    <w:rPr>
                      <w:rFonts w:ascii="Trebuchet MS" w:eastAsia="Arial Unicode MS" w:hAnsi="Trebuchet MS" w:cs="Times New Roman"/>
                      <w:color w:val="0070C0"/>
                      <w:sz w:val="24"/>
                      <w:szCs w:val="24"/>
                      <w:lang w:eastAsia="ro-RO"/>
                    </w:rPr>
                  </w:pPr>
                  <w:r w:rsidRPr="005F02B7">
                    <w:rPr>
                      <w:rFonts w:ascii="Trebuchet MS" w:eastAsia="Arial Unicode MS" w:hAnsi="Trebuchet MS" w:cs="Times New Roman"/>
                      <w:color w:val="0070C0"/>
                      <w:sz w:val="24"/>
                      <w:szCs w:val="24"/>
                      <w:lang w:eastAsia="ro-RO"/>
                    </w:rPr>
                    <w:t>RCR 08</w:t>
                  </w:r>
                </w:p>
              </w:tc>
              <w:tc>
                <w:tcPr>
                  <w:tcW w:w="2228" w:type="dxa"/>
                </w:tcPr>
                <w:p w14:paraId="11525454" w14:textId="77777777" w:rsidR="005F02B7" w:rsidRPr="00E142C1" w:rsidRDefault="005F02B7" w:rsidP="005F02B7">
                  <w:pPr>
                    <w:rPr>
                      <w:rFonts w:ascii="Trebuchet MS" w:hAnsi="Trebuchet MS"/>
                      <w:color w:val="0070C0"/>
                    </w:rPr>
                  </w:pPr>
                  <w:r>
                    <w:rPr>
                      <w:rFonts w:ascii="Trebuchet MS" w:eastAsia="Arial Unicode MS" w:hAnsi="Trebuchet MS" w:cs="Times New Roman"/>
                      <w:color w:val="0070C0"/>
                      <w:sz w:val="24"/>
                      <w:szCs w:val="24"/>
                      <w:lang w:eastAsia="ro-RO"/>
                    </w:rPr>
                    <w:t>N</w:t>
                  </w:r>
                  <w:r w:rsidRPr="005F02B7">
                    <w:rPr>
                      <w:rFonts w:ascii="Trebuchet MS" w:eastAsia="Arial Unicode MS" w:hAnsi="Trebuchet MS" w:cs="Times New Roman"/>
                      <w:color w:val="0070C0"/>
                      <w:sz w:val="24"/>
                      <w:szCs w:val="24"/>
                      <w:lang w:eastAsia="ro-RO"/>
                    </w:rPr>
                    <w:t>umăr</w:t>
                  </w:r>
                </w:p>
              </w:tc>
              <w:tc>
                <w:tcPr>
                  <w:tcW w:w="1680" w:type="dxa"/>
                  <w:gridSpan w:val="2"/>
                </w:tcPr>
                <w:p w14:paraId="1E79CCF2" w14:textId="77777777" w:rsidR="005F02B7" w:rsidRDefault="00DD55C4" w:rsidP="00DD55C4">
                  <w:pPr>
                    <w:jc w:val="center"/>
                    <w:rPr>
                      <w:rFonts w:ascii="Trebuchet MS" w:hAnsi="Trebuchet MS"/>
                      <w:color w:val="0070C0"/>
                    </w:rPr>
                  </w:pPr>
                  <w:r>
                    <w:rPr>
                      <w:rFonts w:ascii="Trebuchet MS" w:hAnsi="Trebuchet MS"/>
                      <w:color w:val="0070C0"/>
                    </w:rPr>
                    <w:t>8</w:t>
                  </w:r>
                </w:p>
              </w:tc>
            </w:tr>
            <w:tr w:rsidR="005F02B7" w:rsidRPr="00E142C1" w14:paraId="4EEA03E3" w14:textId="77777777" w:rsidTr="00D90043">
              <w:trPr>
                <w:trHeight w:val="672"/>
              </w:trPr>
              <w:tc>
                <w:tcPr>
                  <w:tcW w:w="3718" w:type="dxa"/>
                </w:tcPr>
                <w:p w14:paraId="4F3404D5" w14:textId="77777777" w:rsidR="005F02B7" w:rsidRPr="00E142C1" w:rsidRDefault="005F02B7" w:rsidP="005F02B7">
                  <w:pPr>
                    <w:rPr>
                      <w:rFonts w:ascii="Trebuchet MS" w:hAnsi="Trebuchet MS"/>
                      <w:color w:val="0070C0"/>
                    </w:rPr>
                  </w:pPr>
                  <w:r w:rsidRPr="0091133E">
                    <w:rPr>
                      <w:rFonts w:ascii="Trebuchet MS" w:eastAsia="Arial Unicode MS" w:hAnsi="Trebuchet MS" w:cs="Times New Roman"/>
                      <w:color w:val="0070C0"/>
                      <w:sz w:val="24"/>
                      <w:szCs w:val="24"/>
                      <w:lang w:eastAsia="ro-RO"/>
                    </w:rPr>
                    <w:t>Locuri de muncă create în domeniul cercetării în entitățile car</w:t>
                  </w:r>
                  <w:r>
                    <w:rPr>
                      <w:rFonts w:ascii="Trebuchet MS" w:eastAsia="Arial Unicode MS" w:hAnsi="Trebuchet MS" w:cs="Times New Roman"/>
                      <w:color w:val="0070C0"/>
                      <w:sz w:val="24"/>
                      <w:szCs w:val="24"/>
                      <w:lang w:eastAsia="ro-RO"/>
                    </w:rPr>
                    <w:t xml:space="preserve">e beneficiază de sprijin - </w:t>
                  </w:r>
                </w:p>
              </w:tc>
              <w:tc>
                <w:tcPr>
                  <w:tcW w:w="1544" w:type="dxa"/>
                </w:tcPr>
                <w:p w14:paraId="19AA4EBA" w14:textId="77777777" w:rsidR="005F02B7" w:rsidRPr="00A1243E" w:rsidRDefault="005F02B7" w:rsidP="005F02B7">
                  <w:pPr>
                    <w:rPr>
                      <w:rFonts w:ascii="Trebuchet MS" w:hAnsi="Trebuchet MS"/>
                      <w:color w:val="0070C0"/>
                    </w:rPr>
                  </w:pPr>
                  <w:r w:rsidRPr="00A1243E">
                    <w:rPr>
                      <w:rFonts w:ascii="Trebuchet MS" w:eastAsia="Arial Unicode MS" w:hAnsi="Trebuchet MS" w:cs="Times New Roman"/>
                      <w:color w:val="0070C0"/>
                      <w:sz w:val="24"/>
                      <w:szCs w:val="24"/>
                      <w:lang w:eastAsia="ro-RO"/>
                    </w:rPr>
                    <w:t xml:space="preserve">RCR 102 </w:t>
                  </w:r>
                </w:p>
              </w:tc>
              <w:tc>
                <w:tcPr>
                  <w:tcW w:w="2228" w:type="dxa"/>
                </w:tcPr>
                <w:p w14:paraId="359AE5E6" w14:textId="77777777" w:rsidR="005F02B7" w:rsidRPr="00A1243E" w:rsidRDefault="005F02B7" w:rsidP="005F02B7">
                  <w:pPr>
                    <w:rPr>
                      <w:rFonts w:ascii="Trebuchet MS" w:hAnsi="Trebuchet MS"/>
                      <w:color w:val="0070C0"/>
                    </w:rPr>
                  </w:pPr>
                  <w:r w:rsidRPr="00A1243E">
                    <w:rPr>
                      <w:rFonts w:ascii="Trebuchet MS" w:eastAsia="Arial Unicode MS" w:hAnsi="Trebuchet MS" w:cs="Times New Roman"/>
                      <w:color w:val="0070C0"/>
                      <w:sz w:val="24"/>
                      <w:szCs w:val="24"/>
                      <w:lang w:eastAsia="ro-RO"/>
                    </w:rPr>
                    <w:t>ENI</w:t>
                  </w:r>
                  <w:r w:rsidRPr="00A1243E">
                    <w:rPr>
                      <w:rFonts w:ascii="Trebuchet MS" w:hAnsi="Trebuchet MS"/>
                      <w:color w:val="0070C0"/>
                    </w:rPr>
                    <w:t xml:space="preserve"> </w:t>
                  </w:r>
                </w:p>
              </w:tc>
              <w:tc>
                <w:tcPr>
                  <w:tcW w:w="1680" w:type="dxa"/>
                  <w:gridSpan w:val="2"/>
                </w:tcPr>
                <w:p w14:paraId="12728877" w14:textId="77777777" w:rsidR="005F02B7" w:rsidRPr="00E142C1" w:rsidRDefault="009E72CA" w:rsidP="00DD55C4">
                  <w:pPr>
                    <w:jc w:val="center"/>
                    <w:rPr>
                      <w:rFonts w:ascii="Trebuchet MS" w:hAnsi="Trebuchet MS"/>
                      <w:color w:val="0070C0"/>
                    </w:rPr>
                  </w:pPr>
                  <w:r>
                    <w:rPr>
                      <w:rFonts w:ascii="Trebuchet MS" w:hAnsi="Trebuchet MS"/>
                      <w:color w:val="0070C0"/>
                    </w:rPr>
                    <w:t>3</w:t>
                  </w:r>
                </w:p>
              </w:tc>
            </w:tr>
          </w:tbl>
          <w:p w14:paraId="02A40053" w14:textId="77777777" w:rsidR="0066499D" w:rsidRPr="005F02B7" w:rsidRDefault="0066499D" w:rsidP="005F02B7">
            <w:pPr>
              <w:spacing w:after="120"/>
              <w:jc w:val="both"/>
              <w:rPr>
                <w:rFonts w:ascii="Trebuchet MS" w:hAnsi="Trebuchet MS"/>
                <w:color w:val="0070C0"/>
                <w:sz w:val="24"/>
                <w:szCs w:val="24"/>
              </w:rPr>
            </w:pPr>
          </w:p>
        </w:tc>
      </w:tr>
    </w:tbl>
    <w:p w14:paraId="524B8B0C" w14:textId="77777777" w:rsidR="00423649" w:rsidRPr="00147BA2" w:rsidRDefault="00423649" w:rsidP="004666C9">
      <w:pPr>
        <w:pStyle w:val="ListParagraph"/>
        <w:numPr>
          <w:ilvl w:val="2"/>
          <w:numId w:val="11"/>
        </w:numPr>
        <w:spacing w:before="120" w:after="120"/>
        <w:rPr>
          <w:rFonts w:ascii="Trebuchet MS" w:hAnsi="Trebuchet MS"/>
          <w:i/>
          <w:color w:val="0070C0"/>
          <w:sz w:val="24"/>
          <w:szCs w:val="24"/>
        </w:rPr>
      </w:pPr>
      <w:r w:rsidRPr="00147BA2">
        <w:rPr>
          <w:rFonts w:ascii="Trebuchet MS" w:hAnsi="Trebuchet MS"/>
          <w:i/>
          <w:color w:val="0070C0"/>
          <w:sz w:val="24"/>
          <w:szCs w:val="24"/>
        </w:rPr>
        <w:lastRenderedPageBreak/>
        <w:t>Indicatori suplimentari specifici Apelului de Proiecte (dacă este cazul)</w:t>
      </w:r>
    </w:p>
    <w:tbl>
      <w:tblPr>
        <w:tblStyle w:val="TableGrid"/>
        <w:tblW w:w="0" w:type="auto"/>
        <w:tblLook w:val="04A0" w:firstRow="1" w:lastRow="0" w:firstColumn="1" w:lastColumn="0" w:noHBand="0" w:noVBand="1"/>
      </w:tblPr>
      <w:tblGrid>
        <w:gridCol w:w="9396"/>
      </w:tblGrid>
      <w:tr w:rsidR="003929AA" w:rsidRPr="003929AA" w14:paraId="327018EB" w14:textId="77777777" w:rsidTr="00B558B3">
        <w:tc>
          <w:tcPr>
            <w:tcW w:w="9396" w:type="dxa"/>
          </w:tcPr>
          <w:p w14:paraId="37221AEF" w14:textId="77777777" w:rsidR="00423649" w:rsidRPr="00147BA2" w:rsidRDefault="009117AB" w:rsidP="00EE2AEA">
            <w:pPr>
              <w:spacing w:before="120" w:after="120"/>
              <w:jc w:val="both"/>
              <w:rPr>
                <w:rFonts w:ascii="Trebuchet MS" w:hAnsi="Trebuchet MS"/>
                <w:color w:val="0070C0"/>
                <w:sz w:val="24"/>
                <w:szCs w:val="24"/>
              </w:rPr>
            </w:pPr>
            <w:r>
              <w:rPr>
                <w:rFonts w:ascii="Trebuchet MS" w:hAnsi="Trebuchet MS"/>
                <w:color w:val="0070C0"/>
                <w:sz w:val="24"/>
                <w:szCs w:val="24"/>
              </w:rPr>
              <w:t>Nu este cazul.</w:t>
            </w:r>
          </w:p>
        </w:tc>
      </w:tr>
    </w:tbl>
    <w:p w14:paraId="1178BDE6" w14:textId="77777777" w:rsidR="00E57A79" w:rsidRPr="00147BA2" w:rsidRDefault="00E57A79" w:rsidP="00E57A79">
      <w:pPr>
        <w:rPr>
          <w:color w:val="0070C0"/>
        </w:rPr>
      </w:pPr>
    </w:p>
    <w:p w14:paraId="6019E1D1" w14:textId="77777777" w:rsidR="00423649" w:rsidRPr="003929AA" w:rsidRDefault="009947E5" w:rsidP="00220322">
      <w:pPr>
        <w:pStyle w:val="Heading1"/>
        <w:spacing w:line="240" w:lineRule="auto"/>
      </w:pPr>
      <w:bookmarkStart w:id="210" w:name="_Toc144131548"/>
      <w:r>
        <w:lastRenderedPageBreak/>
        <w:t>3.9</w:t>
      </w:r>
      <w:r w:rsidR="005369B4">
        <w:t xml:space="preserve"> </w:t>
      </w:r>
      <w:r w:rsidR="00423649" w:rsidRPr="00515014">
        <w:t>Rezultatele așteptate</w:t>
      </w:r>
      <w:bookmarkEnd w:id="210"/>
      <w:r w:rsidR="00423649" w:rsidRPr="003929AA">
        <w:tab/>
      </w:r>
    </w:p>
    <w:tbl>
      <w:tblPr>
        <w:tblStyle w:val="TableGrid"/>
        <w:tblW w:w="0" w:type="auto"/>
        <w:tblLook w:val="04A0" w:firstRow="1" w:lastRow="0" w:firstColumn="1" w:lastColumn="0" w:noHBand="0" w:noVBand="1"/>
      </w:tblPr>
      <w:tblGrid>
        <w:gridCol w:w="9396"/>
      </w:tblGrid>
      <w:tr w:rsidR="002475D4" w:rsidRPr="003929AA" w14:paraId="7BEB3731" w14:textId="77777777" w:rsidTr="00B558B3">
        <w:tc>
          <w:tcPr>
            <w:tcW w:w="9396" w:type="dxa"/>
          </w:tcPr>
          <w:p w14:paraId="5BF8F0C8" w14:textId="77777777" w:rsidR="00593983" w:rsidRPr="00147BA2" w:rsidRDefault="00F140E5" w:rsidP="00F140E5">
            <w:pPr>
              <w:spacing w:before="120" w:after="120"/>
              <w:jc w:val="both"/>
              <w:rPr>
                <w:rFonts w:ascii="Trebuchet MS" w:hAnsi="Trebuchet MS"/>
                <w:iCs/>
                <w:color w:val="0070C0"/>
                <w:sz w:val="24"/>
                <w:szCs w:val="24"/>
              </w:rPr>
            </w:pPr>
            <w:r w:rsidRPr="00147BA2">
              <w:rPr>
                <w:rFonts w:ascii="Trebuchet MS" w:hAnsi="Trebuchet MS"/>
                <w:iCs/>
                <w:color w:val="0070C0"/>
                <w:sz w:val="24"/>
                <w:szCs w:val="24"/>
              </w:rPr>
              <w:t>Rezultatele preconizat a fi obținute</w:t>
            </w:r>
            <w:r w:rsidR="001A696F">
              <w:rPr>
                <w:rFonts w:ascii="Trebuchet MS" w:hAnsi="Trebuchet MS"/>
                <w:iCs/>
                <w:color w:val="0070C0"/>
                <w:sz w:val="24"/>
                <w:szCs w:val="24"/>
              </w:rPr>
              <w:t>,</w:t>
            </w:r>
            <w:r w:rsidR="00593983" w:rsidRPr="00147BA2">
              <w:rPr>
                <w:rFonts w:ascii="Trebuchet MS" w:hAnsi="Trebuchet MS"/>
                <w:iCs/>
                <w:color w:val="0070C0"/>
                <w:sz w:val="24"/>
                <w:szCs w:val="24"/>
              </w:rPr>
              <w:t xml:space="preserve"> vor fi menționate în mod obligatoriu în cadrul fiecărei cereri de finanțare, în </w:t>
            </w:r>
            <w:r w:rsidRPr="00147BA2">
              <w:rPr>
                <w:rFonts w:ascii="Trebuchet MS" w:hAnsi="Trebuchet MS"/>
                <w:iCs/>
                <w:color w:val="0070C0"/>
                <w:sz w:val="24"/>
                <w:szCs w:val="24"/>
              </w:rPr>
              <w:t>corelare cu obiectivele și</w:t>
            </w:r>
            <w:r w:rsidR="00593983" w:rsidRPr="00147BA2">
              <w:rPr>
                <w:rFonts w:ascii="Trebuchet MS" w:hAnsi="Trebuchet MS"/>
                <w:iCs/>
                <w:color w:val="0070C0"/>
                <w:sz w:val="24"/>
                <w:szCs w:val="24"/>
              </w:rPr>
              <w:t xml:space="preserve"> activitățile incluse în proiect.</w:t>
            </w:r>
            <w:r w:rsidR="00B56C07" w:rsidRPr="00147BA2">
              <w:rPr>
                <w:rFonts w:ascii="Trebuchet MS" w:hAnsi="Trebuchet MS"/>
                <w:iCs/>
                <w:color w:val="0070C0"/>
                <w:sz w:val="24"/>
                <w:szCs w:val="24"/>
              </w:rPr>
              <w:t xml:space="preserve"> </w:t>
            </w:r>
            <w:r w:rsidR="00B56C07" w:rsidRPr="00147BA2">
              <w:rPr>
                <w:rFonts w:ascii="Trebuchet MS" w:hAnsi="Trebuchet MS"/>
                <w:b/>
                <w:bCs/>
                <w:iCs/>
                <w:color w:val="0070C0"/>
                <w:sz w:val="24"/>
                <w:szCs w:val="24"/>
              </w:rPr>
              <w:t>(maxim</w:t>
            </w:r>
            <w:r w:rsidR="00A63B45" w:rsidRPr="00147BA2">
              <w:rPr>
                <w:rFonts w:ascii="Trebuchet MS" w:hAnsi="Trebuchet MS"/>
                <w:b/>
                <w:bCs/>
                <w:iCs/>
                <w:color w:val="0070C0"/>
                <w:sz w:val="24"/>
                <w:szCs w:val="24"/>
              </w:rPr>
              <w:t>um</w:t>
            </w:r>
            <w:r w:rsidR="00B56C07" w:rsidRPr="00147BA2">
              <w:rPr>
                <w:rFonts w:ascii="Trebuchet MS" w:hAnsi="Trebuchet MS"/>
                <w:b/>
                <w:bCs/>
                <w:iCs/>
                <w:color w:val="0070C0"/>
                <w:sz w:val="24"/>
                <w:szCs w:val="24"/>
              </w:rPr>
              <w:t xml:space="preserve"> 5 rezultate)</w:t>
            </w:r>
          </w:p>
          <w:p w14:paraId="783A0B09" w14:textId="77777777" w:rsidR="00423649" w:rsidRPr="00147BA2" w:rsidRDefault="00F235E3" w:rsidP="00B56C07">
            <w:pPr>
              <w:spacing w:before="120" w:after="120"/>
              <w:jc w:val="both"/>
              <w:rPr>
                <w:rFonts w:ascii="Trebuchet MS" w:hAnsi="Trebuchet MS"/>
                <w:iCs/>
                <w:color w:val="0070C0"/>
                <w:sz w:val="24"/>
                <w:szCs w:val="24"/>
              </w:rPr>
            </w:pPr>
            <w:r w:rsidRPr="00147BA2">
              <w:rPr>
                <w:rFonts w:ascii="Trebuchet MS" w:hAnsi="Trebuchet MS"/>
                <w:iCs/>
                <w:color w:val="0070C0"/>
                <w:sz w:val="24"/>
                <w:szCs w:val="24"/>
              </w:rPr>
              <w:t>R</w:t>
            </w:r>
            <w:r w:rsidR="00CA457E" w:rsidRPr="00147BA2">
              <w:rPr>
                <w:rFonts w:ascii="Trebuchet MS" w:hAnsi="Trebuchet MS"/>
                <w:iCs/>
                <w:color w:val="0070C0"/>
                <w:sz w:val="24"/>
                <w:szCs w:val="24"/>
              </w:rPr>
              <w:t xml:space="preserve">ezultatele </w:t>
            </w:r>
            <w:r w:rsidRPr="00147BA2">
              <w:rPr>
                <w:rFonts w:ascii="Trebuchet MS" w:hAnsi="Trebuchet MS"/>
                <w:iCs/>
                <w:color w:val="0070C0"/>
                <w:sz w:val="24"/>
                <w:szCs w:val="24"/>
              </w:rPr>
              <w:t xml:space="preserve">vor fi concrete, legate de activitățile majore, </w:t>
            </w:r>
            <w:r w:rsidR="00593983" w:rsidRPr="00147BA2">
              <w:rPr>
                <w:rFonts w:ascii="Trebuchet MS" w:hAnsi="Trebuchet MS"/>
                <w:iCs/>
                <w:color w:val="0070C0"/>
                <w:sz w:val="24"/>
                <w:szCs w:val="24"/>
              </w:rPr>
              <w:t xml:space="preserve">principale din proiect, vor fi descrise </w:t>
            </w:r>
            <w:r w:rsidR="00CA457E" w:rsidRPr="00147BA2">
              <w:rPr>
                <w:rFonts w:ascii="Trebuchet MS" w:hAnsi="Trebuchet MS"/>
                <w:iCs/>
                <w:color w:val="0070C0"/>
                <w:sz w:val="24"/>
                <w:szCs w:val="24"/>
              </w:rPr>
              <w:t>din punct de vedere științific</w:t>
            </w:r>
            <w:r w:rsidR="001A696F">
              <w:rPr>
                <w:rFonts w:ascii="Trebuchet MS" w:hAnsi="Trebuchet MS"/>
                <w:iCs/>
                <w:color w:val="0070C0"/>
                <w:sz w:val="24"/>
                <w:szCs w:val="24"/>
              </w:rPr>
              <w:t xml:space="preserve"> și </w:t>
            </w:r>
            <w:r w:rsidR="00CA457E" w:rsidRPr="00147BA2">
              <w:rPr>
                <w:rFonts w:ascii="Trebuchet MS" w:hAnsi="Trebuchet MS"/>
                <w:iCs/>
                <w:color w:val="0070C0"/>
                <w:sz w:val="24"/>
                <w:szCs w:val="24"/>
              </w:rPr>
              <w:t xml:space="preserve">realizate în urma desfășurării efective a activităților </w:t>
            </w:r>
            <w:r w:rsidR="00B56C07" w:rsidRPr="00147BA2">
              <w:rPr>
                <w:rFonts w:ascii="Trebuchet MS" w:hAnsi="Trebuchet MS"/>
                <w:iCs/>
                <w:color w:val="0070C0"/>
                <w:sz w:val="24"/>
                <w:szCs w:val="24"/>
              </w:rPr>
              <w:t>din proiect</w:t>
            </w:r>
            <w:r w:rsidR="00593983" w:rsidRPr="00147BA2">
              <w:rPr>
                <w:rFonts w:ascii="Trebuchet MS" w:hAnsi="Trebuchet MS"/>
                <w:iCs/>
                <w:color w:val="0070C0"/>
                <w:sz w:val="24"/>
                <w:szCs w:val="24"/>
              </w:rPr>
              <w:t>, după caz.</w:t>
            </w:r>
          </w:p>
          <w:p w14:paraId="65C64510" w14:textId="77777777" w:rsidR="00B10E1E" w:rsidRPr="00147BA2" w:rsidRDefault="00B10E1E" w:rsidP="005C6567">
            <w:pPr>
              <w:spacing w:before="120" w:after="120"/>
              <w:jc w:val="both"/>
              <w:rPr>
                <w:rFonts w:ascii="Trebuchet MS" w:hAnsi="Trebuchet MS"/>
                <w:bCs/>
                <w:color w:val="0070C0"/>
                <w:sz w:val="24"/>
                <w:szCs w:val="24"/>
              </w:rPr>
            </w:pPr>
            <w:r w:rsidRPr="00147BA2">
              <w:rPr>
                <w:rFonts w:ascii="Trebuchet MS" w:hAnsi="Trebuchet MS"/>
                <w:bCs/>
                <w:color w:val="0070C0"/>
                <w:sz w:val="24"/>
                <w:szCs w:val="24"/>
              </w:rPr>
              <w:t>Rezultatele preconizate trebuie să fie realiste, realizabi</w:t>
            </w:r>
            <w:r w:rsidR="009117AB">
              <w:rPr>
                <w:rFonts w:ascii="Trebuchet MS" w:hAnsi="Trebuchet MS"/>
                <w:bCs/>
                <w:color w:val="0070C0"/>
                <w:sz w:val="24"/>
                <w:szCs w:val="24"/>
              </w:rPr>
              <w:t>le, măsurabile și în concordanță</w:t>
            </w:r>
            <w:r w:rsidRPr="00147BA2">
              <w:rPr>
                <w:rFonts w:ascii="Trebuchet MS" w:hAnsi="Trebuchet MS"/>
                <w:bCs/>
                <w:color w:val="0070C0"/>
                <w:sz w:val="24"/>
                <w:szCs w:val="24"/>
              </w:rPr>
              <w:t xml:space="preserve"> cu indicatorii și obiectivele specifice ale proiectului astfel încât acestea să asigure îndeplinirea </w:t>
            </w:r>
            <w:r w:rsidR="005C6567" w:rsidRPr="00147BA2">
              <w:rPr>
                <w:rFonts w:ascii="Trebuchet MS" w:hAnsi="Trebuchet MS"/>
                <w:bCs/>
                <w:color w:val="0070C0"/>
                <w:sz w:val="24"/>
                <w:szCs w:val="24"/>
              </w:rPr>
              <w:t>acestora</w:t>
            </w:r>
            <w:r w:rsidRPr="00147BA2">
              <w:rPr>
                <w:rFonts w:ascii="Trebuchet MS" w:hAnsi="Trebuchet MS"/>
                <w:bCs/>
                <w:color w:val="0070C0"/>
                <w:sz w:val="24"/>
                <w:szCs w:val="24"/>
              </w:rPr>
              <w:t>.</w:t>
            </w:r>
          </w:p>
          <w:p w14:paraId="02546D21" w14:textId="77777777" w:rsidR="00CD57BA" w:rsidRPr="00147BA2" w:rsidRDefault="00CD57BA" w:rsidP="005C6567">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Rezultatele vor fi îndeplinite la data finalizării proiectului, iar realizarea rezultatelor asumate va fi </w:t>
            </w:r>
            <w:proofErr w:type="spellStart"/>
            <w:r w:rsidRPr="00147BA2">
              <w:rPr>
                <w:rFonts w:ascii="Trebuchet MS" w:hAnsi="Trebuchet MS"/>
                <w:color w:val="0070C0"/>
                <w:sz w:val="24"/>
                <w:szCs w:val="24"/>
              </w:rPr>
              <w:t>urmarită</w:t>
            </w:r>
            <w:proofErr w:type="spellEnd"/>
            <w:r w:rsidRPr="00147BA2">
              <w:rPr>
                <w:rFonts w:ascii="Trebuchet MS" w:hAnsi="Trebuchet MS"/>
                <w:color w:val="0070C0"/>
                <w:sz w:val="24"/>
                <w:szCs w:val="24"/>
              </w:rPr>
              <w:t xml:space="preserve"> </w:t>
            </w:r>
            <w:r w:rsidR="00DE418A" w:rsidRPr="00147BA2">
              <w:rPr>
                <w:rFonts w:ascii="Trebuchet MS" w:hAnsi="Trebuchet MS"/>
                <w:color w:val="0070C0"/>
                <w:sz w:val="24"/>
                <w:szCs w:val="24"/>
              </w:rPr>
              <w:t>î</w:t>
            </w:r>
            <w:r w:rsidRPr="00147BA2">
              <w:rPr>
                <w:rFonts w:ascii="Trebuchet MS" w:hAnsi="Trebuchet MS"/>
                <w:color w:val="0070C0"/>
                <w:sz w:val="24"/>
                <w:szCs w:val="24"/>
              </w:rPr>
              <w:t>n perioada de implementare a proiectului.</w:t>
            </w:r>
          </w:p>
        </w:tc>
      </w:tr>
    </w:tbl>
    <w:p w14:paraId="09B15974" w14:textId="77777777" w:rsidR="00E57A79" w:rsidRPr="00147BA2" w:rsidRDefault="00E57A79" w:rsidP="00E57A79">
      <w:pPr>
        <w:rPr>
          <w:color w:val="0070C0"/>
        </w:rPr>
      </w:pPr>
    </w:p>
    <w:p w14:paraId="73C16AEA" w14:textId="77777777" w:rsidR="00E57A79" w:rsidRPr="00220322" w:rsidRDefault="009947E5" w:rsidP="00220322">
      <w:pPr>
        <w:pStyle w:val="Heading1"/>
        <w:spacing w:line="240" w:lineRule="auto"/>
      </w:pPr>
      <w:bookmarkStart w:id="211" w:name="_Toc144131549"/>
      <w:r>
        <w:t xml:space="preserve">3.10 </w:t>
      </w:r>
      <w:r w:rsidR="00A34AAA" w:rsidRPr="003929AA">
        <w:t>Operațiune de importanță strategică</w:t>
      </w:r>
      <w:bookmarkEnd w:id="211"/>
      <w:r w:rsidR="00A34AAA" w:rsidRPr="003929AA">
        <w:t xml:space="preserve"> </w:t>
      </w:r>
    </w:p>
    <w:tbl>
      <w:tblPr>
        <w:tblStyle w:val="TableGrid"/>
        <w:tblW w:w="0" w:type="auto"/>
        <w:tblLook w:val="04A0" w:firstRow="1" w:lastRow="0" w:firstColumn="1" w:lastColumn="0" w:noHBand="0" w:noVBand="1"/>
      </w:tblPr>
      <w:tblGrid>
        <w:gridCol w:w="9396"/>
      </w:tblGrid>
      <w:tr w:rsidR="003929AA" w:rsidRPr="003929AA" w14:paraId="5F6390A4" w14:textId="77777777" w:rsidTr="00B558B3">
        <w:tc>
          <w:tcPr>
            <w:tcW w:w="9396" w:type="dxa"/>
          </w:tcPr>
          <w:p w14:paraId="5E2F808D" w14:textId="77777777" w:rsidR="00A34AAA" w:rsidRPr="00147BA2" w:rsidRDefault="00E57A79" w:rsidP="00E57A79">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09B0C13E" w14:textId="77777777" w:rsidR="00E57A79" w:rsidRPr="00147BA2" w:rsidRDefault="00E57A79" w:rsidP="00E57A79">
      <w:pPr>
        <w:rPr>
          <w:color w:val="0070C0"/>
        </w:rPr>
      </w:pPr>
    </w:p>
    <w:p w14:paraId="5CF21CF2" w14:textId="77777777" w:rsidR="00A34AAA" w:rsidRPr="003929AA" w:rsidRDefault="0078661C" w:rsidP="0050444F">
      <w:pPr>
        <w:pStyle w:val="Heading2"/>
        <w:numPr>
          <w:ilvl w:val="1"/>
          <w:numId w:val="44"/>
        </w:numPr>
      </w:pPr>
      <w:bookmarkStart w:id="212" w:name="_Toc144131550"/>
      <w:r>
        <w:t xml:space="preserve"> </w:t>
      </w:r>
      <w:r w:rsidR="00A34AAA" w:rsidRPr="00515014">
        <w:t>Investiții teritoriale integrate</w:t>
      </w:r>
      <w:bookmarkEnd w:id="212"/>
      <w:r w:rsidR="00A34AAA" w:rsidRPr="003929AA">
        <w:t xml:space="preserve"> </w:t>
      </w:r>
      <w:r w:rsidR="00A34AAA" w:rsidRPr="003929AA">
        <w:tab/>
      </w:r>
    </w:p>
    <w:tbl>
      <w:tblPr>
        <w:tblStyle w:val="TableGrid"/>
        <w:tblW w:w="0" w:type="auto"/>
        <w:tblLook w:val="04A0" w:firstRow="1" w:lastRow="0" w:firstColumn="1" w:lastColumn="0" w:noHBand="0" w:noVBand="1"/>
      </w:tblPr>
      <w:tblGrid>
        <w:gridCol w:w="9396"/>
      </w:tblGrid>
      <w:tr w:rsidR="003929AA" w:rsidRPr="003929AA" w14:paraId="66018107" w14:textId="77777777" w:rsidTr="00B558B3">
        <w:tc>
          <w:tcPr>
            <w:tcW w:w="9396" w:type="dxa"/>
          </w:tcPr>
          <w:p w14:paraId="4F4D5D4F" w14:textId="77777777" w:rsidR="00A34AAA" w:rsidRPr="00147BA2" w:rsidRDefault="00E57A79" w:rsidP="00D84C69">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62BFE7DF" w14:textId="77777777" w:rsidR="00E57A79" w:rsidRPr="00147BA2" w:rsidRDefault="00E57A79" w:rsidP="00E57A79">
      <w:pPr>
        <w:rPr>
          <w:color w:val="0070C0"/>
        </w:rPr>
      </w:pPr>
    </w:p>
    <w:p w14:paraId="772F394A" w14:textId="77777777" w:rsidR="008F4B56" w:rsidRPr="003929AA" w:rsidRDefault="009947E5" w:rsidP="00220322">
      <w:pPr>
        <w:pStyle w:val="Heading1"/>
        <w:spacing w:line="240" w:lineRule="auto"/>
      </w:pPr>
      <w:bookmarkStart w:id="213" w:name="_Toc144131551"/>
      <w:r>
        <w:t xml:space="preserve">3.12 </w:t>
      </w:r>
      <w:r w:rsidR="008F4B56" w:rsidRPr="00515014">
        <w:t xml:space="preserve">Dezvoltare locală </w:t>
      </w:r>
      <w:r w:rsidR="007431D9" w:rsidRPr="003929AA">
        <w:t xml:space="preserve">plasată </w:t>
      </w:r>
      <w:r w:rsidR="008F4B56" w:rsidRPr="003929AA">
        <w:t>sub responsabilitatea comunității</w:t>
      </w:r>
      <w:bookmarkEnd w:id="213"/>
    </w:p>
    <w:tbl>
      <w:tblPr>
        <w:tblStyle w:val="TableGrid"/>
        <w:tblW w:w="0" w:type="auto"/>
        <w:tblLook w:val="04A0" w:firstRow="1" w:lastRow="0" w:firstColumn="1" w:lastColumn="0" w:noHBand="0" w:noVBand="1"/>
      </w:tblPr>
      <w:tblGrid>
        <w:gridCol w:w="9396"/>
      </w:tblGrid>
      <w:tr w:rsidR="003929AA" w:rsidRPr="003929AA" w14:paraId="7C832F42" w14:textId="77777777" w:rsidTr="00B558B3">
        <w:tc>
          <w:tcPr>
            <w:tcW w:w="9396" w:type="dxa"/>
          </w:tcPr>
          <w:p w14:paraId="69B5BF92" w14:textId="77777777" w:rsidR="008F4B56" w:rsidRPr="00147BA2" w:rsidRDefault="00E57A79" w:rsidP="00D84C69">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4FB8F468" w14:textId="77777777" w:rsidR="00E57A79" w:rsidRPr="00147BA2" w:rsidRDefault="00E57A79" w:rsidP="00E57A79">
      <w:pPr>
        <w:rPr>
          <w:color w:val="0070C0"/>
        </w:rPr>
      </w:pPr>
    </w:p>
    <w:p w14:paraId="05851652" w14:textId="77777777" w:rsidR="00F51C65" w:rsidRPr="003929AA" w:rsidRDefault="0078661C" w:rsidP="0050444F">
      <w:pPr>
        <w:pStyle w:val="Heading2"/>
        <w:numPr>
          <w:ilvl w:val="1"/>
          <w:numId w:val="45"/>
        </w:numPr>
      </w:pPr>
      <w:bookmarkStart w:id="214" w:name="_Toc144131552"/>
      <w:r>
        <w:t xml:space="preserve"> </w:t>
      </w:r>
      <w:r w:rsidR="00F51C65" w:rsidRPr="00515014">
        <w:t>Reguli privind ajutorul de stat</w:t>
      </w:r>
      <w:bookmarkEnd w:id="214"/>
      <w:r w:rsidR="00F51C65" w:rsidRPr="00515014">
        <w:t xml:space="preserve"> </w:t>
      </w:r>
    </w:p>
    <w:tbl>
      <w:tblPr>
        <w:tblStyle w:val="TableGrid"/>
        <w:tblW w:w="0" w:type="auto"/>
        <w:tblLook w:val="04A0" w:firstRow="1" w:lastRow="0" w:firstColumn="1" w:lastColumn="0" w:noHBand="0" w:noVBand="1"/>
      </w:tblPr>
      <w:tblGrid>
        <w:gridCol w:w="9396"/>
      </w:tblGrid>
      <w:tr w:rsidR="003929AA" w:rsidRPr="003929AA" w14:paraId="16FAA8EA" w14:textId="77777777" w:rsidTr="00B558B3">
        <w:tc>
          <w:tcPr>
            <w:tcW w:w="9396" w:type="dxa"/>
          </w:tcPr>
          <w:p w14:paraId="5DB607C7" w14:textId="01736891" w:rsidR="00A504EA" w:rsidRDefault="00A504EA" w:rsidP="00A504EA">
            <w:pPr>
              <w:widowControl w:val="0"/>
              <w:jc w:val="both"/>
              <w:rPr>
                <w:rFonts w:ascii="Trebuchet MS" w:eastAsia="Times New Roman" w:hAnsi="Trebuchet MS" w:cs="Times New Roman"/>
                <w:noProof/>
                <w:color w:val="0070C0"/>
                <w:sz w:val="24"/>
                <w:szCs w:val="24"/>
              </w:rPr>
            </w:pPr>
            <w:r w:rsidRPr="00147BA2">
              <w:rPr>
                <w:rFonts w:ascii="Trebuchet MS" w:eastAsia="Times New Roman" w:hAnsi="Trebuchet MS" w:cs="Times New Roman"/>
                <w:noProof/>
                <w:color w:val="0070C0"/>
                <w:sz w:val="24"/>
                <w:szCs w:val="24"/>
              </w:rPr>
              <w:t xml:space="preserve">Acordarea finanțării, în cadrul prezentului apel, pentru IMM-uri </w:t>
            </w:r>
            <w:r w:rsidR="00146191">
              <w:rPr>
                <w:rFonts w:ascii="Trebuchet MS" w:eastAsia="Times New Roman" w:hAnsi="Trebuchet MS" w:cs="Times New Roman"/>
                <w:noProof/>
                <w:color w:val="0070C0"/>
                <w:sz w:val="24"/>
                <w:szCs w:val="24"/>
              </w:rPr>
              <w:t xml:space="preserve">(lider sau </w:t>
            </w:r>
            <w:r w:rsidRPr="00147BA2">
              <w:rPr>
                <w:rFonts w:ascii="Trebuchet MS" w:eastAsia="Times New Roman" w:hAnsi="Trebuchet MS" w:cs="Times New Roman"/>
                <w:noProof/>
                <w:color w:val="0070C0"/>
                <w:sz w:val="24"/>
                <w:szCs w:val="24"/>
              </w:rPr>
              <w:t>partener</w:t>
            </w:r>
            <w:r w:rsidR="00146191">
              <w:rPr>
                <w:rFonts w:ascii="Trebuchet MS" w:eastAsia="Times New Roman" w:hAnsi="Trebuchet MS" w:cs="Times New Roman"/>
                <w:noProof/>
                <w:color w:val="0070C0"/>
                <w:sz w:val="24"/>
                <w:szCs w:val="24"/>
              </w:rPr>
              <w:t>i)</w:t>
            </w:r>
            <w:r w:rsidRPr="00147BA2">
              <w:rPr>
                <w:rFonts w:ascii="Trebuchet MS" w:eastAsia="Times New Roman" w:hAnsi="Trebuchet MS" w:cs="Times New Roman"/>
                <w:noProof/>
                <w:color w:val="0070C0"/>
                <w:sz w:val="24"/>
                <w:szCs w:val="24"/>
              </w:rPr>
              <w:t xml:space="preserve">, se va realiza în conformitate cu prevederile Regulamentului (UE) nr. 651/2014 </w:t>
            </w:r>
            <w:r w:rsidRPr="00147BA2">
              <w:rPr>
                <w:rFonts w:ascii="Trebuchet MS" w:eastAsia="Times New Roman" w:hAnsi="Trebuchet MS" w:cs="Times New Roman"/>
                <w:i/>
                <w:noProof/>
                <w:color w:val="0070C0"/>
                <w:sz w:val="24"/>
                <w:szCs w:val="24"/>
              </w:rPr>
              <w:t>al Comisiei de declarare a anumitor categorii de ajutoare compatibile cu piața internă în aplicarea articolelor 107 și 108 din tratat</w:t>
            </w:r>
            <w:r w:rsidRPr="00147BA2">
              <w:rPr>
                <w:rFonts w:ascii="Trebuchet MS" w:eastAsia="Times New Roman" w:hAnsi="Trebuchet MS" w:cs="Times New Roman"/>
                <w:noProof/>
                <w:color w:val="0070C0"/>
                <w:sz w:val="24"/>
                <w:szCs w:val="24"/>
              </w:rPr>
              <w:t xml:space="preserve">, cu modificările și completările ulterioare și ale </w:t>
            </w:r>
            <w:r w:rsidRPr="00147BA2">
              <w:rPr>
                <w:rFonts w:ascii="Trebuchet MS" w:eastAsia="Times New Roman" w:hAnsi="Trebuchet MS" w:cs="Times New Roman"/>
                <w:i/>
                <w:noProof/>
                <w:color w:val="0070C0"/>
                <w:sz w:val="24"/>
                <w:szCs w:val="24"/>
              </w:rPr>
              <w:t>Comunicării Comisiei privind Cadrul pentru ajutoarele de stat pentru cercetare, dezvoltare și inovare (2014/C 198/01)</w:t>
            </w:r>
            <w:r w:rsidR="008443B5">
              <w:rPr>
                <w:rFonts w:ascii="Trebuchet MS" w:eastAsia="Times New Roman" w:hAnsi="Trebuchet MS" w:cs="Times New Roman"/>
                <w:i/>
                <w:noProof/>
                <w:color w:val="0070C0"/>
                <w:sz w:val="24"/>
                <w:szCs w:val="24"/>
              </w:rPr>
              <w:t xml:space="preserve"> și </w:t>
            </w:r>
            <w:r w:rsidR="008443B5" w:rsidRPr="00147BA2">
              <w:rPr>
                <w:rFonts w:ascii="Trebuchet MS" w:eastAsia="Times New Roman" w:hAnsi="Trebuchet MS" w:cs="Times New Roman"/>
                <w:noProof/>
                <w:color w:val="0070C0"/>
                <w:sz w:val="24"/>
                <w:szCs w:val="24"/>
              </w:rPr>
              <w:t>Regulamentului</w:t>
            </w:r>
            <w:r w:rsidR="008443B5" w:rsidRPr="006D04DA">
              <w:rPr>
                <w:rFonts w:ascii="Trebuchet MS" w:eastAsia="Times New Roman" w:hAnsi="Trebuchet MS" w:cs="Times New Roman"/>
                <w:i/>
                <w:noProof/>
                <w:color w:val="0070C0"/>
                <w:sz w:val="24"/>
                <w:szCs w:val="24"/>
              </w:rPr>
              <w:t xml:space="preserve"> (UE) </w:t>
            </w:r>
            <w:r w:rsidR="008443B5">
              <w:rPr>
                <w:rFonts w:ascii="Trebuchet MS" w:eastAsia="Times New Roman" w:hAnsi="Trebuchet MS" w:cs="Times New Roman"/>
                <w:i/>
                <w:noProof/>
                <w:color w:val="0070C0"/>
                <w:sz w:val="24"/>
                <w:szCs w:val="24"/>
              </w:rPr>
              <w:t xml:space="preserve">nr. </w:t>
            </w:r>
            <w:r w:rsidR="008443B5" w:rsidRPr="006D04DA">
              <w:rPr>
                <w:rFonts w:ascii="Trebuchet MS" w:eastAsia="Times New Roman" w:hAnsi="Trebuchet MS" w:cs="Times New Roman"/>
                <w:i/>
                <w:noProof/>
                <w:color w:val="0070C0"/>
                <w:sz w:val="24"/>
                <w:szCs w:val="24"/>
              </w:rPr>
              <w:t xml:space="preserve">2023/2831 </w:t>
            </w:r>
            <w:r w:rsidR="008443B5" w:rsidRPr="00147BA2">
              <w:rPr>
                <w:rFonts w:ascii="Trebuchet MS" w:eastAsia="Times New Roman" w:hAnsi="Trebuchet MS" w:cs="Times New Roman"/>
                <w:i/>
                <w:noProof/>
                <w:color w:val="0070C0"/>
                <w:sz w:val="24"/>
                <w:szCs w:val="24"/>
              </w:rPr>
              <w:t>al Comisiei</w:t>
            </w:r>
            <w:r w:rsidR="008443B5">
              <w:rPr>
                <w:rFonts w:ascii="Trebuchet MS" w:eastAsia="Times New Roman" w:hAnsi="Trebuchet MS" w:cs="Times New Roman"/>
                <w:i/>
                <w:noProof/>
                <w:color w:val="0070C0"/>
                <w:sz w:val="24"/>
                <w:szCs w:val="24"/>
              </w:rPr>
              <w:t xml:space="preserve"> </w:t>
            </w:r>
            <w:r w:rsidR="008443B5" w:rsidRPr="006D04DA">
              <w:rPr>
                <w:rFonts w:ascii="Trebuchet MS" w:eastAsia="Times New Roman" w:hAnsi="Trebuchet MS" w:cs="Times New Roman"/>
                <w:i/>
                <w:noProof/>
                <w:color w:val="0070C0"/>
                <w:sz w:val="24"/>
                <w:szCs w:val="24"/>
              </w:rPr>
              <w:t>privind aplicarea articolelor 107 și 108 din Tratatul privind funcționarea Uniunii Europene ajutoarelor de minimis</w:t>
            </w:r>
            <w:r w:rsidRPr="00147BA2">
              <w:rPr>
                <w:rFonts w:ascii="Trebuchet MS" w:eastAsia="Times New Roman" w:hAnsi="Trebuchet MS" w:cs="Times New Roman"/>
                <w:noProof/>
                <w:color w:val="0070C0"/>
                <w:sz w:val="24"/>
                <w:szCs w:val="24"/>
              </w:rPr>
              <w:t>, precum și în conformitate cu prevederile legislației naționale aplicabile în vigoare.</w:t>
            </w:r>
          </w:p>
          <w:p w14:paraId="2B553BC7" w14:textId="2F270781" w:rsidR="003F6779" w:rsidRDefault="003F6779" w:rsidP="00A504EA">
            <w:pPr>
              <w:widowControl w:val="0"/>
              <w:jc w:val="both"/>
              <w:rPr>
                <w:rFonts w:ascii="Trebuchet MS" w:eastAsia="Times New Roman" w:hAnsi="Trebuchet MS" w:cs="Times New Roman"/>
                <w:noProof/>
                <w:color w:val="0070C0"/>
                <w:sz w:val="24"/>
                <w:szCs w:val="24"/>
              </w:rPr>
            </w:pPr>
            <w:r w:rsidRPr="00F252E7">
              <w:rPr>
                <w:rFonts w:ascii="Trebuchet MS" w:eastAsia="Times New Roman" w:hAnsi="Trebuchet MS" w:cs="Times New Roman"/>
                <w:noProof/>
                <w:color w:val="0070C0"/>
                <w:sz w:val="24"/>
                <w:szCs w:val="24"/>
              </w:rPr>
              <w:t xml:space="preserve">Schema </w:t>
            </w:r>
            <w:r w:rsidR="00F252E7" w:rsidRPr="00F252E7">
              <w:rPr>
                <w:rFonts w:ascii="Trebuchet MS" w:eastAsia="Times New Roman" w:hAnsi="Trebuchet MS" w:cs="Times New Roman"/>
                <w:noProof/>
                <w:color w:val="0070C0"/>
                <w:sz w:val="24"/>
                <w:szCs w:val="24"/>
              </w:rPr>
              <w:t xml:space="preserve"> de ajutor de stat nu este exclusivă acestui apel de proiecte, aceasta</w:t>
            </w:r>
            <w:r w:rsidR="00F252E7" w:rsidRPr="00F252E7">
              <w:rPr>
                <w:rFonts w:ascii="Trebuchet MS" w:hAnsi="Trebuchet MS"/>
                <w:color w:val="0070C0"/>
                <w:sz w:val="24"/>
              </w:rPr>
              <w:t xml:space="preserve"> </w:t>
            </w:r>
            <w:r w:rsidRPr="00F252E7">
              <w:rPr>
                <w:rFonts w:ascii="Trebuchet MS" w:eastAsia="Times New Roman" w:hAnsi="Trebuchet MS" w:cs="Times New Roman"/>
                <w:noProof/>
                <w:color w:val="0070C0"/>
                <w:sz w:val="24"/>
                <w:szCs w:val="24"/>
              </w:rPr>
              <w:t xml:space="preserve">este elaborată pentru a acoperi măsurile de ajutor de stat incluse în Acțiunea 1.1, 1.2 și 1.3 din </w:t>
            </w:r>
            <w:r w:rsidR="00FD0F73" w:rsidRPr="00F252E7">
              <w:rPr>
                <w:rFonts w:ascii="Trebuchet MS" w:eastAsia="Times New Roman" w:hAnsi="Trebuchet MS" w:cs="Times New Roman"/>
                <w:noProof/>
                <w:color w:val="0070C0"/>
                <w:sz w:val="24"/>
                <w:szCs w:val="24"/>
              </w:rPr>
              <w:t xml:space="preserve">cadrul Priorității 1 a </w:t>
            </w:r>
            <w:r w:rsidRPr="00F252E7">
              <w:rPr>
                <w:rFonts w:ascii="Trebuchet MS" w:eastAsia="Times New Roman" w:hAnsi="Trebuchet MS" w:cs="Times New Roman"/>
                <w:noProof/>
                <w:color w:val="0070C0"/>
                <w:sz w:val="24"/>
                <w:szCs w:val="24"/>
              </w:rPr>
              <w:t>POCIDIF.</w:t>
            </w:r>
            <w:r>
              <w:rPr>
                <w:rFonts w:ascii="Trebuchet MS" w:eastAsia="Times New Roman" w:hAnsi="Trebuchet MS" w:cs="Times New Roman"/>
                <w:noProof/>
                <w:color w:val="0070C0"/>
                <w:sz w:val="24"/>
                <w:szCs w:val="24"/>
              </w:rPr>
              <w:t xml:space="preserve"> </w:t>
            </w:r>
          </w:p>
          <w:p w14:paraId="1531475B" w14:textId="77777777" w:rsidR="00026F23" w:rsidRPr="00147BA2" w:rsidRDefault="00026F23" w:rsidP="00A504EA">
            <w:pPr>
              <w:widowControl w:val="0"/>
              <w:jc w:val="both"/>
              <w:rPr>
                <w:rFonts w:ascii="Trebuchet MS" w:eastAsia="Times New Roman" w:hAnsi="Trebuchet MS" w:cs="Times New Roman"/>
                <w:noProof/>
                <w:color w:val="0070C0"/>
                <w:sz w:val="24"/>
                <w:szCs w:val="24"/>
              </w:rPr>
            </w:pPr>
          </w:p>
          <w:p w14:paraId="7FE31D00" w14:textId="77777777" w:rsidR="00A504EA" w:rsidRPr="00147BA2" w:rsidRDefault="00A504EA" w:rsidP="00A504EA">
            <w:pPr>
              <w:widowControl w:val="0"/>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 xml:space="preserve">Prin Schema de </w:t>
            </w:r>
            <w:r w:rsidRPr="006454EF">
              <w:rPr>
                <w:rFonts w:ascii="Trebuchet MS" w:eastAsia="Arial Unicode MS" w:hAnsi="Trebuchet MS" w:cs="Times New Roman"/>
                <w:color w:val="0070C0"/>
                <w:sz w:val="24"/>
                <w:szCs w:val="24"/>
                <w:lang w:bidi="ro-RO"/>
              </w:rPr>
              <w:t>ajutor de stat</w:t>
            </w:r>
            <w:r w:rsidR="002A7196" w:rsidRPr="006454EF">
              <w:rPr>
                <w:rFonts w:ascii="Trebuchet MS" w:eastAsia="Arial Unicode MS" w:hAnsi="Trebuchet MS" w:cs="Times New Roman"/>
                <w:color w:val="0070C0"/>
                <w:sz w:val="24"/>
                <w:szCs w:val="24"/>
                <w:lang w:bidi="ro-RO"/>
              </w:rPr>
              <w:t xml:space="preserve">, </w:t>
            </w:r>
            <w:r w:rsidRPr="006454EF">
              <w:rPr>
                <w:rFonts w:ascii="Trebuchet MS" w:eastAsia="Arial Unicode MS" w:hAnsi="Trebuchet MS" w:cs="Times New Roman"/>
                <w:color w:val="0070C0"/>
                <w:sz w:val="24"/>
                <w:szCs w:val="24"/>
                <w:lang w:bidi="ro-RO"/>
              </w:rPr>
              <w:t>se</w:t>
            </w:r>
            <w:r w:rsidRPr="00147BA2">
              <w:rPr>
                <w:rFonts w:ascii="Trebuchet MS" w:eastAsia="Arial Unicode MS" w:hAnsi="Trebuchet MS" w:cs="Times New Roman"/>
                <w:color w:val="0070C0"/>
                <w:sz w:val="24"/>
                <w:szCs w:val="24"/>
                <w:lang w:bidi="ro-RO"/>
              </w:rPr>
              <w:t xml:space="preserve"> pot acorda următoarele tipuri de ajutoare de stat, inclusiv combinații între </w:t>
            </w:r>
            <w:r w:rsidR="002A7196">
              <w:rPr>
                <w:rFonts w:ascii="Trebuchet MS" w:eastAsia="Arial Unicode MS" w:hAnsi="Trebuchet MS" w:cs="Times New Roman"/>
                <w:color w:val="0070C0"/>
                <w:sz w:val="24"/>
                <w:szCs w:val="24"/>
                <w:lang w:bidi="ro-RO"/>
              </w:rPr>
              <w:t>acestea</w:t>
            </w:r>
            <w:r w:rsidRPr="00147BA2">
              <w:rPr>
                <w:rFonts w:ascii="Trebuchet MS" w:eastAsia="Arial Unicode MS" w:hAnsi="Trebuchet MS" w:cs="Times New Roman"/>
                <w:color w:val="0070C0"/>
                <w:sz w:val="24"/>
                <w:szCs w:val="24"/>
                <w:lang w:bidi="ro-RO"/>
              </w:rPr>
              <w:t>, dup</w:t>
            </w:r>
            <w:r w:rsidR="002A7196">
              <w:rPr>
                <w:rFonts w:ascii="Trebuchet MS" w:eastAsia="Arial Unicode MS" w:hAnsi="Trebuchet MS" w:cs="Times New Roman"/>
                <w:color w:val="0070C0"/>
                <w:sz w:val="24"/>
                <w:szCs w:val="24"/>
                <w:lang w:bidi="ro-RO"/>
              </w:rPr>
              <w:t>ă</w:t>
            </w:r>
            <w:r w:rsidRPr="00147BA2">
              <w:rPr>
                <w:rFonts w:ascii="Trebuchet MS" w:eastAsia="Arial Unicode MS" w:hAnsi="Trebuchet MS" w:cs="Times New Roman"/>
                <w:color w:val="0070C0"/>
                <w:sz w:val="24"/>
                <w:szCs w:val="24"/>
                <w:lang w:bidi="ro-RO"/>
              </w:rPr>
              <w:t xml:space="preserve"> cum urmează:</w:t>
            </w:r>
          </w:p>
          <w:p w14:paraId="46DC95CA" w14:textId="77777777" w:rsidR="003F6779" w:rsidRPr="00147BA2" w:rsidRDefault="00A504EA" w:rsidP="007D2F29">
            <w:pPr>
              <w:pStyle w:val="ListParagraph"/>
              <w:widowControl w:val="0"/>
              <w:numPr>
                <w:ilvl w:val="0"/>
                <w:numId w:val="37"/>
              </w:numPr>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lastRenderedPageBreak/>
              <w:t xml:space="preserve">ajutoare pentru </w:t>
            </w:r>
            <w:r w:rsidR="003F6779">
              <w:rPr>
                <w:rFonts w:ascii="Trebuchet MS" w:eastAsia="Arial Unicode MS" w:hAnsi="Trebuchet MS" w:cs="Times New Roman"/>
                <w:color w:val="0070C0"/>
                <w:sz w:val="24"/>
                <w:szCs w:val="24"/>
                <w:lang w:bidi="ro-RO"/>
              </w:rPr>
              <w:t xml:space="preserve">proiecte de </w:t>
            </w:r>
            <w:r w:rsidRPr="00147BA2">
              <w:rPr>
                <w:rFonts w:ascii="Trebuchet MS" w:eastAsia="Arial Unicode MS" w:hAnsi="Trebuchet MS" w:cs="Times New Roman"/>
                <w:color w:val="0070C0"/>
                <w:sz w:val="24"/>
                <w:szCs w:val="24"/>
                <w:lang w:bidi="ro-RO"/>
              </w:rPr>
              <w:t>cercetare</w:t>
            </w:r>
            <w:r w:rsidR="002A7196" w:rsidRPr="00147BA2">
              <w:rPr>
                <w:rFonts w:ascii="Trebuchet MS" w:eastAsia="Arial Unicode MS" w:hAnsi="Trebuchet MS" w:cs="Times New Roman"/>
                <w:color w:val="0070C0"/>
                <w:sz w:val="24"/>
                <w:szCs w:val="24"/>
                <w:lang w:bidi="ro-RO"/>
              </w:rPr>
              <w:t xml:space="preserve"> și</w:t>
            </w:r>
            <w:r w:rsidRPr="00147BA2">
              <w:rPr>
                <w:rFonts w:ascii="Trebuchet MS" w:eastAsia="Arial Unicode MS" w:hAnsi="Trebuchet MS" w:cs="Times New Roman"/>
                <w:color w:val="0070C0"/>
                <w:sz w:val="24"/>
                <w:szCs w:val="24"/>
                <w:lang w:bidi="ro-RO"/>
              </w:rPr>
              <w:t xml:space="preserve"> dezvoltare</w:t>
            </w:r>
            <w:r w:rsidR="002A7196" w:rsidRPr="00147BA2">
              <w:rPr>
                <w:rFonts w:ascii="Trebuchet MS" w:eastAsia="Arial Unicode MS" w:hAnsi="Trebuchet MS" w:cs="Times New Roman"/>
                <w:color w:val="0070C0"/>
                <w:sz w:val="24"/>
                <w:szCs w:val="24"/>
                <w:lang w:bidi="ro-RO"/>
              </w:rPr>
              <w:t>;</w:t>
            </w:r>
          </w:p>
          <w:p w14:paraId="176B4BEA" w14:textId="77777777" w:rsidR="00A504EA" w:rsidRPr="00677E73" w:rsidRDefault="00A504EA" w:rsidP="007D2F29">
            <w:pPr>
              <w:pStyle w:val="ListParagraph"/>
              <w:widowControl w:val="0"/>
              <w:numPr>
                <w:ilvl w:val="0"/>
                <w:numId w:val="37"/>
              </w:numPr>
              <w:jc w:val="both"/>
              <w:rPr>
                <w:rFonts w:ascii="Trebuchet MS" w:eastAsia="Arial Unicode MS" w:hAnsi="Trebuchet MS" w:cs="Times New Roman"/>
                <w:color w:val="0070C0"/>
                <w:sz w:val="24"/>
                <w:szCs w:val="24"/>
                <w:lang w:bidi="ro-RO"/>
              </w:rPr>
            </w:pPr>
            <w:r w:rsidRPr="00677E73">
              <w:rPr>
                <w:rFonts w:ascii="Trebuchet MS" w:eastAsia="Arial Unicode MS" w:hAnsi="Trebuchet MS" w:cs="Times New Roman"/>
                <w:color w:val="0070C0"/>
                <w:sz w:val="24"/>
                <w:szCs w:val="24"/>
                <w:lang w:bidi="ro-RO"/>
              </w:rPr>
              <w:t>ajutoare regionale pentru investiții;</w:t>
            </w:r>
          </w:p>
          <w:p w14:paraId="0A4C0835" w14:textId="77777777" w:rsidR="00A504EA" w:rsidRPr="00147BA2" w:rsidRDefault="00A504EA" w:rsidP="007D2F29">
            <w:pPr>
              <w:pStyle w:val="ListParagraph"/>
              <w:widowControl w:val="0"/>
              <w:numPr>
                <w:ilvl w:val="0"/>
                <w:numId w:val="37"/>
              </w:numPr>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ajutoare pentru inovare destinate IMM-urilor</w:t>
            </w:r>
            <w:r w:rsidR="00E32777">
              <w:rPr>
                <w:rFonts w:ascii="Trebuchet MS" w:eastAsia="Arial Unicode MS" w:hAnsi="Trebuchet MS" w:cs="Times New Roman"/>
                <w:color w:val="0070C0"/>
                <w:sz w:val="24"/>
                <w:szCs w:val="24"/>
                <w:lang w:bidi="ro-RO"/>
              </w:rPr>
              <w:t>;</w:t>
            </w:r>
          </w:p>
          <w:p w14:paraId="21E39593" w14:textId="77777777" w:rsidR="00A504EA" w:rsidRPr="00147BA2" w:rsidRDefault="00A504EA" w:rsidP="007D2F29">
            <w:pPr>
              <w:pStyle w:val="ListParagraph"/>
              <w:widowControl w:val="0"/>
              <w:numPr>
                <w:ilvl w:val="0"/>
                <w:numId w:val="36"/>
              </w:numPr>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ajutoare pentru inovarea de proces și organizațională</w:t>
            </w:r>
            <w:r w:rsidR="00E32777">
              <w:rPr>
                <w:rFonts w:ascii="Trebuchet MS" w:eastAsia="Arial Unicode MS" w:hAnsi="Trebuchet MS" w:cs="Times New Roman"/>
                <w:color w:val="0070C0"/>
                <w:sz w:val="24"/>
                <w:szCs w:val="24"/>
                <w:lang w:bidi="ro-RO"/>
              </w:rPr>
              <w:t>.</w:t>
            </w:r>
          </w:p>
          <w:p w14:paraId="32EDE459" w14:textId="77777777" w:rsidR="00A504EA" w:rsidRPr="00147BA2" w:rsidRDefault="00A504EA" w:rsidP="00A504EA">
            <w:pPr>
              <w:widowControl w:val="0"/>
              <w:jc w:val="both"/>
              <w:rPr>
                <w:rFonts w:ascii="Trebuchet MS" w:eastAsia="Arial Unicode MS" w:hAnsi="Trebuchet MS" w:cs="Times New Roman"/>
                <w:color w:val="0070C0"/>
                <w:sz w:val="24"/>
                <w:szCs w:val="24"/>
                <w:lang w:bidi="ro-RO"/>
              </w:rPr>
            </w:pPr>
          </w:p>
          <w:p w14:paraId="6B5DE9CB" w14:textId="77777777" w:rsidR="00A504EA" w:rsidRPr="006454EF" w:rsidRDefault="00A504EA" w:rsidP="00A504EA">
            <w:pPr>
              <w:widowControl w:val="0"/>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 xml:space="preserve">Potrivit </w:t>
            </w:r>
            <w:r w:rsidRPr="006454EF">
              <w:rPr>
                <w:rFonts w:ascii="Trebuchet MS" w:eastAsia="Arial Unicode MS" w:hAnsi="Trebuchet MS" w:cs="Times New Roman"/>
                <w:color w:val="0070C0"/>
                <w:sz w:val="24"/>
                <w:szCs w:val="24"/>
                <w:lang w:bidi="ro-RO"/>
              </w:rPr>
              <w:t>Schemei de ajutor de stat beneficiarii de ajutor de stat sunt:</w:t>
            </w:r>
          </w:p>
          <w:p w14:paraId="0CDF0B2F" w14:textId="77777777" w:rsidR="00D5311D" w:rsidRPr="006454EF" w:rsidRDefault="00D5311D" w:rsidP="007D2F29">
            <w:pPr>
              <w:pStyle w:val="ListParagraph"/>
              <w:numPr>
                <w:ilvl w:val="0"/>
                <w:numId w:val="38"/>
              </w:numPr>
              <w:spacing w:line="256" w:lineRule="auto"/>
              <w:rPr>
                <w:rFonts w:ascii="Trebuchet MS" w:eastAsia="Arial Unicode MS" w:hAnsi="Trebuchet MS" w:cs="Times New Roman"/>
                <w:color w:val="0070C0"/>
                <w:sz w:val="24"/>
                <w:szCs w:val="24"/>
                <w:lang w:bidi="ro-RO"/>
              </w:rPr>
            </w:pPr>
            <w:r w:rsidRPr="006454EF">
              <w:rPr>
                <w:rFonts w:ascii="Trebuchet MS" w:eastAsia="Arial Unicode MS" w:hAnsi="Trebuchet MS" w:cs="Times New Roman"/>
                <w:color w:val="0070C0"/>
                <w:sz w:val="24"/>
                <w:szCs w:val="24"/>
                <w:lang w:bidi="ro-RO"/>
              </w:rPr>
              <w:t xml:space="preserve">microîntreprinderi, întreprinderi mici și mijlocii </w:t>
            </w:r>
          </w:p>
          <w:p w14:paraId="63BCB60E" w14:textId="77777777" w:rsidR="00A504EA" w:rsidRPr="00306995" w:rsidRDefault="00D5311D" w:rsidP="007D2F29">
            <w:pPr>
              <w:pStyle w:val="ListParagraph"/>
              <w:numPr>
                <w:ilvl w:val="0"/>
                <w:numId w:val="38"/>
              </w:numPr>
              <w:spacing w:line="256" w:lineRule="auto"/>
              <w:ind w:left="740"/>
              <w:jc w:val="both"/>
              <w:rPr>
                <w:lang w:bidi="ro-RO"/>
              </w:rPr>
            </w:pPr>
            <w:r w:rsidRPr="006454EF">
              <w:rPr>
                <w:rFonts w:ascii="Trebuchet MS" w:eastAsia="Arial Unicode MS" w:hAnsi="Trebuchet MS" w:cs="Times New Roman"/>
                <w:color w:val="0070C0"/>
                <w:sz w:val="24"/>
                <w:szCs w:val="24"/>
                <w:lang w:bidi="ro-RO"/>
              </w:rPr>
              <w:t xml:space="preserve">organizațiile de cercetare, în conformitate cu </w:t>
            </w:r>
            <w:r w:rsidR="00C673E3" w:rsidRPr="006454EF">
              <w:rPr>
                <w:rFonts w:ascii="Trebuchet MS" w:eastAsia="Arial Unicode MS" w:hAnsi="Trebuchet MS" w:cs="Times New Roman"/>
                <w:color w:val="0070C0"/>
                <w:sz w:val="24"/>
                <w:szCs w:val="24"/>
                <w:lang w:bidi="ro-RO"/>
              </w:rPr>
              <w:t>prevederile Art. 10, lit. c) din Schema de ajutor de stat</w:t>
            </w:r>
            <w:r w:rsidR="006454EF">
              <w:rPr>
                <w:rFonts w:ascii="Trebuchet MS" w:eastAsia="Arial Unicode MS" w:hAnsi="Trebuchet MS" w:cs="Times New Roman"/>
                <w:color w:val="0070C0"/>
                <w:sz w:val="24"/>
                <w:szCs w:val="24"/>
                <w:lang w:bidi="ro-RO"/>
              </w:rPr>
              <w:t xml:space="preserve">. </w:t>
            </w:r>
            <w:r w:rsidR="00C673E3" w:rsidRPr="00DC572C">
              <w:rPr>
                <w:rFonts w:ascii="Trebuchet MS" w:eastAsia="Arial Unicode MS" w:hAnsi="Trebuchet MS" w:cs="Times New Roman"/>
                <w:color w:val="0070C0"/>
                <w:sz w:val="24"/>
                <w:szCs w:val="24"/>
                <w:lang w:bidi="ro-RO"/>
              </w:rPr>
              <w:t xml:space="preserve">Organizațiile de cercetare sunt beneficiare de ajutor, cu respectarea tuturor condițiilor schemei de ajutor, doar în cazul în care </w:t>
            </w:r>
            <w:proofErr w:type="spellStart"/>
            <w:r w:rsidR="00C673E3" w:rsidRPr="00DC572C">
              <w:rPr>
                <w:rFonts w:ascii="Trebuchet MS" w:eastAsia="Arial Unicode MS" w:hAnsi="Trebuchet MS" w:cs="Times New Roman"/>
                <w:color w:val="0070C0"/>
                <w:sz w:val="24"/>
                <w:szCs w:val="24"/>
                <w:lang w:bidi="ro-RO"/>
              </w:rPr>
              <w:t>intr</w:t>
            </w:r>
            <w:proofErr w:type="spellEnd"/>
            <w:r w:rsidR="00C673E3" w:rsidRPr="00DC572C">
              <w:rPr>
                <w:rFonts w:ascii="Trebuchet MS" w:eastAsia="Arial Unicode MS" w:hAnsi="Trebuchet MS" w:cs="Times New Roman"/>
                <w:color w:val="0070C0"/>
                <w:sz w:val="24"/>
                <w:szCs w:val="24"/>
                <w:lang w:bidi="ro-RO"/>
              </w:rPr>
              <w:t>-un an calendaristic activitatea economică nu este pur auxiliară. Se consideră că activitatea este pur auxiliară atunci când activitățile economice consumă exact aceiași factori (de exemplu, materiale</w:t>
            </w:r>
            <w:r w:rsidR="00C673E3" w:rsidRPr="00D33474">
              <w:rPr>
                <w:rFonts w:ascii="Trebuchet MS" w:eastAsia="Arial Unicode MS" w:hAnsi="Trebuchet MS" w:cs="Times New Roman"/>
                <w:color w:val="0070C0"/>
                <w:sz w:val="24"/>
                <w:szCs w:val="24"/>
                <w:lang w:bidi="ro-RO"/>
              </w:rPr>
              <w:t>, echipamente, forță de muncă și capital fix) ca și activitățile neeconomice, iar capacitatea alocată în fiecare an unor astfel de activități economice nu depășește 20 % din capacitatea anuală globală a entității respective. În cazul în care o organizație de cercetare sau o infrastructură de cercetare este utilizată atât pentru activități economice, cât și neeconomice, finanțarea publică face obiectul normelor privind ajutoarele de stat numai în măsura în care aceasta acoperă costurile legate de activitățile economice respective.</w:t>
            </w:r>
          </w:p>
          <w:p w14:paraId="65317B73" w14:textId="77777777" w:rsidR="00306995" w:rsidRDefault="00306995" w:rsidP="00306995">
            <w:pPr>
              <w:widowControl w:val="0"/>
              <w:jc w:val="both"/>
              <w:rPr>
                <w:rFonts w:ascii="Trebuchet MS" w:eastAsia="Arial Unicode MS" w:hAnsi="Trebuchet MS" w:cs="Times New Roman"/>
                <w:color w:val="0070C0"/>
                <w:sz w:val="24"/>
                <w:szCs w:val="24"/>
                <w:lang w:bidi="ro-RO"/>
              </w:rPr>
            </w:pPr>
          </w:p>
          <w:p w14:paraId="23E78896" w14:textId="64EFF907" w:rsidR="00306995" w:rsidRPr="005E345F" w:rsidRDefault="00306995" w:rsidP="00306995">
            <w:pPr>
              <w:widowControl w:val="0"/>
              <w:jc w:val="both"/>
              <w:rPr>
                <w:rFonts w:ascii="Trebuchet MS" w:eastAsia="Arial Unicode MS" w:hAnsi="Trebuchet MS" w:cs="Times New Roman"/>
                <w:color w:val="0070C0"/>
                <w:sz w:val="24"/>
                <w:szCs w:val="24"/>
                <w:lang w:bidi="ro-RO"/>
              </w:rPr>
            </w:pPr>
            <w:r w:rsidRPr="005E345F">
              <w:rPr>
                <w:rFonts w:ascii="Trebuchet MS" w:eastAsia="Arial Unicode MS" w:hAnsi="Trebuchet MS" w:cs="Times New Roman"/>
                <w:color w:val="0070C0"/>
                <w:sz w:val="24"/>
                <w:szCs w:val="24"/>
                <w:lang w:bidi="ro-RO"/>
              </w:rPr>
              <w:t xml:space="preserve">Prin Schema de ajutor de </w:t>
            </w:r>
            <w:proofErr w:type="spellStart"/>
            <w:r w:rsidRPr="005E345F">
              <w:rPr>
                <w:rFonts w:ascii="Trebuchet MS" w:eastAsia="Arial Unicode MS" w:hAnsi="Trebuchet MS" w:cs="Times New Roman"/>
                <w:color w:val="0070C0"/>
                <w:sz w:val="24"/>
                <w:szCs w:val="24"/>
                <w:lang w:bidi="ro-RO"/>
              </w:rPr>
              <w:t>minimis</w:t>
            </w:r>
            <w:proofErr w:type="spellEnd"/>
            <w:r w:rsidRPr="005E345F">
              <w:rPr>
                <w:rFonts w:ascii="Trebuchet MS" w:eastAsia="Arial Unicode MS" w:hAnsi="Trebuchet MS" w:cs="Times New Roman"/>
                <w:color w:val="0070C0"/>
                <w:sz w:val="24"/>
                <w:szCs w:val="24"/>
                <w:lang w:bidi="ro-RO"/>
              </w:rPr>
              <w:t xml:space="preserve">, se pot acorda următoarele tipuri de ajutoare de </w:t>
            </w:r>
            <w:proofErr w:type="spellStart"/>
            <w:r>
              <w:rPr>
                <w:rFonts w:ascii="Trebuchet MS" w:eastAsia="Arial Unicode MS" w:hAnsi="Trebuchet MS" w:cs="Times New Roman"/>
                <w:color w:val="0070C0"/>
                <w:sz w:val="24"/>
                <w:szCs w:val="24"/>
                <w:lang w:bidi="ro-RO"/>
              </w:rPr>
              <w:t>minimis</w:t>
            </w:r>
            <w:proofErr w:type="spellEnd"/>
            <w:r>
              <w:rPr>
                <w:rFonts w:ascii="Trebuchet MS" w:eastAsia="Arial Unicode MS" w:hAnsi="Trebuchet MS" w:cs="Times New Roman"/>
                <w:color w:val="0070C0"/>
                <w:sz w:val="24"/>
                <w:szCs w:val="24"/>
                <w:lang w:bidi="ro-RO"/>
              </w:rPr>
              <w:t xml:space="preserve">, </w:t>
            </w:r>
            <w:r w:rsidRPr="005E345F">
              <w:rPr>
                <w:rFonts w:ascii="Trebuchet MS" w:eastAsia="Arial Unicode MS" w:hAnsi="Trebuchet MS" w:cs="Times New Roman"/>
                <w:color w:val="0070C0"/>
                <w:sz w:val="24"/>
                <w:szCs w:val="24"/>
                <w:lang w:bidi="ro-RO"/>
              </w:rPr>
              <w:t>după cum urmează:</w:t>
            </w:r>
          </w:p>
          <w:p w14:paraId="046F9DD7" w14:textId="77777777" w:rsidR="00306995" w:rsidRPr="00F252E7" w:rsidRDefault="00306995" w:rsidP="00F252E7">
            <w:pPr>
              <w:pStyle w:val="ListParagraph"/>
              <w:widowControl w:val="0"/>
              <w:numPr>
                <w:ilvl w:val="0"/>
                <w:numId w:val="50"/>
              </w:numPr>
              <w:jc w:val="both"/>
              <w:rPr>
                <w:rFonts w:ascii="Trebuchet MS" w:eastAsia="Arial Unicode MS" w:hAnsi="Trebuchet MS" w:cs="Times New Roman"/>
                <w:color w:val="0070C0"/>
                <w:sz w:val="24"/>
                <w:szCs w:val="24"/>
                <w:lang w:bidi="ro-RO"/>
              </w:rPr>
            </w:pPr>
            <w:r w:rsidRPr="00F252E7">
              <w:rPr>
                <w:rFonts w:ascii="Trebuchet MS" w:eastAsia="Arial Unicode MS" w:hAnsi="Trebuchet MS" w:cs="Times New Roman"/>
                <w:color w:val="0070C0"/>
                <w:sz w:val="24"/>
                <w:szCs w:val="24"/>
                <w:lang w:bidi="ro-RO"/>
              </w:rPr>
              <w:t>activități de informare și publicitate;</w:t>
            </w:r>
          </w:p>
          <w:p w14:paraId="4906EF30" w14:textId="77777777" w:rsidR="00306995" w:rsidRPr="00F252E7" w:rsidRDefault="00306995" w:rsidP="00F252E7">
            <w:pPr>
              <w:pStyle w:val="ListParagraph"/>
              <w:widowControl w:val="0"/>
              <w:numPr>
                <w:ilvl w:val="0"/>
                <w:numId w:val="50"/>
              </w:numPr>
              <w:jc w:val="both"/>
              <w:rPr>
                <w:rFonts w:ascii="Trebuchet MS" w:eastAsia="Arial Unicode MS" w:hAnsi="Trebuchet MS" w:cs="Times New Roman"/>
                <w:color w:val="0070C0"/>
                <w:sz w:val="24"/>
                <w:szCs w:val="24"/>
                <w:lang w:bidi="ro-RO"/>
              </w:rPr>
            </w:pPr>
            <w:r w:rsidRPr="00F252E7">
              <w:rPr>
                <w:rFonts w:ascii="Trebuchet MS" w:eastAsia="Arial Unicode MS" w:hAnsi="Trebuchet MS" w:cs="Times New Roman"/>
                <w:color w:val="0070C0"/>
                <w:sz w:val="24"/>
                <w:szCs w:val="24"/>
                <w:lang w:bidi="ro-RO"/>
              </w:rPr>
              <w:t>activități de management/asistență tehnică ;</w:t>
            </w:r>
          </w:p>
          <w:p w14:paraId="2A12D31D" w14:textId="77777777" w:rsidR="00306995" w:rsidRPr="00F252E7" w:rsidRDefault="00306995" w:rsidP="00F252E7">
            <w:pPr>
              <w:pStyle w:val="ListParagraph"/>
              <w:widowControl w:val="0"/>
              <w:numPr>
                <w:ilvl w:val="0"/>
                <w:numId w:val="50"/>
              </w:numPr>
              <w:jc w:val="both"/>
              <w:rPr>
                <w:rFonts w:ascii="Trebuchet MS" w:eastAsia="Arial Unicode MS" w:hAnsi="Trebuchet MS" w:cs="Times New Roman"/>
                <w:color w:val="0070C0"/>
                <w:sz w:val="24"/>
                <w:szCs w:val="24"/>
                <w:lang w:bidi="ro-RO"/>
              </w:rPr>
            </w:pPr>
            <w:r w:rsidRPr="00F252E7">
              <w:rPr>
                <w:rFonts w:ascii="Trebuchet MS" w:eastAsia="Arial Unicode MS" w:hAnsi="Trebuchet MS" w:cs="Times New Roman"/>
                <w:color w:val="0070C0"/>
                <w:sz w:val="24"/>
                <w:szCs w:val="24"/>
                <w:lang w:bidi="ro-RO"/>
              </w:rPr>
              <w:t>sprijin pentru plată abonamente, taxe și cotizații necesare pentru implementarea proiectului;</w:t>
            </w:r>
          </w:p>
          <w:p w14:paraId="2F39CEBC" w14:textId="77777777" w:rsidR="00306995" w:rsidRPr="00F252E7" w:rsidRDefault="00306995" w:rsidP="00F252E7">
            <w:pPr>
              <w:pStyle w:val="ListParagraph"/>
              <w:widowControl w:val="0"/>
              <w:numPr>
                <w:ilvl w:val="0"/>
                <w:numId w:val="50"/>
              </w:numPr>
              <w:jc w:val="both"/>
              <w:rPr>
                <w:rFonts w:ascii="Trebuchet MS" w:eastAsia="Arial Unicode MS" w:hAnsi="Trebuchet MS" w:cs="Times New Roman"/>
                <w:color w:val="0070C0"/>
                <w:sz w:val="24"/>
                <w:szCs w:val="24"/>
                <w:lang w:bidi="ro-RO"/>
              </w:rPr>
            </w:pPr>
            <w:r w:rsidRPr="00F252E7">
              <w:rPr>
                <w:rFonts w:ascii="Trebuchet MS" w:eastAsia="Arial Unicode MS" w:hAnsi="Trebuchet MS" w:cs="Times New Roman"/>
                <w:color w:val="0070C0"/>
                <w:sz w:val="24"/>
                <w:szCs w:val="24"/>
                <w:lang w:bidi="ro-RO"/>
              </w:rPr>
              <w:t>servicii de auditare financiară;</w:t>
            </w:r>
          </w:p>
          <w:p w14:paraId="57BCDBE9" w14:textId="77777777" w:rsidR="00306995" w:rsidRPr="00F252E7" w:rsidRDefault="00306995" w:rsidP="00F252E7">
            <w:pPr>
              <w:pStyle w:val="ListParagraph"/>
              <w:widowControl w:val="0"/>
              <w:numPr>
                <w:ilvl w:val="0"/>
                <w:numId w:val="50"/>
              </w:numPr>
              <w:jc w:val="both"/>
              <w:rPr>
                <w:rFonts w:ascii="Trebuchet MS" w:eastAsia="Arial Unicode MS" w:hAnsi="Trebuchet MS" w:cs="Times New Roman"/>
                <w:color w:val="0070C0"/>
                <w:sz w:val="24"/>
                <w:szCs w:val="24"/>
                <w:lang w:bidi="ro-RO"/>
              </w:rPr>
            </w:pPr>
            <w:r w:rsidRPr="00F252E7">
              <w:rPr>
                <w:rFonts w:ascii="Trebuchet MS" w:eastAsia="Arial Unicode MS" w:hAnsi="Trebuchet MS" w:cs="Times New Roman"/>
                <w:color w:val="0070C0"/>
                <w:sz w:val="24"/>
                <w:szCs w:val="24"/>
                <w:lang w:bidi="ro-RO"/>
              </w:rPr>
              <w:t>cheltuieli generale de administrație</w:t>
            </w:r>
          </w:p>
          <w:p w14:paraId="034D5CC7" w14:textId="77777777" w:rsidR="00306995" w:rsidRDefault="00306995" w:rsidP="00306995">
            <w:pPr>
              <w:widowControl w:val="0"/>
              <w:jc w:val="both"/>
              <w:rPr>
                <w:rFonts w:ascii="Trebuchet MS" w:hAnsi="Trebuchet MS"/>
                <w:sz w:val="24"/>
                <w:szCs w:val="24"/>
              </w:rPr>
            </w:pPr>
          </w:p>
          <w:p w14:paraId="23CCEFAE" w14:textId="45D35FF5" w:rsidR="00306995" w:rsidRDefault="00306995" w:rsidP="00026F23">
            <w:pPr>
              <w:widowControl w:val="0"/>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 xml:space="preserve">Potrivit </w:t>
            </w:r>
            <w:r w:rsidRPr="006454EF">
              <w:rPr>
                <w:rFonts w:ascii="Trebuchet MS" w:eastAsia="Arial Unicode MS" w:hAnsi="Trebuchet MS" w:cs="Times New Roman"/>
                <w:color w:val="0070C0"/>
                <w:sz w:val="24"/>
                <w:szCs w:val="24"/>
                <w:lang w:bidi="ro-RO"/>
              </w:rPr>
              <w:t xml:space="preserve">Schemei de ajutor de </w:t>
            </w:r>
            <w:proofErr w:type="spellStart"/>
            <w:r>
              <w:rPr>
                <w:rFonts w:ascii="Trebuchet MS" w:eastAsia="Arial Unicode MS" w:hAnsi="Trebuchet MS" w:cs="Times New Roman"/>
                <w:color w:val="0070C0"/>
                <w:sz w:val="24"/>
                <w:szCs w:val="24"/>
                <w:lang w:bidi="ro-RO"/>
              </w:rPr>
              <w:t>minimis</w:t>
            </w:r>
            <w:proofErr w:type="spellEnd"/>
            <w:r w:rsidRPr="006454EF">
              <w:rPr>
                <w:rFonts w:ascii="Trebuchet MS" w:eastAsia="Arial Unicode MS" w:hAnsi="Trebuchet MS" w:cs="Times New Roman"/>
                <w:color w:val="0070C0"/>
                <w:sz w:val="24"/>
                <w:szCs w:val="24"/>
                <w:lang w:bidi="ro-RO"/>
              </w:rPr>
              <w:t xml:space="preserve"> beneficiarii de ajutor de </w:t>
            </w:r>
            <w:proofErr w:type="spellStart"/>
            <w:r>
              <w:rPr>
                <w:rFonts w:ascii="Trebuchet MS" w:eastAsia="Arial Unicode MS" w:hAnsi="Trebuchet MS" w:cs="Times New Roman"/>
                <w:color w:val="0070C0"/>
                <w:sz w:val="24"/>
                <w:szCs w:val="24"/>
                <w:lang w:bidi="ro-RO"/>
              </w:rPr>
              <w:t>minimis</w:t>
            </w:r>
            <w:proofErr w:type="spellEnd"/>
            <w:r w:rsidRPr="006454EF">
              <w:rPr>
                <w:rFonts w:ascii="Trebuchet MS" w:eastAsia="Arial Unicode MS" w:hAnsi="Trebuchet MS" w:cs="Times New Roman"/>
                <w:color w:val="0070C0"/>
                <w:sz w:val="24"/>
                <w:szCs w:val="24"/>
                <w:lang w:bidi="ro-RO"/>
              </w:rPr>
              <w:t xml:space="preserve"> sunt:</w:t>
            </w:r>
          </w:p>
          <w:p w14:paraId="5D9A7386" w14:textId="77777777" w:rsidR="00026F23" w:rsidRDefault="00306995" w:rsidP="00A504EA">
            <w:pPr>
              <w:widowControl w:val="0"/>
              <w:jc w:val="both"/>
              <w:rPr>
                <w:rFonts w:ascii="Trebuchet MS" w:eastAsia="Arial Unicode MS" w:hAnsi="Trebuchet MS" w:cs="Times New Roman"/>
                <w:color w:val="0070C0"/>
                <w:sz w:val="24"/>
                <w:szCs w:val="24"/>
                <w:lang w:bidi="ro-RO"/>
              </w:rPr>
            </w:pPr>
            <w:r>
              <w:rPr>
                <w:rFonts w:ascii="Trebuchet MS" w:eastAsia="Arial Unicode MS" w:hAnsi="Trebuchet MS" w:cs="Times New Roman"/>
                <w:color w:val="0070C0"/>
                <w:sz w:val="24"/>
                <w:szCs w:val="24"/>
                <w:lang w:bidi="ro-RO"/>
              </w:rPr>
              <w:t xml:space="preserve">- </w:t>
            </w:r>
            <w:r w:rsidRPr="005E345F">
              <w:rPr>
                <w:rFonts w:ascii="Trebuchet MS" w:eastAsia="Arial Unicode MS" w:hAnsi="Trebuchet MS" w:cs="Times New Roman"/>
                <w:color w:val="0070C0"/>
                <w:sz w:val="24"/>
                <w:szCs w:val="24"/>
                <w:lang w:bidi="ro-RO"/>
              </w:rPr>
              <w:t>IMM-uri cu sau fără activitate de CD menționată în statut</w:t>
            </w:r>
          </w:p>
          <w:p w14:paraId="16A81C84" w14:textId="1E8B35C4" w:rsidR="00A504EA" w:rsidRPr="00147BA2" w:rsidRDefault="00306995" w:rsidP="00A504EA">
            <w:pPr>
              <w:widowControl w:val="0"/>
              <w:jc w:val="both"/>
              <w:rPr>
                <w:rFonts w:ascii="Trebuchet MS" w:eastAsia="Arial Unicode MS" w:hAnsi="Trebuchet MS" w:cs="Times New Roman"/>
                <w:strike/>
                <w:color w:val="0070C0"/>
                <w:sz w:val="24"/>
                <w:szCs w:val="24"/>
                <w:lang w:bidi="ro-RO"/>
              </w:rPr>
            </w:pPr>
            <w:r w:rsidRPr="005E345F">
              <w:rPr>
                <w:rFonts w:ascii="Trebuchet MS" w:eastAsia="Arial Unicode MS" w:hAnsi="Trebuchet MS" w:cs="Times New Roman"/>
                <w:color w:val="0070C0"/>
                <w:sz w:val="24"/>
                <w:szCs w:val="24"/>
                <w:lang w:bidi="ro-RO"/>
              </w:rPr>
              <w:t xml:space="preserve"> </w:t>
            </w:r>
            <w:r w:rsidR="00A504EA" w:rsidRPr="00C36C21">
              <w:rPr>
                <w:rFonts w:ascii="Trebuchet MS" w:eastAsia="Arial Unicode MS" w:hAnsi="Trebuchet MS" w:cs="Times New Roman"/>
                <w:color w:val="0070C0"/>
                <w:sz w:val="24"/>
                <w:szCs w:val="24"/>
                <w:lang w:bidi="ro-RO"/>
              </w:rPr>
              <w:t>A se vedea si secțiunea 3.4 a prezentului</w:t>
            </w:r>
            <w:r w:rsidR="00A504EA" w:rsidRPr="00147BA2">
              <w:rPr>
                <w:rFonts w:ascii="Trebuchet MS" w:eastAsia="Arial Unicode MS" w:hAnsi="Trebuchet MS" w:cs="Times New Roman"/>
                <w:color w:val="0070C0"/>
                <w:sz w:val="24"/>
                <w:szCs w:val="24"/>
                <w:lang w:bidi="ro-RO"/>
              </w:rPr>
              <w:t xml:space="preserve"> ghid</w:t>
            </w:r>
          </w:p>
          <w:p w14:paraId="4A5AC314" w14:textId="77777777" w:rsidR="00F51C65" w:rsidRPr="00147BA2" w:rsidRDefault="00F51C65" w:rsidP="00BE1E91">
            <w:pPr>
              <w:widowControl w:val="0"/>
              <w:rPr>
                <w:rFonts w:ascii="Trebuchet MS" w:hAnsi="Trebuchet MS"/>
                <w:i/>
                <w:color w:val="0070C0"/>
                <w:sz w:val="24"/>
                <w:szCs w:val="24"/>
              </w:rPr>
            </w:pPr>
          </w:p>
        </w:tc>
      </w:tr>
    </w:tbl>
    <w:p w14:paraId="292ED9E6" w14:textId="77777777" w:rsidR="00E57A79" w:rsidRPr="00147BA2" w:rsidRDefault="00E57A79" w:rsidP="00E57A79">
      <w:pPr>
        <w:rPr>
          <w:color w:val="0070C0"/>
        </w:rPr>
      </w:pPr>
    </w:p>
    <w:p w14:paraId="056A0B93" w14:textId="77777777" w:rsidR="001F48A8" w:rsidRPr="003929AA" w:rsidRDefault="0078661C" w:rsidP="0050444F">
      <w:pPr>
        <w:pStyle w:val="Heading2"/>
        <w:numPr>
          <w:ilvl w:val="1"/>
          <w:numId w:val="45"/>
        </w:numPr>
      </w:pPr>
      <w:bookmarkStart w:id="215" w:name="_Toc144131553"/>
      <w:r>
        <w:t xml:space="preserve"> </w:t>
      </w:r>
      <w:r w:rsidR="001F48A8" w:rsidRPr="00515014">
        <w:t>Reguli privind instrumentele financiare</w:t>
      </w:r>
      <w:bookmarkEnd w:id="215"/>
      <w:r w:rsidR="001F48A8" w:rsidRPr="00515014">
        <w:t xml:space="preserve"> </w:t>
      </w:r>
    </w:p>
    <w:tbl>
      <w:tblPr>
        <w:tblStyle w:val="TableGrid"/>
        <w:tblW w:w="0" w:type="auto"/>
        <w:tblLook w:val="04A0" w:firstRow="1" w:lastRow="0" w:firstColumn="1" w:lastColumn="0" w:noHBand="0" w:noVBand="1"/>
      </w:tblPr>
      <w:tblGrid>
        <w:gridCol w:w="9396"/>
      </w:tblGrid>
      <w:tr w:rsidR="003929AA" w:rsidRPr="003929AA" w14:paraId="5C682E51" w14:textId="77777777" w:rsidTr="00B558B3">
        <w:tc>
          <w:tcPr>
            <w:tcW w:w="9396" w:type="dxa"/>
          </w:tcPr>
          <w:p w14:paraId="504AB0A9" w14:textId="77777777" w:rsidR="001F48A8" w:rsidRPr="00147BA2" w:rsidRDefault="00E57A79" w:rsidP="00B558B3">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r w:rsidR="007D420E">
              <w:rPr>
                <w:rFonts w:ascii="Trebuchet MS" w:hAnsi="Trebuchet MS"/>
                <w:i/>
                <w:color w:val="0070C0"/>
                <w:sz w:val="24"/>
                <w:szCs w:val="24"/>
              </w:rPr>
              <w:t>.</w:t>
            </w:r>
          </w:p>
        </w:tc>
      </w:tr>
    </w:tbl>
    <w:p w14:paraId="23C5BAFC" w14:textId="77777777" w:rsidR="00E57A79" w:rsidRPr="00147BA2" w:rsidRDefault="00E57A79" w:rsidP="00E57A79">
      <w:pPr>
        <w:rPr>
          <w:color w:val="0070C0"/>
        </w:rPr>
      </w:pPr>
    </w:p>
    <w:p w14:paraId="73A31C0D" w14:textId="77777777" w:rsidR="008174A5" w:rsidRPr="003929AA" w:rsidRDefault="00C36C21" w:rsidP="00220322">
      <w:pPr>
        <w:pStyle w:val="Heading1"/>
        <w:spacing w:line="240" w:lineRule="auto"/>
      </w:pPr>
      <w:bookmarkStart w:id="216" w:name="_Toc144131554"/>
      <w:r>
        <w:t>3.15</w:t>
      </w:r>
      <w:r w:rsidR="0078661C">
        <w:t xml:space="preserve"> </w:t>
      </w:r>
      <w:r w:rsidR="008174A5" w:rsidRPr="00515014">
        <w:t>Acțiuni interregionale, transfrontaliere și transnaționale</w:t>
      </w:r>
      <w:bookmarkEnd w:id="216"/>
      <w:r w:rsidR="008174A5" w:rsidRPr="00515014">
        <w:t xml:space="preserve"> </w:t>
      </w:r>
    </w:p>
    <w:p w14:paraId="53781C00" w14:textId="77777777" w:rsidR="00A429B2" w:rsidRDefault="006F0044" w:rsidP="00A429B2">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La nivelul proiectului se va</w:t>
      </w:r>
      <w:r w:rsidR="00A429B2">
        <w:rPr>
          <w:rFonts w:ascii="Trebuchet MS" w:hAnsi="Trebuchet MS"/>
          <w:color w:val="0070C0"/>
          <w:sz w:val="24"/>
          <w:szCs w:val="24"/>
        </w:rPr>
        <w:t xml:space="preserve"> descrie contribuția acestuia la a</w:t>
      </w:r>
      <w:r w:rsidR="00A429B2" w:rsidRPr="00147BA2">
        <w:rPr>
          <w:rFonts w:ascii="Trebuchet MS" w:hAnsi="Trebuchet MS"/>
          <w:color w:val="0070C0"/>
          <w:sz w:val="24"/>
          <w:szCs w:val="24"/>
        </w:rPr>
        <w:t>cțiuni</w:t>
      </w:r>
      <w:r w:rsidR="00A429B2">
        <w:rPr>
          <w:rFonts w:ascii="Trebuchet MS" w:hAnsi="Trebuchet MS"/>
          <w:color w:val="0070C0"/>
          <w:sz w:val="24"/>
          <w:szCs w:val="24"/>
        </w:rPr>
        <w:t>le</w:t>
      </w:r>
      <w:r w:rsidR="00A429B2" w:rsidRPr="00147BA2">
        <w:rPr>
          <w:rFonts w:ascii="Trebuchet MS" w:hAnsi="Trebuchet MS"/>
          <w:color w:val="0070C0"/>
          <w:sz w:val="24"/>
          <w:szCs w:val="24"/>
        </w:rPr>
        <w:t xml:space="preserve"> de cooperare inter-regională, transfrontalieră, transnațională (ex. schimburi de experiență în vederea </w:t>
      </w:r>
      <w:r w:rsidR="00A429B2" w:rsidRPr="00147BA2">
        <w:rPr>
          <w:rFonts w:ascii="Trebuchet MS" w:hAnsi="Trebuchet MS"/>
          <w:color w:val="0070C0"/>
          <w:sz w:val="24"/>
          <w:szCs w:val="24"/>
        </w:rPr>
        <w:lastRenderedPageBreak/>
        <w:t>identificării de</w:t>
      </w:r>
      <w:r w:rsidR="00A429B2" w:rsidRPr="00147BA2">
        <w:rPr>
          <w:color w:val="0070C0"/>
        </w:rPr>
        <w:t xml:space="preserve"> </w:t>
      </w:r>
      <w:r w:rsidR="00A429B2" w:rsidRPr="00147BA2">
        <w:rPr>
          <w:rFonts w:ascii="Trebuchet MS" w:hAnsi="Trebuchet MS"/>
          <w:color w:val="0070C0"/>
          <w:sz w:val="24"/>
          <w:szCs w:val="24"/>
        </w:rPr>
        <w:t>subiecte de relevanță comună, contribuția la</w:t>
      </w:r>
      <w:r w:rsidR="00A429B2">
        <w:rPr>
          <w:rFonts w:ascii="Trebuchet MS" w:hAnsi="Trebuchet MS"/>
          <w:color w:val="0070C0"/>
          <w:sz w:val="24"/>
          <w:szCs w:val="24"/>
        </w:rPr>
        <w:t xml:space="preserve"> agenda</w:t>
      </w:r>
      <w:r w:rsidR="00A429B2" w:rsidRPr="00147BA2">
        <w:rPr>
          <w:rFonts w:ascii="Trebuchet MS" w:hAnsi="Trebuchet MS"/>
          <w:color w:val="0070C0"/>
          <w:sz w:val="24"/>
          <w:szCs w:val="24"/>
        </w:rPr>
        <w:t xml:space="preserve"> ERA - mobilitatea cercetătorilor, știința deschisă).</w:t>
      </w:r>
    </w:p>
    <w:p w14:paraId="7512AC38" w14:textId="50FB7F4F" w:rsidR="00054B20" w:rsidRPr="0015754F" w:rsidRDefault="00A429B2" w:rsidP="0015754F">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rPr>
      </w:pPr>
      <w:r w:rsidRPr="00C43A7C">
        <w:rPr>
          <w:rFonts w:ascii="Trebuchet MS" w:hAnsi="Trebuchet MS"/>
          <w:b/>
          <w:color w:val="0070C0"/>
          <w:sz w:val="24"/>
          <w:szCs w:val="24"/>
        </w:rPr>
        <w:t>Proiectele vor fi punctate pentru modul în care acestea contribuie  la activitățile interregionale și la cooperarea externă/transnațională.</w:t>
      </w:r>
    </w:p>
    <w:p w14:paraId="6865C652" w14:textId="778B3434" w:rsidR="008B66F5" w:rsidRPr="003929AA" w:rsidRDefault="0078661C" w:rsidP="00220322">
      <w:pPr>
        <w:pStyle w:val="Heading1"/>
        <w:spacing w:line="240" w:lineRule="auto"/>
      </w:pPr>
      <w:bookmarkStart w:id="217" w:name="_Toc144131555"/>
      <w:r>
        <w:t xml:space="preserve"> </w:t>
      </w:r>
      <w:r w:rsidR="00220322">
        <w:t xml:space="preserve">3.16 </w:t>
      </w:r>
      <w:r w:rsidR="00C80415" w:rsidRPr="00515014">
        <w:t xml:space="preserve">Principii </w:t>
      </w:r>
      <w:r w:rsidR="00EF15DA" w:rsidRPr="003929AA">
        <w:t>orizontale</w:t>
      </w:r>
      <w:bookmarkEnd w:id="217"/>
    </w:p>
    <w:tbl>
      <w:tblPr>
        <w:tblStyle w:val="TableGrid"/>
        <w:tblW w:w="0" w:type="auto"/>
        <w:tblLook w:val="04A0" w:firstRow="1" w:lastRow="0" w:firstColumn="1" w:lastColumn="0" w:noHBand="0" w:noVBand="1"/>
      </w:tblPr>
      <w:tblGrid>
        <w:gridCol w:w="9396"/>
      </w:tblGrid>
      <w:tr w:rsidR="003929AA" w:rsidRPr="003929AA" w14:paraId="6174978C" w14:textId="77777777" w:rsidTr="00B558B3">
        <w:tc>
          <w:tcPr>
            <w:tcW w:w="9396" w:type="dxa"/>
          </w:tcPr>
          <w:p w14:paraId="237619DF" w14:textId="77777777" w:rsidR="00476683" w:rsidRPr="00147BA2" w:rsidRDefault="00476683" w:rsidP="00D47126">
            <w:pPr>
              <w:spacing w:before="120" w:after="120"/>
              <w:jc w:val="both"/>
              <w:rPr>
                <w:rFonts w:ascii="Trebuchet MS" w:hAnsi="Trebuchet MS"/>
                <w:color w:val="0070C0"/>
                <w:sz w:val="24"/>
                <w:szCs w:val="24"/>
              </w:rPr>
            </w:pPr>
            <w:r w:rsidRPr="00147BA2">
              <w:rPr>
                <w:rFonts w:ascii="Trebuchet MS" w:hAnsi="Trebuchet MS"/>
                <w:color w:val="0070C0"/>
                <w:sz w:val="24"/>
                <w:szCs w:val="24"/>
              </w:rPr>
              <w:t>Atât l</w:t>
            </w:r>
            <w:r w:rsidR="0064265B" w:rsidRPr="00147BA2">
              <w:rPr>
                <w:rFonts w:ascii="Trebuchet MS" w:hAnsi="Trebuchet MS"/>
                <w:color w:val="0070C0"/>
                <w:sz w:val="24"/>
                <w:szCs w:val="24"/>
              </w:rPr>
              <w:t>iderul, cât și partenerii impli</w:t>
            </w:r>
            <w:r w:rsidRPr="00147BA2">
              <w:rPr>
                <w:rFonts w:ascii="Trebuchet MS" w:hAnsi="Trebuchet MS"/>
                <w:color w:val="0070C0"/>
                <w:sz w:val="24"/>
                <w:szCs w:val="24"/>
              </w:rPr>
              <w:t>cați în proiectele care fac obiectul prezentului apel de proiecte, trebuie să respecte obligațiile l</w:t>
            </w:r>
            <w:r w:rsidR="00DE418A" w:rsidRPr="00147BA2">
              <w:rPr>
                <w:rFonts w:ascii="Trebuchet MS" w:hAnsi="Trebuchet MS"/>
                <w:color w:val="0070C0"/>
                <w:sz w:val="24"/>
                <w:szCs w:val="24"/>
              </w:rPr>
              <w:t>e</w:t>
            </w:r>
            <w:r w:rsidRPr="00147BA2">
              <w:rPr>
                <w:rFonts w:ascii="Trebuchet MS" w:hAnsi="Trebuchet MS"/>
                <w:color w:val="0070C0"/>
                <w:sz w:val="24"/>
                <w:szCs w:val="24"/>
              </w:rPr>
              <w:t>gale în vigoare cu privire la principiile orizontale</w:t>
            </w:r>
            <w:r w:rsidR="0076061B" w:rsidRPr="00147BA2">
              <w:rPr>
                <w:rFonts w:ascii="Trebuchet MS" w:hAnsi="Trebuchet MS"/>
                <w:color w:val="0070C0"/>
                <w:sz w:val="24"/>
                <w:szCs w:val="24"/>
              </w:rPr>
              <w:t xml:space="preserve">. </w:t>
            </w:r>
          </w:p>
          <w:p w14:paraId="04CB50F0" w14:textId="77777777" w:rsidR="00476683" w:rsidRPr="00147BA2" w:rsidRDefault="00D47126" w:rsidP="00D47126">
            <w:pPr>
              <w:spacing w:before="120" w:after="120"/>
              <w:jc w:val="both"/>
              <w:rPr>
                <w:rFonts w:ascii="Trebuchet MS" w:hAnsi="Trebuchet MS"/>
                <w:color w:val="0070C0"/>
                <w:sz w:val="24"/>
                <w:szCs w:val="24"/>
              </w:rPr>
            </w:pPr>
            <w:r w:rsidRPr="00147BA2">
              <w:rPr>
                <w:rFonts w:ascii="Trebuchet MS" w:hAnsi="Trebuchet MS"/>
                <w:color w:val="0070C0"/>
                <w:sz w:val="24"/>
                <w:szCs w:val="24"/>
              </w:rPr>
              <w:t>Pe tot parcursul procesului de verificare, evaluare, selecție și contractare, precum și pe perioada de implementare, perioada de raportare și verificare finală a proiectului, și perioada de durabilitate/sustenabilitate a proiectului, OI</w:t>
            </w:r>
            <w:r w:rsidR="00476683" w:rsidRPr="00147BA2">
              <w:rPr>
                <w:rFonts w:ascii="Trebuchet MS" w:hAnsi="Trebuchet MS"/>
                <w:color w:val="0070C0"/>
                <w:sz w:val="24"/>
                <w:szCs w:val="24"/>
              </w:rPr>
              <w:t xml:space="preserve">/AM </w:t>
            </w:r>
            <w:r w:rsidRPr="00147BA2">
              <w:rPr>
                <w:rFonts w:ascii="Trebuchet MS" w:hAnsi="Trebuchet MS"/>
                <w:color w:val="0070C0"/>
                <w:sz w:val="24"/>
                <w:szCs w:val="24"/>
              </w:rPr>
              <w:t>va verifica și se va asigura de respectarea principiilor legate de</w:t>
            </w:r>
            <w:r w:rsidR="00476683" w:rsidRPr="00147BA2">
              <w:rPr>
                <w:rFonts w:ascii="Trebuchet MS" w:hAnsi="Trebuchet MS"/>
                <w:color w:val="0070C0"/>
                <w:sz w:val="24"/>
                <w:szCs w:val="24"/>
              </w:rPr>
              <w:t>:</w:t>
            </w:r>
          </w:p>
          <w:p w14:paraId="06ECC143" w14:textId="77777777" w:rsidR="00ED5720" w:rsidRPr="00147BA2" w:rsidRDefault="00ED5720" w:rsidP="008F5356">
            <w:pPr>
              <w:pStyle w:val="ListParagraph"/>
              <w:numPr>
                <w:ilvl w:val="0"/>
                <w:numId w:val="2"/>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asigurarea respectării drepturilor fundamentale și conformitatea cu Carta Drepturilor Fundamentale a Uniunii Europene și </w:t>
            </w:r>
            <w:r w:rsidR="002262FB" w:rsidRPr="00147BA2">
              <w:rPr>
                <w:rFonts w:ascii="Trebuchet MS" w:hAnsi="Trebuchet MS"/>
                <w:color w:val="0070C0"/>
                <w:sz w:val="24"/>
                <w:szCs w:val="24"/>
              </w:rPr>
              <w:t xml:space="preserve">cu art. 9 al Convenției </w:t>
            </w:r>
            <w:r w:rsidRPr="00147BA2">
              <w:rPr>
                <w:rFonts w:ascii="Trebuchet MS" w:hAnsi="Trebuchet MS"/>
                <w:color w:val="0070C0"/>
                <w:sz w:val="24"/>
                <w:szCs w:val="24"/>
              </w:rPr>
              <w:t xml:space="preserve">ONU privind Drepturile Persoanelor cu </w:t>
            </w:r>
            <w:r w:rsidR="002262FB" w:rsidRPr="00147BA2">
              <w:rPr>
                <w:rFonts w:ascii="Trebuchet MS" w:hAnsi="Trebuchet MS"/>
                <w:color w:val="0070C0"/>
                <w:sz w:val="24"/>
                <w:szCs w:val="24"/>
              </w:rPr>
              <w:t>Dizabilități</w:t>
            </w:r>
            <w:r w:rsidRPr="00147BA2">
              <w:rPr>
                <w:rFonts w:ascii="Trebuchet MS" w:hAnsi="Trebuchet MS"/>
                <w:color w:val="0070C0"/>
                <w:sz w:val="24"/>
                <w:szCs w:val="24"/>
              </w:rPr>
              <w:t>, precum și cu principiile orizontale privind egalitatea de șanse, gen, nediscriminarea (pe bază de sex, origine rasială sau etnică, religie sau convingeri, dizabilitate</w:t>
            </w:r>
            <w:r w:rsidR="00DD417B" w:rsidRPr="00147BA2">
              <w:rPr>
                <w:rFonts w:ascii="Trebuchet MS" w:hAnsi="Trebuchet MS"/>
                <w:color w:val="0070C0"/>
                <w:sz w:val="24"/>
                <w:szCs w:val="24"/>
              </w:rPr>
              <w:t>, vârstă sau orientare sexuală) și</w:t>
            </w:r>
            <w:r w:rsidRPr="00147BA2">
              <w:rPr>
                <w:rFonts w:ascii="Trebuchet MS" w:hAnsi="Trebuchet MS"/>
                <w:color w:val="0070C0"/>
                <w:sz w:val="24"/>
                <w:szCs w:val="24"/>
              </w:rPr>
              <w:t xml:space="preserve"> accesibilitatea.</w:t>
            </w:r>
          </w:p>
          <w:p w14:paraId="43BED20D" w14:textId="77777777" w:rsidR="00ED5720" w:rsidRPr="00147BA2" w:rsidRDefault="00ED5720" w:rsidP="008F5356">
            <w:pPr>
              <w:pStyle w:val="ListParagraph"/>
              <w:numPr>
                <w:ilvl w:val="0"/>
                <w:numId w:val="2"/>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asigurarea respectării obiectivelor de dezvoltare durabilă, respectiv </w:t>
            </w:r>
            <w:r w:rsidR="00D47126" w:rsidRPr="00147BA2">
              <w:rPr>
                <w:rFonts w:ascii="Trebuchet MS" w:hAnsi="Trebuchet MS"/>
                <w:color w:val="0070C0"/>
                <w:sz w:val="24"/>
                <w:szCs w:val="24"/>
              </w:rPr>
              <w:t>politica Uniunii în domeniul mediului în conformitate cu articolul 11 și cu articolul 191</w:t>
            </w:r>
            <w:r w:rsidR="00DD417B" w:rsidRPr="00147BA2">
              <w:rPr>
                <w:rFonts w:ascii="Trebuchet MS" w:hAnsi="Trebuchet MS"/>
                <w:color w:val="0070C0"/>
                <w:sz w:val="24"/>
                <w:szCs w:val="24"/>
              </w:rPr>
              <w:t>,</w:t>
            </w:r>
            <w:r w:rsidR="00D47126" w:rsidRPr="00147BA2">
              <w:rPr>
                <w:rFonts w:ascii="Trebuchet MS" w:hAnsi="Trebuchet MS"/>
                <w:color w:val="0070C0"/>
                <w:sz w:val="24"/>
                <w:szCs w:val="24"/>
              </w:rPr>
              <w:t xml:space="preserve"> alineatul (1) din TFUE, precum și cu principiul de „a nu prejudicia în mod semnificativ” în concordanță cu Regulamentul (UE)</w:t>
            </w:r>
            <w:r w:rsidR="00DD417B" w:rsidRPr="00147BA2">
              <w:rPr>
                <w:rFonts w:ascii="Trebuchet MS" w:hAnsi="Trebuchet MS"/>
                <w:color w:val="0070C0"/>
                <w:sz w:val="24"/>
                <w:szCs w:val="24"/>
              </w:rPr>
              <w:t xml:space="preserve"> nr.</w:t>
            </w:r>
            <w:r w:rsidR="00D47126" w:rsidRPr="00147BA2">
              <w:rPr>
                <w:rFonts w:ascii="Trebuchet MS" w:hAnsi="Trebuchet MS"/>
                <w:color w:val="0070C0"/>
                <w:sz w:val="24"/>
                <w:szCs w:val="24"/>
              </w:rPr>
              <w:t xml:space="preserve"> </w:t>
            </w:r>
            <w:r w:rsidR="0076061B" w:rsidRPr="00147BA2">
              <w:rPr>
                <w:rFonts w:ascii="Trebuchet MS" w:hAnsi="Trebuchet MS"/>
                <w:color w:val="0070C0"/>
                <w:sz w:val="24"/>
                <w:szCs w:val="24"/>
              </w:rPr>
              <w:t>852/</w:t>
            </w:r>
            <w:r w:rsidR="00DD417B" w:rsidRPr="00147BA2">
              <w:rPr>
                <w:rFonts w:ascii="Trebuchet MS" w:hAnsi="Trebuchet MS"/>
                <w:color w:val="0070C0"/>
                <w:sz w:val="24"/>
                <w:szCs w:val="24"/>
              </w:rPr>
              <w:t>2020 al Parlamentului E</w:t>
            </w:r>
            <w:r w:rsidR="00D47126" w:rsidRPr="00147BA2">
              <w:rPr>
                <w:rFonts w:ascii="Trebuchet MS" w:hAnsi="Trebuchet MS"/>
                <w:color w:val="0070C0"/>
                <w:sz w:val="24"/>
                <w:szCs w:val="24"/>
              </w:rPr>
              <w:t xml:space="preserve">uropean și al Consiliului. </w:t>
            </w:r>
          </w:p>
          <w:p w14:paraId="0A8D04BB" w14:textId="77777777" w:rsidR="00D47126" w:rsidRPr="00147BA2" w:rsidRDefault="00D47126" w:rsidP="00ED5720">
            <w:pPr>
              <w:spacing w:before="120" w:after="120"/>
              <w:jc w:val="both"/>
              <w:rPr>
                <w:rFonts w:ascii="Trebuchet MS" w:hAnsi="Trebuchet MS"/>
                <w:color w:val="0070C0"/>
                <w:sz w:val="24"/>
                <w:szCs w:val="24"/>
              </w:rPr>
            </w:pPr>
            <w:r w:rsidRPr="00147BA2">
              <w:rPr>
                <w:rFonts w:ascii="Trebuchet MS" w:hAnsi="Trebuchet MS"/>
                <w:color w:val="0070C0"/>
                <w:sz w:val="24"/>
                <w:szCs w:val="24"/>
              </w:rPr>
              <w:t>Solicitanții</w:t>
            </w:r>
            <w:r w:rsidR="00C13FA4">
              <w:rPr>
                <w:rFonts w:ascii="Trebuchet MS" w:hAnsi="Trebuchet MS"/>
                <w:color w:val="0070C0"/>
                <w:sz w:val="24"/>
                <w:szCs w:val="24"/>
              </w:rPr>
              <w:t xml:space="preserve"> (liderul de parteneriat și </w:t>
            </w:r>
            <w:r w:rsidR="0076061B" w:rsidRPr="00147BA2">
              <w:rPr>
                <w:rFonts w:ascii="Trebuchet MS" w:hAnsi="Trebuchet MS"/>
                <w:color w:val="0070C0"/>
                <w:sz w:val="24"/>
                <w:szCs w:val="24"/>
              </w:rPr>
              <w:t>partenerii</w:t>
            </w:r>
            <w:r w:rsidR="00C13FA4">
              <w:rPr>
                <w:rFonts w:ascii="Trebuchet MS" w:hAnsi="Trebuchet MS"/>
                <w:color w:val="0070C0"/>
                <w:sz w:val="24"/>
                <w:szCs w:val="24"/>
              </w:rPr>
              <w:t xml:space="preserve">) </w:t>
            </w:r>
            <w:r w:rsidRPr="00147BA2">
              <w:rPr>
                <w:rFonts w:ascii="Trebuchet MS" w:hAnsi="Trebuchet MS"/>
                <w:color w:val="0070C0"/>
                <w:sz w:val="24"/>
                <w:szCs w:val="24"/>
              </w:rPr>
              <w:t xml:space="preserve">care solicită sprijin nerambursabil au obligația de a respecta principiile orizontale detaliate la </w:t>
            </w:r>
            <w:r w:rsidRPr="00EB1DB1">
              <w:rPr>
                <w:rFonts w:ascii="Trebuchet MS" w:hAnsi="Trebuchet MS"/>
                <w:color w:val="0070C0"/>
                <w:sz w:val="24"/>
                <w:szCs w:val="24"/>
              </w:rPr>
              <w:t>secțiunile 3.1</w:t>
            </w:r>
            <w:r w:rsidR="00EB1DB1" w:rsidRPr="00EB1DB1">
              <w:rPr>
                <w:rFonts w:ascii="Trebuchet MS" w:hAnsi="Trebuchet MS"/>
                <w:color w:val="0070C0"/>
                <w:sz w:val="24"/>
                <w:szCs w:val="24"/>
              </w:rPr>
              <w:t>6</w:t>
            </w:r>
            <w:r w:rsidR="001C6F4B" w:rsidRPr="00EB1DB1">
              <w:rPr>
                <w:rFonts w:ascii="Trebuchet MS" w:hAnsi="Trebuchet MS"/>
                <w:color w:val="0070C0"/>
                <w:sz w:val="24"/>
                <w:szCs w:val="24"/>
              </w:rPr>
              <w:t xml:space="preserve"> </w:t>
            </w:r>
            <w:r w:rsidRPr="00EB1DB1">
              <w:rPr>
                <w:rFonts w:ascii="Trebuchet MS" w:hAnsi="Trebuchet MS"/>
                <w:color w:val="0070C0"/>
                <w:sz w:val="24"/>
                <w:szCs w:val="24"/>
              </w:rPr>
              <w:t>- 3.19 din prezentul ghid, care derivă din legislația aplicabilă, iar în cererile de finanțare trebuie să detalieze și să demonstreze modul în care acestea sunt tratate în cadrul proiectului</w:t>
            </w:r>
            <w:r w:rsidRPr="00147BA2">
              <w:rPr>
                <w:rFonts w:ascii="Trebuchet MS" w:hAnsi="Trebuchet MS"/>
                <w:color w:val="0070C0"/>
                <w:sz w:val="24"/>
                <w:szCs w:val="24"/>
              </w:rPr>
              <w:t xml:space="preserve"> propus prin precizarea de măsuri și instrumente clare prin care solicitantul va garanta aplicarea respectivelor principii. </w:t>
            </w:r>
          </w:p>
          <w:p w14:paraId="5EFB42C3" w14:textId="77777777" w:rsidR="0083172E" w:rsidRPr="00147BA2" w:rsidRDefault="00DD417B" w:rsidP="00D47126">
            <w:pPr>
              <w:spacing w:before="120" w:after="120"/>
              <w:jc w:val="both"/>
              <w:rPr>
                <w:rFonts w:ascii="Trebuchet MS" w:hAnsi="Trebuchet MS"/>
                <w:color w:val="0070C0"/>
                <w:sz w:val="24"/>
                <w:szCs w:val="24"/>
              </w:rPr>
            </w:pPr>
            <w:r w:rsidRPr="00147BA2">
              <w:rPr>
                <w:rFonts w:ascii="Trebuchet MS" w:hAnsi="Trebuchet MS"/>
                <w:color w:val="0070C0"/>
                <w:sz w:val="24"/>
                <w:szCs w:val="24"/>
              </w:rPr>
              <w:t>În acest sens, s</w:t>
            </w:r>
            <w:r w:rsidR="00C13FA4">
              <w:rPr>
                <w:rFonts w:ascii="Trebuchet MS" w:hAnsi="Trebuchet MS"/>
                <w:color w:val="0070C0"/>
                <w:sz w:val="24"/>
                <w:szCs w:val="24"/>
              </w:rPr>
              <w:t>olicitanții (</w:t>
            </w:r>
            <w:r w:rsidR="002A3951" w:rsidRPr="00147BA2">
              <w:rPr>
                <w:rFonts w:ascii="Trebuchet MS" w:hAnsi="Trebuchet MS"/>
                <w:color w:val="0070C0"/>
                <w:sz w:val="24"/>
                <w:szCs w:val="24"/>
              </w:rPr>
              <w:t>l</w:t>
            </w:r>
            <w:r w:rsidR="00C13FA4">
              <w:rPr>
                <w:rFonts w:ascii="Trebuchet MS" w:hAnsi="Trebuchet MS"/>
                <w:color w:val="0070C0"/>
                <w:sz w:val="24"/>
                <w:szCs w:val="24"/>
              </w:rPr>
              <w:t>iderul de parteneriat și partenerii)</w:t>
            </w:r>
            <w:r w:rsidR="0083172E" w:rsidRPr="00147BA2">
              <w:rPr>
                <w:rFonts w:ascii="Trebuchet MS" w:hAnsi="Trebuchet MS"/>
                <w:color w:val="0070C0"/>
                <w:sz w:val="24"/>
                <w:szCs w:val="24"/>
              </w:rPr>
              <w:t>:</w:t>
            </w:r>
          </w:p>
          <w:p w14:paraId="683D21F5" w14:textId="77777777" w:rsidR="001C6F4B" w:rsidRPr="00147BA2" w:rsidRDefault="0083172E" w:rsidP="00D47126">
            <w:pPr>
              <w:spacing w:before="120" w:after="120"/>
              <w:jc w:val="both"/>
              <w:rPr>
                <w:rFonts w:ascii="Trebuchet MS" w:hAnsi="Trebuchet MS"/>
                <w:color w:val="0070C0"/>
                <w:sz w:val="24"/>
                <w:szCs w:val="24"/>
              </w:rPr>
            </w:pPr>
            <w:r w:rsidRPr="00147BA2">
              <w:rPr>
                <w:rFonts w:ascii="Trebuchet MS" w:hAnsi="Trebuchet MS"/>
                <w:color w:val="0070C0"/>
                <w:sz w:val="24"/>
                <w:szCs w:val="24"/>
              </w:rPr>
              <w:t>- vor</w:t>
            </w:r>
            <w:r w:rsidR="00D47126" w:rsidRPr="00147BA2">
              <w:rPr>
                <w:rFonts w:ascii="Trebuchet MS" w:hAnsi="Trebuchet MS"/>
                <w:color w:val="0070C0"/>
                <w:sz w:val="24"/>
                <w:szCs w:val="24"/>
              </w:rPr>
              <w:t xml:space="preserve"> comple</w:t>
            </w:r>
            <w:r w:rsidRPr="00147BA2">
              <w:rPr>
                <w:rFonts w:ascii="Trebuchet MS" w:hAnsi="Trebuchet MS"/>
                <w:color w:val="0070C0"/>
                <w:sz w:val="24"/>
                <w:szCs w:val="24"/>
              </w:rPr>
              <w:t>ta Declarația unică, unde își vor asuma că vor</w:t>
            </w:r>
            <w:r w:rsidR="00D47126" w:rsidRPr="00147BA2">
              <w:rPr>
                <w:rFonts w:ascii="Trebuchet MS" w:hAnsi="Trebuchet MS"/>
                <w:color w:val="0070C0"/>
                <w:sz w:val="24"/>
                <w:szCs w:val="24"/>
              </w:rPr>
              <w:t xml:space="preserve"> respecta </w:t>
            </w:r>
            <w:r w:rsidR="00DD417B" w:rsidRPr="00147BA2">
              <w:rPr>
                <w:rFonts w:ascii="Trebuchet MS" w:hAnsi="Trebuchet MS"/>
                <w:color w:val="0070C0"/>
                <w:sz w:val="24"/>
                <w:szCs w:val="24"/>
              </w:rPr>
              <w:t>prevederile</w:t>
            </w:r>
            <w:r w:rsidR="00D47126" w:rsidRPr="00147BA2">
              <w:rPr>
                <w:rFonts w:ascii="Trebuchet MS" w:hAnsi="Trebuchet MS"/>
                <w:color w:val="0070C0"/>
                <w:sz w:val="24"/>
                <w:szCs w:val="24"/>
              </w:rPr>
              <w:t xml:space="preserve"> Cartei Drepturilor fundamentale a Uniunii Europene, și obligațiile prevăzute în legislația comunitară și națională în domeniul nediscriminării pe criterii de gen, origine rasială sau etnică, religie sau convingeri, handicap, vârstă sau orientare sexuală, </w:t>
            </w:r>
            <w:r w:rsidR="00260E41" w:rsidRPr="00147BA2">
              <w:rPr>
                <w:rFonts w:ascii="Trebuchet MS" w:hAnsi="Trebuchet MS"/>
                <w:color w:val="0070C0"/>
                <w:sz w:val="24"/>
                <w:szCs w:val="24"/>
              </w:rPr>
              <w:t>prevederile Convenției ONU privind drepturile persoanelor cu dizabilități în ceea ce privește asigurarea accesibilității pentru persoanele cu dizabilități, precum și cerințele privind protecția mediului, asigurarea imunizării la schimbările climatice și respectarea principiului DNSH.</w:t>
            </w:r>
            <w:r w:rsidR="00D47126" w:rsidRPr="00147BA2">
              <w:rPr>
                <w:rFonts w:ascii="Trebuchet MS" w:hAnsi="Trebuchet MS"/>
                <w:color w:val="0070C0"/>
                <w:sz w:val="24"/>
                <w:szCs w:val="24"/>
              </w:rPr>
              <w:t xml:space="preserve"> </w:t>
            </w:r>
          </w:p>
          <w:p w14:paraId="0C4C9C28" w14:textId="77777777" w:rsidR="00D47126" w:rsidRPr="00147BA2" w:rsidRDefault="0083172E" w:rsidP="001C6F4B">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 </w:t>
            </w:r>
            <w:r w:rsidR="00D47126" w:rsidRPr="00147BA2">
              <w:rPr>
                <w:rFonts w:ascii="Trebuchet MS" w:hAnsi="Trebuchet MS"/>
                <w:color w:val="0070C0"/>
                <w:sz w:val="24"/>
                <w:szCs w:val="24"/>
              </w:rPr>
              <w:t>vor include cerințele d</w:t>
            </w:r>
            <w:r w:rsidR="001C6F4B" w:rsidRPr="00147BA2">
              <w:rPr>
                <w:rFonts w:ascii="Trebuchet MS" w:hAnsi="Trebuchet MS"/>
                <w:color w:val="0070C0"/>
                <w:sz w:val="24"/>
                <w:szCs w:val="24"/>
              </w:rPr>
              <w:t xml:space="preserve">e accesibilitate în </w:t>
            </w:r>
            <w:r w:rsidR="00C13FA4">
              <w:rPr>
                <w:rFonts w:ascii="Trebuchet MS" w:hAnsi="Trebuchet MS"/>
                <w:color w:val="0070C0"/>
                <w:sz w:val="24"/>
                <w:szCs w:val="24"/>
              </w:rPr>
              <w:t>amenajarea</w:t>
            </w:r>
            <w:r w:rsidR="001C6F4B" w:rsidRPr="00147BA2">
              <w:rPr>
                <w:rFonts w:ascii="Trebuchet MS" w:hAnsi="Trebuchet MS"/>
                <w:color w:val="0070C0"/>
                <w:sz w:val="24"/>
                <w:szCs w:val="24"/>
              </w:rPr>
              <w:t xml:space="preserve"> </w:t>
            </w:r>
            <w:r w:rsidR="00D47126" w:rsidRPr="00147BA2">
              <w:rPr>
                <w:rFonts w:ascii="Trebuchet MS" w:hAnsi="Trebuchet MS"/>
                <w:color w:val="0070C0"/>
                <w:sz w:val="24"/>
                <w:szCs w:val="24"/>
              </w:rPr>
              <w:t xml:space="preserve">mediului fizic de la începutul procesului de proiectare, respectiv toți cei implicați vor respecta cerințele cu privire </w:t>
            </w:r>
            <w:r w:rsidR="00D47126" w:rsidRPr="00147BA2">
              <w:rPr>
                <w:rFonts w:ascii="Trebuchet MS" w:hAnsi="Trebuchet MS"/>
                <w:color w:val="0070C0"/>
                <w:sz w:val="24"/>
                <w:szCs w:val="24"/>
              </w:rPr>
              <w:lastRenderedPageBreak/>
              <w:t>la politica în domeniul promovării drepturilor persoanelor cu dizabilități și la măsurile de realizare a accesibilității sau de adaptare rezonabilă.</w:t>
            </w:r>
          </w:p>
          <w:p w14:paraId="720F7070" w14:textId="77777777" w:rsidR="001C6F4B" w:rsidRPr="00C13FA4" w:rsidRDefault="002262FB" w:rsidP="002262FB">
            <w:pPr>
              <w:spacing w:before="120" w:after="120"/>
              <w:jc w:val="both"/>
              <w:rPr>
                <w:rFonts w:ascii="Trebuchet MS" w:hAnsi="Trebuchet MS"/>
                <w:b/>
                <w:color w:val="0070C0"/>
                <w:sz w:val="24"/>
                <w:szCs w:val="24"/>
              </w:rPr>
            </w:pPr>
            <w:r w:rsidRPr="00C13FA4">
              <w:rPr>
                <w:rFonts w:ascii="Trebuchet MS" w:hAnsi="Trebuchet MS"/>
                <w:b/>
                <w:color w:val="0070C0"/>
                <w:sz w:val="24"/>
                <w:szCs w:val="24"/>
              </w:rPr>
              <w:t>Măsurile privind respectarea principiilor orizontale m</w:t>
            </w:r>
            <w:r w:rsidR="0083172E" w:rsidRPr="00C13FA4">
              <w:rPr>
                <w:rFonts w:ascii="Trebuchet MS" w:hAnsi="Trebuchet MS"/>
                <w:b/>
                <w:color w:val="0070C0"/>
                <w:sz w:val="24"/>
                <w:szCs w:val="24"/>
              </w:rPr>
              <w:t xml:space="preserve">ai sus menționate </w:t>
            </w:r>
            <w:r w:rsidR="0077348F" w:rsidRPr="00C13FA4">
              <w:rPr>
                <w:rFonts w:ascii="Trebuchet MS" w:hAnsi="Trebuchet MS"/>
                <w:b/>
                <w:color w:val="0070C0"/>
                <w:sz w:val="24"/>
                <w:szCs w:val="24"/>
              </w:rPr>
              <w:t xml:space="preserve">constituie criteriu de eligibilitate, iar măsurile vizând îndeplinirea lor </w:t>
            </w:r>
            <w:r w:rsidR="0083172E" w:rsidRPr="00C13FA4">
              <w:rPr>
                <w:rFonts w:ascii="Trebuchet MS" w:hAnsi="Trebuchet MS"/>
                <w:b/>
                <w:color w:val="0070C0"/>
                <w:sz w:val="24"/>
                <w:szCs w:val="24"/>
              </w:rPr>
              <w:t>se vor detalia în cererea de finanțare, în cadrul</w:t>
            </w:r>
            <w:r w:rsidRPr="00C13FA4">
              <w:rPr>
                <w:rFonts w:ascii="Trebuchet MS" w:hAnsi="Trebuchet MS"/>
                <w:b/>
                <w:color w:val="0070C0"/>
                <w:sz w:val="24"/>
                <w:szCs w:val="24"/>
              </w:rPr>
              <w:t xml:space="preserve"> secțiunil</w:t>
            </w:r>
            <w:r w:rsidR="0083172E" w:rsidRPr="00C13FA4">
              <w:rPr>
                <w:rFonts w:ascii="Trebuchet MS" w:hAnsi="Trebuchet MS"/>
                <w:b/>
                <w:color w:val="0070C0"/>
                <w:sz w:val="24"/>
                <w:szCs w:val="24"/>
              </w:rPr>
              <w:t>or</w:t>
            </w:r>
            <w:r w:rsidRPr="00C13FA4">
              <w:rPr>
                <w:rFonts w:ascii="Trebuchet MS" w:hAnsi="Trebuchet MS"/>
                <w:b/>
                <w:color w:val="0070C0"/>
                <w:sz w:val="24"/>
                <w:szCs w:val="24"/>
              </w:rPr>
              <w:t xml:space="preserve"> specifice. </w:t>
            </w:r>
          </w:p>
          <w:p w14:paraId="55596495" w14:textId="77777777" w:rsidR="00674CEC" w:rsidRPr="00C13FA4" w:rsidRDefault="003212F7" w:rsidP="0083172E">
            <w:pPr>
              <w:spacing w:before="120" w:after="120"/>
              <w:jc w:val="both"/>
              <w:rPr>
                <w:rFonts w:ascii="Trebuchet MS" w:hAnsi="Trebuchet MS"/>
                <w:b/>
                <w:color w:val="0070C0"/>
                <w:sz w:val="24"/>
                <w:szCs w:val="24"/>
              </w:rPr>
            </w:pPr>
            <w:r w:rsidRPr="00C13FA4">
              <w:rPr>
                <w:rFonts w:ascii="Trebuchet MS" w:hAnsi="Trebuchet MS"/>
                <w:b/>
                <w:color w:val="0070C0"/>
                <w:sz w:val="24"/>
                <w:szCs w:val="24"/>
              </w:rPr>
              <w:t>Pe l</w:t>
            </w:r>
            <w:r w:rsidR="0077348F" w:rsidRPr="00C13FA4">
              <w:rPr>
                <w:rFonts w:ascii="Trebuchet MS" w:hAnsi="Trebuchet MS"/>
                <w:b/>
                <w:color w:val="0070C0"/>
                <w:sz w:val="24"/>
                <w:szCs w:val="24"/>
              </w:rPr>
              <w:t>â</w:t>
            </w:r>
            <w:r w:rsidRPr="00C13FA4">
              <w:rPr>
                <w:rFonts w:ascii="Trebuchet MS" w:hAnsi="Trebuchet MS"/>
                <w:b/>
                <w:color w:val="0070C0"/>
                <w:sz w:val="24"/>
                <w:szCs w:val="24"/>
              </w:rPr>
              <w:t>ngă criteriul de eligibilitate, î</w:t>
            </w:r>
            <w:r w:rsidR="00674CEC" w:rsidRPr="00C13FA4">
              <w:rPr>
                <w:rFonts w:ascii="Trebuchet MS" w:hAnsi="Trebuchet MS"/>
                <w:b/>
                <w:color w:val="0070C0"/>
                <w:sz w:val="24"/>
                <w:szCs w:val="24"/>
              </w:rPr>
              <w:t xml:space="preserve">n grila de evaluare tehnică și financiară proiectele sunt punctate dacă propun măsuri suplimentare față de cerințele minime legale pentru promovarea </w:t>
            </w:r>
            <w:r w:rsidRPr="00C13FA4">
              <w:rPr>
                <w:rFonts w:ascii="Trebuchet MS" w:hAnsi="Trebuchet MS"/>
                <w:b/>
                <w:color w:val="0070C0"/>
                <w:sz w:val="24"/>
                <w:szCs w:val="24"/>
              </w:rPr>
              <w:t>și respectarea principiilor orizontale</w:t>
            </w:r>
            <w:r w:rsidR="0077348F" w:rsidRPr="00C13FA4">
              <w:rPr>
                <w:rFonts w:ascii="Trebuchet MS" w:hAnsi="Trebuchet MS"/>
                <w:b/>
                <w:color w:val="0070C0"/>
                <w:sz w:val="24"/>
                <w:szCs w:val="24"/>
              </w:rPr>
              <w:t xml:space="preserve"> mai sus menționate</w:t>
            </w:r>
            <w:r w:rsidR="00674CEC" w:rsidRPr="00C13FA4">
              <w:rPr>
                <w:rFonts w:ascii="Trebuchet MS" w:hAnsi="Trebuchet MS"/>
                <w:b/>
                <w:color w:val="0070C0"/>
                <w:sz w:val="24"/>
                <w:szCs w:val="24"/>
              </w:rPr>
              <w:t>.</w:t>
            </w:r>
          </w:p>
        </w:tc>
      </w:tr>
    </w:tbl>
    <w:p w14:paraId="50E6B385" w14:textId="0711D5C3" w:rsidR="00C56104" w:rsidRPr="003929AA" w:rsidRDefault="0078661C" w:rsidP="001D5BD7">
      <w:pPr>
        <w:pStyle w:val="Heading1"/>
        <w:spacing w:line="240" w:lineRule="auto"/>
      </w:pPr>
      <w:bookmarkStart w:id="218" w:name="_Toc144131556"/>
      <w:r>
        <w:lastRenderedPageBreak/>
        <w:t xml:space="preserve"> </w:t>
      </w:r>
      <w:r w:rsidR="001D5BD7">
        <w:t xml:space="preserve">3.17 </w:t>
      </w:r>
      <w:r w:rsidR="00C56104" w:rsidRPr="003929AA">
        <w:t>Aspecte de mediu</w:t>
      </w:r>
      <w:r w:rsidR="006464F5" w:rsidRPr="003929AA">
        <w:t xml:space="preserve"> (inclusiv aplicarea Directivei 2011/92/UE a Parlamentului European și a Consiliului). Aplicarea principiului  DNSH. Imunizarea la schimbările climatice</w:t>
      </w:r>
      <w:bookmarkEnd w:id="218"/>
    </w:p>
    <w:tbl>
      <w:tblPr>
        <w:tblStyle w:val="TableGrid"/>
        <w:tblW w:w="0" w:type="auto"/>
        <w:tblLook w:val="04A0" w:firstRow="1" w:lastRow="0" w:firstColumn="1" w:lastColumn="0" w:noHBand="0" w:noVBand="1"/>
      </w:tblPr>
      <w:tblGrid>
        <w:gridCol w:w="9396"/>
      </w:tblGrid>
      <w:tr w:rsidR="003929AA" w:rsidRPr="003929AA" w14:paraId="6F3E86D0" w14:textId="77777777" w:rsidTr="00D26F52">
        <w:tc>
          <w:tcPr>
            <w:tcW w:w="9396" w:type="dxa"/>
          </w:tcPr>
          <w:p w14:paraId="3D81D11B" w14:textId="4E0F9A2A" w:rsidR="001C6F4B" w:rsidRPr="00147BA2" w:rsidRDefault="001C6F4B" w:rsidP="00D26F52">
            <w:pPr>
              <w:jc w:val="both"/>
              <w:rPr>
                <w:rFonts w:ascii="Trebuchet MS" w:hAnsi="Trebuchet MS"/>
                <w:color w:val="0070C0"/>
                <w:sz w:val="24"/>
                <w:szCs w:val="24"/>
              </w:rPr>
            </w:pPr>
            <w:r w:rsidRPr="00147BA2">
              <w:rPr>
                <w:rFonts w:ascii="Trebuchet MS" w:hAnsi="Trebuchet MS"/>
                <w:color w:val="0070C0"/>
                <w:sz w:val="24"/>
                <w:szCs w:val="24"/>
              </w:rPr>
              <w:t xml:space="preserve">Solicitanții și beneficiarii de sprijin nerambursabil au obligația de a se asigura că proiectele pentru care solicită sau care obțin finanțare respectă cerințele și prevăd măsuri </w:t>
            </w:r>
            <w:r w:rsidR="00E95B7D">
              <w:rPr>
                <w:rFonts w:ascii="Trebuchet MS" w:hAnsi="Trebuchet MS"/>
                <w:color w:val="0070C0"/>
                <w:sz w:val="24"/>
                <w:szCs w:val="24"/>
              </w:rPr>
              <w:t xml:space="preserve">concrete </w:t>
            </w:r>
            <w:r w:rsidRPr="00147BA2">
              <w:rPr>
                <w:rFonts w:ascii="Trebuchet MS" w:hAnsi="Trebuchet MS"/>
                <w:color w:val="0070C0"/>
                <w:sz w:val="24"/>
                <w:szCs w:val="24"/>
              </w:rPr>
              <w:t>privind:</w:t>
            </w:r>
          </w:p>
          <w:p w14:paraId="383FBFD7" w14:textId="77777777" w:rsidR="00036AAB" w:rsidRPr="00147BA2" w:rsidRDefault="00036AAB" w:rsidP="000715F2">
            <w:pPr>
              <w:pStyle w:val="ListParagraph"/>
              <w:numPr>
                <w:ilvl w:val="0"/>
                <w:numId w:val="2"/>
              </w:numPr>
              <w:jc w:val="both"/>
              <w:rPr>
                <w:rFonts w:ascii="Trebuchet MS" w:hAnsi="Trebuchet MS"/>
                <w:color w:val="0070C0"/>
                <w:sz w:val="24"/>
                <w:szCs w:val="24"/>
              </w:rPr>
            </w:pPr>
            <w:r w:rsidRPr="00147BA2">
              <w:rPr>
                <w:rFonts w:ascii="Trebuchet MS" w:hAnsi="Trebuchet MS"/>
                <w:color w:val="0070C0"/>
                <w:sz w:val="24"/>
                <w:szCs w:val="24"/>
              </w:rPr>
              <w:t>protecția mediului pentru promovarea dezvoltării durabile, care se referă</w:t>
            </w:r>
            <w:r w:rsidR="0083172E" w:rsidRPr="00147BA2">
              <w:rPr>
                <w:rFonts w:ascii="Trebuchet MS" w:hAnsi="Trebuchet MS"/>
                <w:color w:val="0070C0"/>
                <w:sz w:val="24"/>
                <w:szCs w:val="24"/>
              </w:rPr>
              <w:t xml:space="preserve"> </w:t>
            </w:r>
            <w:r w:rsidRPr="00147BA2">
              <w:rPr>
                <w:rFonts w:ascii="Trebuchet MS" w:hAnsi="Trebuchet MS"/>
                <w:color w:val="0070C0"/>
                <w:sz w:val="24"/>
                <w:szCs w:val="24"/>
              </w:rPr>
              <w:t xml:space="preserve">la utilizarea surselor de energie curată, economie </w:t>
            </w:r>
            <w:r w:rsidR="000E7299" w:rsidRPr="00147BA2">
              <w:rPr>
                <w:rFonts w:ascii="Trebuchet MS" w:hAnsi="Trebuchet MS"/>
                <w:color w:val="0070C0"/>
                <w:sz w:val="24"/>
                <w:szCs w:val="24"/>
              </w:rPr>
              <w:t>circulară, inclusiv prevenirea ș</w:t>
            </w:r>
            <w:r w:rsidRPr="00147BA2">
              <w:rPr>
                <w:rFonts w:ascii="Trebuchet MS" w:hAnsi="Trebuchet MS"/>
                <w:color w:val="0070C0"/>
                <w:sz w:val="24"/>
                <w:szCs w:val="24"/>
              </w:rPr>
              <w:t>i</w:t>
            </w:r>
            <w:r w:rsidR="000E7299" w:rsidRPr="00147BA2">
              <w:rPr>
                <w:rFonts w:ascii="Trebuchet MS" w:hAnsi="Trebuchet MS"/>
                <w:color w:val="0070C0"/>
                <w:sz w:val="24"/>
                <w:szCs w:val="24"/>
              </w:rPr>
              <w:t xml:space="preserve"> </w:t>
            </w:r>
            <w:r w:rsidRPr="00147BA2">
              <w:rPr>
                <w:rFonts w:ascii="Trebuchet MS" w:hAnsi="Trebuchet MS"/>
                <w:color w:val="0070C0"/>
                <w:sz w:val="24"/>
                <w:szCs w:val="24"/>
              </w:rPr>
              <w:t>reciclarea deșeurilor, prevenirea și controlul poluării asupra aerului, apei,</w:t>
            </w:r>
            <w:r w:rsidR="000E7299" w:rsidRPr="00147BA2">
              <w:rPr>
                <w:rFonts w:ascii="Trebuchet MS" w:hAnsi="Trebuchet MS"/>
                <w:color w:val="0070C0"/>
                <w:sz w:val="24"/>
                <w:szCs w:val="24"/>
              </w:rPr>
              <w:t xml:space="preserve"> </w:t>
            </w:r>
            <w:r w:rsidRPr="00147BA2">
              <w:rPr>
                <w:rFonts w:ascii="Trebuchet MS" w:hAnsi="Trebuchet MS"/>
                <w:color w:val="0070C0"/>
                <w:sz w:val="24"/>
                <w:szCs w:val="24"/>
              </w:rPr>
              <w:t>solului, protecția resurselor de apă, protecția și conservarea biodiversității în</w:t>
            </w:r>
            <w:r w:rsidR="000E7299" w:rsidRPr="00147BA2">
              <w:rPr>
                <w:rFonts w:ascii="Trebuchet MS" w:hAnsi="Trebuchet MS"/>
                <w:color w:val="0070C0"/>
                <w:sz w:val="24"/>
                <w:szCs w:val="24"/>
              </w:rPr>
              <w:t xml:space="preserve"> </w:t>
            </w:r>
            <w:r w:rsidRPr="00147BA2">
              <w:rPr>
                <w:rFonts w:ascii="Trebuchet MS" w:hAnsi="Trebuchet MS"/>
                <w:color w:val="0070C0"/>
                <w:sz w:val="24"/>
                <w:szCs w:val="24"/>
              </w:rPr>
              <w:t>conformitate cu articolul 11 și cu articolul 191 alineatul (1) din TFUE;</w:t>
            </w:r>
          </w:p>
          <w:p w14:paraId="00AF7C71" w14:textId="77777777" w:rsidR="00036AAB" w:rsidRPr="00147BA2" w:rsidRDefault="00036AAB" w:rsidP="000715F2">
            <w:pPr>
              <w:pStyle w:val="ListParagraph"/>
              <w:numPr>
                <w:ilvl w:val="0"/>
                <w:numId w:val="2"/>
              </w:numPr>
              <w:jc w:val="both"/>
              <w:rPr>
                <w:rFonts w:ascii="Trebuchet MS" w:hAnsi="Trebuchet MS"/>
                <w:color w:val="0070C0"/>
                <w:sz w:val="24"/>
                <w:szCs w:val="24"/>
              </w:rPr>
            </w:pPr>
            <w:r w:rsidRPr="00147BA2">
              <w:rPr>
                <w:rFonts w:ascii="Trebuchet MS" w:hAnsi="Trebuchet MS"/>
                <w:color w:val="0070C0"/>
                <w:sz w:val="24"/>
                <w:szCs w:val="24"/>
              </w:rPr>
              <w:t>atenuarea și adaptarea la schimbările climatice, prevenirea și gestionarea riscurilor,</w:t>
            </w:r>
            <w:r w:rsidR="006C13D5" w:rsidRPr="00147BA2">
              <w:rPr>
                <w:rFonts w:ascii="Trebuchet MS" w:hAnsi="Trebuchet MS"/>
                <w:color w:val="0070C0"/>
                <w:sz w:val="24"/>
                <w:szCs w:val="24"/>
              </w:rPr>
              <w:t xml:space="preserve"> </w:t>
            </w:r>
            <w:r w:rsidRPr="00147BA2">
              <w:rPr>
                <w:rFonts w:ascii="Trebuchet MS" w:hAnsi="Trebuchet MS"/>
                <w:color w:val="0070C0"/>
                <w:sz w:val="24"/>
                <w:szCs w:val="24"/>
              </w:rPr>
              <w:t>în conformitate cu principiul imunizării la schimbările climatice;</w:t>
            </w:r>
          </w:p>
          <w:p w14:paraId="6745ACA7" w14:textId="77777777" w:rsidR="00036AAB" w:rsidRPr="00147BA2" w:rsidRDefault="00036AAB" w:rsidP="000715F2">
            <w:pPr>
              <w:pStyle w:val="ListParagraph"/>
              <w:numPr>
                <w:ilvl w:val="0"/>
                <w:numId w:val="2"/>
              </w:numPr>
              <w:jc w:val="both"/>
              <w:rPr>
                <w:rFonts w:ascii="Trebuchet MS" w:hAnsi="Trebuchet MS"/>
                <w:color w:val="0070C0"/>
                <w:sz w:val="24"/>
                <w:szCs w:val="24"/>
              </w:rPr>
            </w:pPr>
            <w:r w:rsidRPr="00147BA2">
              <w:rPr>
                <w:rFonts w:ascii="Trebuchet MS" w:hAnsi="Trebuchet MS"/>
                <w:color w:val="0070C0"/>
                <w:sz w:val="24"/>
                <w:szCs w:val="24"/>
              </w:rPr>
              <w:t>respectarea principiului DNSH - ,,A nu prejudicia în mod semnificativ”, conform</w:t>
            </w:r>
          </w:p>
          <w:p w14:paraId="76FD65F2" w14:textId="77777777" w:rsidR="00036AAB" w:rsidRPr="00147BA2" w:rsidRDefault="00036AAB" w:rsidP="000E7299">
            <w:pPr>
              <w:pStyle w:val="ListParagraph"/>
              <w:jc w:val="both"/>
              <w:rPr>
                <w:rFonts w:ascii="Trebuchet MS" w:hAnsi="Trebuchet MS"/>
                <w:color w:val="0070C0"/>
                <w:sz w:val="24"/>
                <w:szCs w:val="24"/>
              </w:rPr>
            </w:pPr>
            <w:r w:rsidRPr="00147BA2">
              <w:rPr>
                <w:rFonts w:ascii="Trebuchet MS" w:hAnsi="Trebuchet MS"/>
                <w:color w:val="0070C0"/>
                <w:sz w:val="24"/>
                <w:szCs w:val="24"/>
              </w:rPr>
              <w:t>legislației aplicabile din Regulamentul (UE)</w:t>
            </w:r>
            <w:r w:rsidR="0083172E" w:rsidRPr="00147BA2">
              <w:rPr>
                <w:rFonts w:ascii="Trebuchet MS" w:hAnsi="Trebuchet MS"/>
                <w:color w:val="0070C0"/>
                <w:sz w:val="24"/>
                <w:szCs w:val="24"/>
              </w:rPr>
              <w:t xml:space="preserve"> nr.</w:t>
            </w:r>
            <w:r w:rsidRPr="00147BA2">
              <w:rPr>
                <w:rFonts w:ascii="Trebuchet MS" w:hAnsi="Trebuchet MS"/>
                <w:color w:val="0070C0"/>
                <w:sz w:val="24"/>
                <w:szCs w:val="24"/>
              </w:rPr>
              <w:t xml:space="preserve"> </w:t>
            </w:r>
            <w:r w:rsidR="000E7299" w:rsidRPr="00147BA2">
              <w:rPr>
                <w:rFonts w:ascii="Trebuchet MS" w:hAnsi="Trebuchet MS"/>
                <w:color w:val="0070C0"/>
                <w:sz w:val="24"/>
                <w:szCs w:val="24"/>
              </w:rPr>
              <w:t>852/</w:t>
            </w:r>
            <w:r w:rsidRPr="00147BA2">
              <w:rPr>
                <w:rFonts w:ascii="Trebuchet MS" w:hAnsi="Trebuchet MS"/>
                <w:color w:val="0070C0"/>
                <w:sz w:val="24"/>
                <w:szCs w:val="24"/>
              </w:rPr>
              <w:t>2020</w:t>
            </w:r>
            <w:r w:rsidR="0083172E" w:rsidRPr="00147BA2">
              <w:rPr>
                <w:rFonts w:ascii="Trebuchet MS" w:hAnsi="Trebuchet MS"/>
                <w:color w:val="0070C0"/>
                <w:sz w:val="24"/>
                <w:szCs w:val="24"/>
              </w:rPr>
              <w:t>.</w:t>
            </w:r>
          </w:p>
          <w:p w14:paraId="723CF411" w14:textId="77777777" w:rsidR="000E7299" w:rsidRPr="00147BA2" w:rsidRDefault="000E7299" w:rsidP="00D26F52">
            <w:pPr>
              <w:jc w:val="both"/>
              <w:rPr>
                <w:rFonts w:ascii="Trebuchet MS" w:hAnsi="Trebuchet MS"/>
                <w:color w:val="0070C0"/>
                <w:sz w:val="24"/>
                <w:szCs w:val="24"/>
              </w:rPr>
            </w:pPr>
          </w:p>
          <w:p w14:paraId="276C1375" w14:textId="77777777" w:rsidR="00D26F52" w:rsidRPr="00147BA2" w:rsidRDefault="00D26F52" w:rsidP="00D26F52">
            <w:pPr>
              <w:jc w:val="both"/>
              <w:rPr>
                <w:rFonts w:ascii="Trebuchet MS" w:hAnsi="Trebuchet MS"/>
                <w:color w:val="0070C0"/>
                <w:sz w:val="24"/>
                <w:szCs w:val="24"/>
              </w:rPr>
            </w:pPr>
            <w:r w:rsidRPr="00147BA2">
              <w:rPr>
                <w:rFonts w:ascii="Trebuchet MS" w:hAnsi="Trebuchet MS"/>
                <w:color w:val="0070C0"/>
                <w:sz w:val="24"/>
                <w:szCs w:val="24"/>
              </w:rPr>
              <w:t>În ceea ce privește respectarea obiectivului de promovare a dezvoltării durabile în cadrul proiectelor finanțate prin</w:t>
            </w:r>
            <w:r w:rsidR="0083172E" w:rsidRPr="00147BA2">
              <w:rPr>
                <w:rFonts w:ascii="Trebuchet MS" w:hAnsi="Trebuchet MS"/>
                <w:color w:val="0070C0"/>
                <w:sz w:val="24"/>
                <w:szCs w:val="24"/>
              </w:rPr>
              <w:t xml:space="preserve"> P1-</w:t>
            </w:r>
            <w:r w:rsidRPr="00147BA2">
              <w:rPr>
                <w:rFonts w:ascii="Trebuchet MS" w:hAnsi="Trebuchet MS"/>
                <w:color w:val="0070C0"/>
                <w:sz w:val="24"/>
                <w:szCs w:val="24"/>
              </w:rPr>
              <w:t xml:space="preserve"> POCIDIF, vor fi analizate și </w:t>
            </w:r>
            <w:r w:rsidR="0083172E" w:rsidRPr="00147BA2">
              <w:rPr>
                <w:rFonts w:ascii="Trebuchet MS" w:hAnsi="Trebuchet MS"/>
                <w:color w:val="0070C0"/>
                <w:sz w:val="24"/>
                <w:szCs w:val="24"/>
              </w:rPr>
              <w:t xml:space="preserve">verificate </w:t>
            </w:r>
            <w:r w:rsidRPr="00147BA2">
              <w:rPr>
                <w:rFonts w:ascii="Trebuchet MS" w:hAnsi="Trebuchet MS"/>
                <w:color w:val="0070C0"/>
                <w:sz w:val="24"/>
                <w:szCs w:val="24"/>
              </w:rPr>
              <w:t xml:space="preserve">criteriile care determină dacă o activitate se califică drept durabilă din punctul de vedere al mediului și dacă respectă principiul </w:t>
            </w:r>
            <w:r w:rsidRPr="00147BA2">
              <w:rPr>
                <w:rFonts w:ascii="Trebuchet MS" w:hAnsi="Trebuchet MS"/>
                <w:i/>
                <w:iCs/>
                <w:color w:val="0070C0"/>
                <w:sz w:val="24"/>
                <w:szCs w:val="24"/>
              </w:rPr>
              <w:t xml:space="preserve">A nu prejudicia în mod semnificativ </w:t>
            </w:r>
            <w:r w:rsidRPr="00147BA2">
              <w:rPr>
                <w:rFonts w:ascii="Trebuchet MS" w:hAnsi="Trebuchet MS"/>
                <w:color w:val="0070C0"/>
                <w:sz w:val="24"/>
                <w:szCs w:val="24"/>
              </w:rPr>
              <w:t xml:space="preserve">(DNSH), în conformitate cu Regulamentul (UE) </w:t>
            </w:r>
            <w:r w:rsidR="00685BB4" w:rsidRPr="00147BA2">
              <w:rPr>
                <w:rFonts w:ascii="Trebuchet MS" w:hAnsi="Trebuchet MS"/>
                <w:color w:val="0070C0"/>
                <w:sz w:val="24"/>
                <w:szCs w:val="24"/>
              </w:rPr>
              <w:t>852/2020</w:t>
            </w:r>
            <w:r w:rsidRPr="00147BA2">
              <w:rPr>
                <w:rFonts w:ascii="Trebuchet MS" w:hAnsi="Trebuchet MS"/>
                <w:color w:val="0070C0"/>
                <w:sz w:val="24"/>
                <w:szCs w:val="24"/>
              </w:rPr>
              <w:t xml:space="preserve">. </w:t>
            </w:r>
          </w:p>
          <w:p w14:paraId="78333CE7" w14:textId="77777777" w:rsidR="000E7299" w:rsidRPr="00147BA2" w:rsidRDefault="000E7299" w:rsidP="000E7299">
            <w:pPr>
              <w:jc w:val="both"/>
              <w:rPr>
                <w:rFonts w:ascii="Trebuchet MS" w:hAnsi="Trebuchet MS"/>
                <w:color w:val="0070C0"/>
                <w:sz w:val="24"/>
                <w:szCs w:val="24"/>
              </w:rPr>
            </w:pPr>
          </w:p>
          <w:p w14:paraId="60B45C1B" w14:textId="77777777" w:rsidR="000E7299" w:rsidRPr="00147BA2" w:rsidRDefault="000E7299" w:rsidP="000E7299">
            <w:pPr>
              <w:jc w:val="both"/>
              <w:rPr>
                <w:rFonts w:ascii="Trebuchet MS" w:hAnsi="Trebuchet MS"/>
                <w:color w:val="0070C0"/>
                <w:sz w:val="24"/>
                <w:szCs w:val="24"/>
              </w:rPr>
            </w:pPr>
            <w:r w:rsidRPr="00147BA2">
              <w:rPr>
                <w:rFonts w:ascii="Trebuchet MS" w:hAnsi="Trebuchet MS"/>
                <w:color w:val="0070C0"/>
                <w:sz w:val="24"/>
                <w:szCs w:val="24"/>
              </w:rPr>
              <w:t>Analiza durabilității din punct de vedere a mediului a unui anumit proiect sau a anumitor activități economice din cadrul proiectului va urmări obiective</w:t>
            </w:r>
            <w:r w:rsidR="0083172E" w:rsidRPr="00147BA2">
              <w:rPr>
                <w:rFonts w:ascii="Trebuchet MS" w:hAnsi="Trebuchet MS"/>
                <w:color w:val="0070C0"/>
                <w:sz w:val="24"/>
                <w:szCs w:val="24"/>
              </w:rPr>
              <w:t>le</w:t>
            </w:r>
            <w:r w:rsidRPr="00147BA2">
              <w:rPr>
                <w:rFonts w:ascii="Trebuchet MS" w:hAnsi="Trebuchet MS"/>
                <w:color w:val="0070C0"/>
                <w:sz w:val="24"/>
                <w:szCs w:val="24"/>
              </w:rPr>
              <w:t xml:space="preserve"> de mediu (art. 9 din Regulamentul (UE) nr. 852/2020)</w:t>
            </w:r>
            <w:r w:rsidR="0083172E" w:rsidRPr="00147BA2">
              <w:rPr>
                <w:rFonts w:ascii="Trebuchet MS" w:hAnsi="Trebuchet MS"/>
                <w:color w:val="0070C0"/>
                <w:sz w:val="24"/>
                <w:szCs w:val="24"/>
              </w:rPr>
              <w:t xml:space="preserve"> următoare:</w:t>
            </w:r>
          </w:p>
          <w:p w14:paraId="023E711F"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a</w:t>
            </w:r>
            <w:r w:rsidR="00437723" w:rsidRPr="00147BA2">
              <w:rPr>
                <w:rFonts w:ascii="Trebuchet MS" w:hAnsi="Trebuchet MS"/>
                <w:color w:val="0070C0"/>
                <w:sz w:val="24"/>
                <w:szCs w:val="24"/>
              </w:rPr>
              <w:t>tenuarea schimbărilor climatice</w:t>
            </w:r>
            <w:r w:rsidRPr="00147BA2">
              <w:rPr>
                <w:rFonts w:ascii="Trebuchet MS" w:hAnsi="Trebuchet MS"/>
                <w:color w:val="0070C0"/>
                <w:sz w:val="24"/>
                <w:szCs w:val="24"/>
              </w:rPr>
              <w:t xml:space="preserve">; </w:t>
            </w:r>
          </w:p>
          <w:p w14:paraId="308668A9"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ada</w:t>
            </w:r>
            <w:r w:rsidR="00437723" w:rsidRPr="00147BA2">
              <w:rPr>
                <w:rFonts w:ascii="Trebuchet MS" w:hAnsi="Trebuchet MS"/>
                <w:color w:val="0070C0"/>
                <w:sz w:val="24"/>
                <w:szCs w:val="24"/>
              </w:rPr>
              <w:t>ptarea la schimbările climatice</w:t>
            </w:r>
            <w:r w:rsidRPr="00147BA2">
              <w:rPr>
                <w:rFonts w:ascii="Trebuchet MS" w:hAnsi="Trebuchet MS"/>
                <w:color w:val="0070C0"/>
                <w:sz w:val="24"/>
                <w:szCs w:val="24"/>
              </w:rPr>
              <w:t xml:space="preserve">; </w:t>
            </w:r>
          </w:p>
          <w:p w14:paraId="2F69F04B"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utilizarea durabilă și protecția resurselor de apă și a celor marine; </w:t>
            </w:r>
          </w:p>
          <w:p w14:paraId="0E343003"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tranziția către o economie circulară; </w:t>
            </w:r>
          </w:p>
          <w:p w14:paraId="03229080" w14:textId="77777777" w:rsidR="000E7299"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prevenirea și controlul poluării; </w:t>
            </w:r>
          </w:p>
          <w:p w14:paraId="600E34D2" w14:textId="77777777" w:rsidR="00036AAB" w:rsidRPr="00147BA2" w:rsidRDefault="000E7299" w:rsidP="000E7299">
            <w:pPr>
              <w:ind w:firstLine="45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protecția și refacerea biodiversității și a ecosistemelor.</w:t>
            </w:r>
          </w:p>
          <w:p w14:paraId="1C0D5095" w14:textId="77777777" w:rsidR="00D26F52" w:rsidRPr="00147BA2" w:rsidRDefault="00437723" w:rsidP="006C13D5">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acest sens, </w:t>
            </w:r>
            <w:r w:rsidR="00D26F52" w:rsidRPr="00147BA2">
              <w:rPr>
                <w:rFonts w:ascii="Trebuchet MS" w:hAnsi="Trebuchet MS"/>
                <w:color w:val="0070C0"/>
                <w:sz w:val="24"/>
                <w:szCs w:val="24"/>
              </w:rPr>
              <w:t xml:space="preserve">solicitantul </w:t>
            </w:r>
            <w:r w:rsidR="006C13D5" w:rsidRPr="00147BA2">
              <w:rPr>
                <w:rFonts w:ascii="Trebuchet MS" w:hAnsi="Trebuchet MS"/>
                <w:color w:val="0070C0"/>
                <w:sz w:val="24"/>
                <w:szCs w:val="24"/>
              </w:rPr>
              <w:t xml:space="preserve">trebuie să </w:t>
            </w:r>
            <w:r w:rsidR="00D26F52" w:rsidRPr="00147BA2">
              <w:rPr>
                <w:rFonts w:ascii="Trebuchet MS" w:hAnsi="Trebuchet MS"/>
                <w:color w:val="0070C0"/>
                <w:sz w:val="24"/>
                <w:szCs w:val="24"/>
              </w:rPr>
              <w:t>îndepline</w:t>
            </w:r>
            <w:r w:rsidR="006C13D5" w:rsidRPr="00147BA2">
              <w:rPr>
                <w:rFonts w:ascii="Trebuchet MS" w:hAnsi="Trebuchet MS"/>
                <w:color w:val="0070C0"/>
                <w:sz w:val="24"/>
                <w:szCs w:val="24"/>
              </w:rPr>
              <w:t>ască</w:t>
            </w:r>
            <w:r w:rsidRPr="00147BA2">
              <w:rPr>
                <w:rFonts w:ascii="Trebuchet MS" w:hAnsi="Trebuchet MS"/>
                <w:color w:val="0070C0"/>
                <w:sz w:val="24"/>
                <w:szCs w:val="24"/>
              </w:rPr>
              <w:t>, în mod</w:t>
            </w:r>
            <w:r w:rsidR="00D26F52" w:rsidRPr="00147BA2">
              <w:rPr>
                <w:rFonts w:ascii="Trebuchet MS" w:hAnsi="Trebuchet MS"/>
                <w:color w:val="0070C0"/>
                <w:sz w:val="24"/>
                <w:szCs w:val="24"/>
              </w:rPr>
              <w:t xml:space="preserve"> </w:t>
            </w:r>
            <w:r w:rsidRPr="00147BA2">
              <w:rPr>
                <w:rFonts w:ascii="Trebuchet MS" w:hAnsi="Trebuchet MS"/>
                <w:color w:val="0070C0"/>
                <w:sz w:val="24"/>
                <w:szCs w:val="24"/>
              </w:rPr>
              <w:t xml:space="preserve">obligatoriu, </w:t>
            </w:r>
            <w:r w:rsidR="00D26F52" w:rsidRPr="00147BA2">
              <w:rPr>
                <w:rFonts w:ascii="Trebuchet MS" w:hAnsi="Trebuchet MS"/>
                <w:color w:val="0070C0"/>
                <w:sz w:val="24"/>
                <w:szCs w:val="24"/>
              </w:rPr>
              <w:t xml:space="preserve">următoarele condiții: </w:t>
            </w:r>
          </w:p>
          <w:p w14:paraId="45D92B03" w14:textId="77777777" w:rsidR="00D26F52" w:rsidRDefault="00F31412" w:rsidP="009E25DD">
            <w:pPr>
              <w:pStyle w:val="ListParagraph"/>
              <w:numPr>
                <w:ilvl w:val="0"/>
                <w:numId w:val="14"/>
              </w:numPr>
              <w:spacing w:before="120" w:after="120"/>
              <w:ind w:left="740"/>
              <w:jc w:val="both"/>
              <w:rPr>
                <w:rFonts w:ascii="Trebuchet MS" w:hAnsi="Trebuchet MS"/>
                <w:color w:val="0070C0"/>
                <w:sz w:val="24"/>
                <w:szCs w:val="24"/>
              </w:rPr>
            </w:pPr>
            <w:r w:rsidRPr="00147BA2">
              <w:rPr>
                <w:rFonts w:ascii="Trebuchet MS" w:hAnsi="Trebuchet MS"/>
                <w:b/>
                <w:color w:val="0070C0"/>
                <w:sz w:val="24"/>
                <w:szCs w:val="24"/>
              </w:rPr>
              <w:lastRenderedPageBreak/>
              <w:t>A</w:t>
            </w:r>
            <w:r w:rsidR="00D26F52" w:rsidRPr="00147BA2">
              <w:rPr>
                <w:rFonts w:ascii="Trebuchet MS" w:hAnsi="Trebuchet MS"/>
                <w:b/>
                <w:color w:val="0070C0"/>
                <w:sz w:val="24"/>
                <w:szCs w:val="24"/>
              </w:rPr>
              <w:t>sigur</w:t>
            </w:r>
            <w:r w:rsidR="006C13D5" w:rsidRPr="00147BA2">
              <w:rPr>
                <w:rFonts w:ascii="Trebuchet MS" w:hAnsi="Trebuchet MS"/>
                <w:b/>
                <w:color w:val="0070C0"/>
                <w:sz w:val="24"/>
                <w:szCs w:val="24"/>
              </w:rPr>
              <w:t>area</w:t>
            </w:r>
            <w:r w:rsidR="00D26F52" w:rsidRPr="00147BA2">
              <w:rPr>
                <w:rFonts w:ascii="Trebuchet MS" w:hAnsi="Trebuchet MS"/>
                <w:b/>
                <w:color w:val="0070C0"/>
                <w:sz w:val="24"/>
                <w:szCs w:val="24"/>
              </w:rPr>
              <w:t xml:space="preserve"> imuniz</w:t>
            </w:r>
            <w:r w:rsidR="006C13D5" w:rsidRPr="00147BA2">
              <w:rPr>
                <w:rFonts w:ascii="Trebuchet MS" w:hAnsi="Trebuchet MS"/>
                <w:b/>
                <w:color w:val="0070C0"/>
                <w:sz w:val="24"/>
                <w:szCs w:val="24"/>
              </w:rPr>
              <w:t>ării</w:t>
            </w:r>
            <w:r w:rsidR="00D26F52" w:rsidRPr="00147BA2">
              <w:rPr>
                <w:rFonts w:ascii="Trebuchet MS" w:hAnsi="Trebuchet MS"/>
                <w:b/>
                <w:color w:val="0070C0"/>
                <w:sz w:val="24"/>
                <w:szCs w:val="24"/>
              </w:rPr>
              <w:t xml:space="preserve"> la schimbările climatice</w:t>
            </w:r>
            <w:r w:rsidR="00D26F52" w:rsidRPr="00147BA2">
              <w:rPr>
                <w:rFonts w:ascii="Trebuchet MS" w:hAnsi="Trebuchet MS"/>
                <w:color w:val="0070C0"/>
                <w:sz w:val="24"/>
                <w:szCs w:val="24"/>
              </w:rPr>
              <w:t xml:space="preserve"> a investițiilor care au o durată de viață preconizată de cel puțin cinci ani, în procesul de pregătire, verificare, implementare și durabilitate a contractului de finanțare, în conformitate cu Comunicarea Comisiei Europene privind Orientările tehnice referitoare la imunizarea infrastructurii la schimbările climatice în perioada 2021-2027 publicate la 16 septembrie 2021 (2021/C 373/01)</w:t>
            </w:r>
            <w:r w:rsidR="006C13D5" w:rsidRPr="00147BA2">
              <w:rPr>
                <w:rFonts w:ascii="Trebuchet MS" w:hAnsi="Trebuchet MS"/>
                <w:color w:val="0070C0"/>
                <w:sz w:val="24"/>
                <w:szCs w:val="24"/>
              </w:rPr>
              <w:t>.</w:t>
            </w:r>
            <w:r w:rsidR="00D26F52" w:rsidRPr="00147BA2">
              <w:rPr>
                <w:rFonts w:ascii="Trebuchet MS" w:hAnsi="Trebuchet MS"/>
                <w:color w:val="0070C0"/>
                <w:sz w:val="24"/>
                <w:szCs w:val="24"/>
              </w:rPr>
              <w:t xml:space="preserve"> </w:t>
            </w:r>
          </w:p>
          <w:p w14:paraId="3753E57C" w14:textId="77777777" w:rsidR="00564A94" w:rsidRPr="00147BA2" w:rsidRDefault="00564A94" w:rsidP="00564A94">
            <w:pPr>
              <w:pStyle w:val="ListParagraph"/>
              <w:spacing w:before="120" w:after="120"/>
              <w:ind w:left="740"/>
              <w:jc w:val="both"/>
              <w:rPr>
                <w:rFonts w:ascii="Trebuchet MS" w:hAnsi="Trebuchet MS"/>
                <w:color w:val="0070C0"/>
                <w:sz w:val="24"/>
                <w:szCs w:val="24"/>
              </w:rPr>
            </w:pPr>
          </w:p>
          <w:p w14:paraId="2897A642" w14:textId="77777777" w:rsidR="00564A94" w:rsidRDefault="0048107D" w:rsidP="00564A94">
            <w:pPr>
              <w:pStyle w:val="ListParagraph"/>
              <w:numPr>
                <w:ilvl w:val="0"/>
                <w:numId w:val="14"/>
              </w:numPr>
              <w:spacing w:before="120" w:after="120"/>
              <w:ind w:left="740"/>
              <w:jc w:val="both"/>
              <w:rPr>
                <w:rFonts w:ascii="Trebuchet MS" w:hAnsi="Trebuchet MS"/>
                <w:color w:val="0070C0"/>
                <w:sz w:val="24"/>
                <w:szCs w:val="24"/>
              </w:rPr>
            </w:pPr>
            <w:r w:rsidRPr="00564A94">
              <w:rPr>
                <w:rFonts w:ascii="Trebuchet MS" w:hAnsi="Trebuchet MS"/>
                <w:b/>
                <w:color w:val="0070C0"/>
                <w:sz w:val="24"/>
                <w:szCs w:val="24"/>
              </w:rPr>
              <w:t>Asigurarea atenuării schimbărilor climatice</w:t>
            </w:r>
            <w:r w:rsidRPr="00147BA2">
              <w:rPr>
                <w:rFonts w:ascii="Trebuchet MS" w:hAnsi="Trebuchet MS"/>
                <w:color w:val="0070C0"/>
                <w:sz w:val="24"/>
                <w:szCs w:val="24"/>
              </w:rPr>
              <w:t xml:space="preserve">  î</w:t>
            </w:r>
            <w:r w:rsidR="00D26F52" w:rsidRPr="00147BA2">
              <w:rPr>
                <w:rFonts w:ascii="Trebuchet MS" w:hAnsi="Trebuchet MS"/>
                <w:color w:val="0070C0"/>
                <w:sz w:val="24"/>
                <w:szCs w:val="24"/>
              </w:rPr>
              <w:t xml:space="preserve">n cadrul proiectelor </w:t>
            </w:r>
            <w:r w:rsidR="00564A94">
              <w:rPr>
                <w:rFonts w:ascii="Trebuchet MS" w:hAnsi="Trebuchet MS"/>
                <w:color w:val="0070C0"/>
                <w:sz w:val="24"/>
                <w:szCs w:val="24"/>
              </w:rPr>
              <w:t>va avea în vedere următoarele:</w:t>
            </w:r>
          </w:p>
          <w:p w14:paraId="5CD1EE24" w14:textId="77777777" w:rsidR="00564A94" w:rsidRPr="00564A94" w:rsidRDefault="00564A94" w:rsidP="00564A94">
            <w:pPr>
              <w:pStyle w:val="ListParagraph"/>
              <w:rPr>
                <w:rFonts w:ascii="Trebuchet MS" w:hAnsi="Trebuchet MS"/>
                <w:color w:val="0070C0"/>
                <w:sz w:val="24"/>
                <w:szCs w:val="24"/>
              </w:rPr>
            </w:pPr>
          </w:p>
          <w:p w14:paraId="7CA9D5CF" w14:textId="77777777" w:rsidR="00D26F52" w:rsidRPr="00147BA2" w:rsidRDefault="00D26F52" w:rsidP="00564A94">
            <w:pPr>
              <w:numPr>
                <w:ilvl w:val="0"/>
                <w:numId w:val="13"/>
              </w:numPr>
              <w:spacing w:before="120" w:after="120"/>
              <w:ind w:left="736" w:firstLine="283"/>
              <w:jc w:val="both"/>
              <w:rPr>
                <w:rFonts w:ascii="Trebuchet MS" w:hAnsi="Trebuchet MS"/>
                <w:color w:val="0070C0"/>
                <w:sz w:val="24"/>
                <w:szCs w:val="24"/>
              </w:rPr>
            </w:pPr>
            <w:r w:rsidRPr="00147BA2">
              <w:rPr>
                <w:rFonts w:ascii="Trebuchet MS" w:hAnsi="Trebuchet MS"/>
                <w:color w:val="0070C0"/>
                <w:sz w:val="24"/>
                <w:szCs w:val="24"/>
              </w:rPr>
              <w:t>Echipamentele utilizate vor îndeplini cerințele legate de energie</w:t>
            </w:r>
            <w:r w:rsidR="00F31412" w:rsidRPr="00147BA2">
              <w:rPr>
                <w:rFonts w:ascii="Trebuchet MS" w:hAnsi="Trebuchet MS"/>
                <w:color w:val="0070C0"/>
                <w:sz w:val="24"/>
                <w:szCs w:val="24"/>
              </w:rPr>
              <w:t>,</w:t>
            </w:r>
            <w:r w:rsidRPr="00147BA2">
              <w:rPr>
                <w:rFonts w:ascii="Trebuchet MS" w:hAnsi="Trebuchet MS"/>
                <w:color w:val="0070C0"/>
                <w:sz w:val="24"/>
                <w:szCs w:val="24"/>
              </w:rPr>
              <w:t xml:space="preserve"> stabilite în conformitate cu </w:t>
            </w:r>
            <w:r w:rsidR="006C13D5" w:rsidRPr="00147BA2">
              <w:rPr>
                <w:rFonts w:ascii="Trebuchet MS" w:hAnsi="Trebuchet MS"/>
                <w:color w:val="0070C0"/>
                <w:sz w:val="24"/>
                <w:szCs w:val="24"/>
              </w:rPr>
              <w:t>reglementările comunitare și naționale în vigoare.</w:t>
            </w:r>
            <w:r w:rsidRPr="00147BA2">
              <w:rPr>
                <w:rFonts w:ascii="Trebuchet MS" w:hAnsi="Trebuchet MS"/>
                <w:color w:val="0070C0"/>
                <w:sz w:val="24"/>
                <w:szCs w:val="24"/>
              </w:rPr>
              <w:t xml:space="preserve"> </w:t>
            </w:r>
          </w:p>
          <w:p w14:paraId="1A7C5446" w14:textId="77777777" w:rsidR="00D26F52" w:rsidRPr="00147BA2" w:rsidRDefault="00D26F52" w:rsidP="004666C9">
            <w:pPr>
              <w:numPr>
                <w:ilvl w:val="0"/>
                <w:numId w:val="13"/>
              </w:numPr>
              <w:spacing w:before="120" w:after="120"/>
              <w:ind w:left="736" w:firstLine="283"/>
              <w:jc w:val="both"/>
              <w:rPr>
                <w:rFonts w:ascii="Trebuchet MS" w:hAnsi="Trebuchet MS"/>
                <w:color w:val="0070C0"/>
                <w:sz w:val="24"/>
                <w:szCs w:val="24"/>
              </w:rPr>
            </w:pPr>
            <w:r w:rsidRPr="00147BA2">
              <w:rPr>
                <w:rFonts w:ascii="Trebuchet MS" w:hAnsi="Trebuchet MS"/>
                <w:color w:val="0070C0"/>
                <w:sz w:val="24"/>
                <w:szCs w:val="24"/>
              </w:rPr>
              <w:t xml:space="preserve">Investițiile vor fi realizate având în vedere cele mai bune practici cu privire la eficiența energetică a echipamentelor utilizate și managementul energiei, încurajându-se asigurarea utilităților (energie electrică, agent termic pentru uz menajer) din surse regenerabile. </w:t>
            </w:r>
          </w:p>
          <w:p w14:paraId="2EB9AE77" w14:textId="77777777" w:rsidR="00997510" w:rsidRPr="00147BA2" w:rsidRDefault="00997510" w:rsidP="004666C9">
            <w:pPr>
              <w:pStyle w:val="ListParagraph"/>
              <w:numPr>
                <w:ilvl w:val="0"/>
                <w:numId w:val="14"/>
              </w:numPr>
              <w:spacing w:before="120" w:after="120"/>
              <w:ind w:left="740"/>
              <w:jc w:val="both"/>
              <w:rPr>
                <w:rFonts w:ascii="Trebuchet MS" w:hAnsi="Trebuchet MS"/>
                <w:color w:val="0070C0"/>
                <w:sz w:val="24"/>
                <w:szCs w:val="24"/>
              </w:rPr>
            </w:pPr>
            <w:r w:rsidRPr="00147BA2">
              <w:rPr>
                <w:rFonts w:ascii="Trebuchet MS" w:hAnsi="Trebuchet MS"/>
                <w:b/>
                <w:color w:val="0070C0"/>
                <w:sz w:val="24"/>
                <w:szCs w:val="24"/>
              </w:rPr>
              <w:t>Adaptarea la schimbările climatice</w:t>
            </w:r>
            <w:r w:rsidR="00F31412" w:rsidRPr="00147BA2">
              <w:rPr>
                <w:rFonts w:ascii="Trebuchet MS" w:hAnsi="Trebuchet MS"/>
                <w:b/>
                <w:color w:val="0070C0"/>
                <w:sz w:val="24"/>
                <w:szCs w:val="24"/>
              </w:rPr>
              <w:t xml:space="preserve"> </w:t>
            </w:r>
            <w:r w:rsidR="00F31412" w:rsidRPr="00147BA2">
              <w:rPr>
                <w:rFonts w:ascii="Trebuchet MS" w:hAnsi="Trebuchet MS"/>
                <w:color w:val="0070C0"/>
                <w:sz w:val="24"/>
                <w:szCs w:val="24"/>
              </w:rPr>
              <w:t>prin</w:t>
            </w:r>
            <w:r w:rsidR="00685BB4" w:rsidRPr="00147BA2">
              <w:rPr>
                <w:rFonts w:ascii="Trebuchet MS" w:hAnsi="Trebuchet MS"/>
                <w:color w:val="0070C0"/>
                <w:sz w:val="24"/>
                <w:szCs w:val="24"/>
              </w:rPr>
              <w:t>:</w:t>
            </w:r>
          </w:p>
          <w:p w14:paraId="2466C514" w14:textId="77777777" w:rsidR="00E87912" w:rsidRPr="00147BA2" w:rsidRDefault="00E87912" w:rsidP="00E87912">
            <w:pPr>
              <w:pStyle w:val="ListParagraph"/>
              <w:spacing w:before="120" w:after="120"/>
              <w:ind w:left="740"/>
              <w:jc w:val="both"/>
              <w:rPr>
                <w:rFonts w:ascii="Trebuchet MS" w:hAnsi="Trebuchet MS"/>
                <w:color w:val="0070C0"/>
                <w:sz w:val="24"/>
                <w:szCs w:val="24"/>
              </w:rPr>
            </w:pPr>
          </w:p>
          <w:p w14:paraId="15A34C70" w14:textId="77777777" w:rsidR="00685BB4" w:rsidRPr="00147BA2" w:rsidRDefault="00685BB4" w:rsidP="00685BB4">
            <w:pPr>
              <w:pStyle w:val="ListParagraph"/>
              <w:spacing w:before="120" w:after="120"/>
              <w:ind w:left="1068"/>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proiecțiile vulnerabilităților(inundații, pl</w:t>
            </w:r>
            <w:r w:rsidR="005A176E" w:rsidRPr="00147BA2">
              <w:rPr>
                <w:rFonts w:ascii="Trebuchet MS" w:hAnsi="Trebuchet MS"/>
                <w:color w:val="0070C0"/>
                <w:sz w:val="24"/>
                <w:szCs w:val="24"/>
              </w:rPr>
              <w:t>oi torențiale, valuri de căldură, alunecări de teren</w:t>
            </w:r>
            <w:r w:rsidRPr="00147BA2">
              <w:rPr>
                <w:rFonts w:ascii="Trebuchet MS" w:hAnsi="Trebuchet MS"/>
                <w:color w:val="0070C0"/>
                <w:sz w:val="24"/>
                <w:szCs w:val="24"/>
              </w:rPr>
              <w:t xml:space="preserve"> etc</w:t>
            </w:r>
            <w:r w:rsidR="005A176E" w:rsidRPr="00147BA2">
              <w:rPr>
                <w:rFonts w:ascii="Trebuchet MS" w:hAnsi="Trebuchet MS"/>
                <w:color w:val="0070C0"/>
                <w:sz w:val="24"/>
                <w:szCs w:val="24"/>
              </w:rPr>
              <w:t>.</w:t>
            </w:r>
            <w:r w:rsidRPr="00147BA2">
              <w:rPr>
                <w:rFonts w:ascii="Trebuchet MS" w:hAnsi="Trebuchet MS"/>
                <w:color w:val="0070C0"/>
                <w:sz w:val="24"/>
                <w:szCs w:val="24"/>
              </w:rPr>
              <w:t xml:space="preserve">) din arealul investițiilor vor fi avute în vedere în faza de proiectare, cu impact asupra soluțiilor tehnice selectate; </w:t>
            </w:r>
          </w:p>
          <w:p w14:paraId="34B812B2" w14:textId="77777777" w:rsidR="00997510" w:rsidRPr="00147BA2" w:rsidRDefault="00685BB4" w:rsidP="00685BB4">
            <w:pPr>
              <w:pStyle w:val="ListParagraph"/>
              <w:spacing w:before="120" w:after="120"/>
              <w:ind w:left="1068"/>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în cazul în care sunt identificate probleme de adaptare, în special fenomene meteorologice extreme, precum amplasarea infrastructurii în zone inundabile sau în zone cu risc de alunecări de teren, vor fi puse în aplicare soluții specifice de adaptare.</w:t>
            </w:r>
          </w:p>
          <w:p w14:paraId="14B1FE60" w14:textId="77777777" w:rsidR="00685BB4" w:rsidRPr="00147BA2" w:rsidRDefault="00685BB4" w:rsidP="00685BB4">
            <w:pPr>
              <w:pStyle w:val="ListParagraph"/>
              <w:spacing w:before="120" w:after="120"/>
              <w:ind w:left="1068"/>
              <w:jc w:val="both"/>
              <w:rPr>
                <w:rFonts w:ascii="Trebuchet MS" w:hAnsi="Trebuchet MS"/>
                <w:color w:val="0070C0"/>
                <w:sz w:val="24"/>
                <w:szCs w:val="24"/>
                <w:highlight w:val="green"/>
              </w:rPr>
            </w:pPr>
          </w:p>
          <w:p w14:paraId="0B7855D6" w14:textId="77777777" w:rsidR="00685BB4" w:rsidRPr="00147BA2" w:rsidRDefault="00685BB4" w:rsidP="004666C9">
            <w:pPr>
              <w:pStyle w:val="ListParagraph"/>
              <w:numPr>
                <w:ilvl w:val="0"/>
                <w:numId w:val="14"/>
              </w:numPr>
              <w:spacing w:before="120" w:after="120"/>
              <w:ind w:left="740"/>
              <w:jc w:val="both"/>
              <w:rPr>
                <w:rFonts w:ascii="Trebuchet MS" w:hAnsi="Trebuchet MS"/>
                <w:b/>
                <w:color w:val="0070C0"/>
                <w:sz w:val="24"/>
                <w:szCs w:val="24"/>
              </w:rPr>
            </w:pPr>
            <w:r w:rsidRPr="00147BA2">
              <w:rPr>
                <w:rFonts w:ascii="Trebuchet MS" w:hAnsi="Trebuchet MS"/>
                <w:b/>
                <w:color w:val="0070C0"/>
                <w:sz w:val="24"/>
                <w:szCs w:val="24"/>
              </w:rPr>
              <w:t xml:space="preserve">Utilizarea durabilă și protejarea resurselor de apă și a celor marine </w:t>
            </w:r>
          </w:p>
          <w:p w14:paraId="2281A59F" w14:textId="77777777" w:rsidR="00685BB4" w:rsidRPr="00147BA2" w:rsidRDefault="00685BB4" w:rsidP="00685BB4">
            <w:pPr>
              <w:pStyle w:val="ListParagraph"/>
              <w:spacing w:before="120" w:after="120"/>
              <w:ind w:left="1068"/>
              <w:jc w:val="both"/>
              <w:rPr>
                <w:rFonts w:ascii="Trebuchet MS" w:hAnsi="Trebuchet MS"/>
                <w:b/>
                <w:color w:val="0070C0"/>
                <w:sz w:val="24"/>
                <w:szCs w:val="24"/>
                <w:highlight w:val="green"/>
              </w:rPr>
            </w:pPr>
          </w:p>
          <w:p w14:paraId="62BB850C" w14:textId="77777777" w:rsidR="00685BB4" w:rsidRPr="00147BA2" w:rsidRDefault="00685BB4" w:rsidP="004666C9">
            <w:pPr>
              <w:pStyle w:val="ListParagraph"/>
              <w:numPr>
                <w:ilvl w:val="0"/>
                <w:numId w:val="14"/>
              </w:numPr>
              <w:spacing w:before="120" w:after="120"/>
              <w:ind w:left="740"/>
              <w:jc w:val="both"/>
              <w:rPr>
                <w:rFonts w:ascii="Trebuchet MS" w:hAnsi="Trebuchet MS"/>
                <w:b/>
                <w:color w:val="0070C0"/>
                <w:sz w:val="24"/>
                <w:szCs w:val="24"/>
              </w:rPr>
            </w:pPr>
            <w:r w:rsidRPr="00147BA2">
              <w:rPr>
                <w:rFonts w:ascii="Trebuchet MS" w:hAnsi="Trebuchet MS"/>
                <w:b/>
                <w:color w:val="0070C0"/>
                <w:sz w:val="24"/>
                <w:szCs w:val="24"/>
              </w:rPr>
              <w:t>Economia circulară, inclusiv prevenirea și reciclarea deșeurilor</w:t>
            </w:r>
            <w:r w:rsidR="00E87912" w:rsidRPr="00147BA2">
              <w:rPr>
                <w:rFonts w:ascii="Trebuchet MS" w:hAnsi="Trebuchet MS"/>
                <w:b/>
                <w:color w:val="0070C0"/>
                <w:sz w:val="24"/>
                <w:szCs w:val="24"/>
              </w:rPr>
              <w:t>:</w:t>
            </w:r>
          </w:p>
          <w:p w14:paraId="4EEC17B7" w14:textId="77777777" w:rsidR="00685BB4" w:rsidRPr="00147BA2" w:rsidRDefault="00685BB4" w:rsidP="004666C9">
            <w:pPr>
              <w:numPr>
                <w:ilvl w:val="0"/>
                <w:numId w:val="15"/>
              </w:numPr>
              <w:autoSpaceDE w:val="0"/>
              <w:autoSpaceDN w:val="0"/>
              <w:adjustRightInd w:val="0"/>
              <w:ind w:left="736" w:firstLine="283"/>
              <w:jc w:val="both"/>
              <w:rPr>
                <w:rFonts w:ascii="Trebuchet MS" w:hAnsi="Trebuchet MS"/>
                <w:color w:val="0070C0"/>
                <w:sz w:val="24"/>
                <w:szCs w:val="24"/>
              </w:rPr>
            </w:pPr>
            <w:r w:rsidRPr="00147BA2">
              <w:rPr>
                <w:rFonts w:ascii="Trebuchet MS" w:hAnsi="Trebuchet MS"/>
                <w:color w:val="0070C0"/>
                <w:sz w:val="24"/>
                <w:szCs w:val="24"/>
              </w:rPr>
              <w:t xml:space="preserve">gestionarea </w:t>
            </w:r>
            <w:proofErr w:type="spellStart"/>
            <w:r w:rsidRPr="00147BA2">
              <w:rPr>
                <w:rFonts w:ascii="Trebuchet MS" w:hAnsi="Trebuchet MS"/>
                <w:color w:val="0070C0"/>
                <w:sz w:val="24"/>
                <w:szCs w:val="24"/>
              </w:rPr>
              <w:t>deşeurilor</w:t>
            </w:r>
            <w:proofErr w:type="spellEnd"/>
            <w:r w:rsidRPr="00147BA2">
              <w:rPr>
                <w:rFonts w:ascii="Trebuchet MS" w:hAnsi="Trebuchet MS"/>
                <w:color w:val="0070C0"/>
                <w:sz w:val="24"/>
                <w:szCs w:val="24"/>
              </w:rPr>
              <w:t xml:space="preserve"> rezultate în toate etapele se va realiza în linie cu obiectivele de reducere a </w:t>
            </w:r>
            <w:proofErr w:type="spellStart"/>
            <w:r w:rsidRPr="00147BA2">
              <w:rPr>
                <w:rFonts w:ascii="Trebuchet MS" w:hAnsi="Trebuchet MS"/>
                <w:color w:val="0070C0"/>
                <w:sz w:val="24"/>
                <w:szCs w:val="24"/>
              </w:rPr>
              <w:t>cantităţilor</w:t>
            </w:r>
            <w:proofErr w:type="spellEnd"/>
            <w:r w:rsidRPr="00147BA2">
              <w:rPr>
                <w:rFonts w:ascii="Trebuchet MS" w:hAnsi="Trebuchet MS"/>
                <w:color w:val="0070C0"/>
                <w:sz w:val="24"/>
                <w:szCs w:val="24"/>
              </w:rPr>
              <w:t xml:space="preserve"> de </w:t>
            </w:r>
            <w:proofErr w:type="spellStart"/>
            <w:r w:rsidRPr="00147BA2">
              <w:rPr>
                <w:rFonts w:ascii="Trebuchet MS" w:hAnsi="Trebuchet MS"/>
                <w:color w:val="0070C0"/>
                <w:sz w:val="24"/>
                <w:szCs w:val="24"/>
              </w:rPr>
              <w:t>deşeuri</w:t>
            </w:r>
            <w:proofErr w:type="spellEnd"/>
            <w:r w:rsidRPr="00147BA2">
              <w:rPr>
                <w:rFonts w:ascii="Trebuchet MS" w:hAnsi="Trebuchet MS"/>
                <w:color w:val="0070C0"/>
                <w:sz w:val="24"/>
                <w:szCs w:val="24"/>
              </w:rPr>
              <w:t xml:space="preserve"> generate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de maximizare a reutilizării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reciclării, în linie cu obiectivele din cadrul general de gestionare a </w:t>
            </w:r>
            <w:proofErr w:type="spellStart"/>
            <w:r w:rsidRPr="00147BA2">
              <w:rPr>
                <w:rFonts w:ascii="Trebuchet MS" w:hAnsi="Trebuchet MS"/>
                <w:color w:val="0070C0"/>
                <w:sz w:val="24"/>
                <w:szCs w:val="24"/>
              </w:rPr>
              <w:t>deşeurilor</w:t>
            </w:r>
            <w:proofErr w:type="spellEnd"/>
            <w:r w:rsidRPr="00147BA2">
              <w:rPr>
                <w:rFonts w:ascii="Trebuchet MS" w:hAnsi="Trebuchet MS"/>
                <w:color w:val="0070C0"/>
                <w:sz w:val="24"/>
                <w:szCs w:val="24"/>
              </w:rPr>
              <w:t xml:space="preserve"> la nivel </w:t>
            </w:r>
            <w:proofErr w:type="spellStart"/>
            <w:r w:rsidRPr="00147BA2">
              <w:rPr>
                <w:rFonts w:ascii="Trebuchet MS" w:hAnsi="Trebuchet MS"/>
                <w:color w:val="0070C0"/>
                <w:sz w:val="24"/>
                <w:szCs w:val="24"/>
              </w:rPr>
              <w:t>naţional</w:t>
            </w:r>
            <w:proofErr w:type="spellEnd"/>
            <w:r w:rsidRPr="00147BA2">
              <w:rPr>
                <w:rFonts w:ascii="Trebuchet MS" w:hAnsi="Trebuchet MS"/>
                <w:color w:val="0070C0"/>
                <w:sz w:val="24"/>
                <w:szCs w:val="24"/>
              </w:rPr>
              <w:t xml:space="preserve"> - Planul </w:t>
            </w:r>
            <w:proofErr w:type="spellStart"/>
            <w:r w:rsidRPr="00147BA2">
              <w:rPr>
                <w:rFonts w:ascii="Trebuchet MS" w:hAnsi="Trebuchet MS"/>
                <w:color w:val="0070C0"/>
                <w:sz w:val="24"/>
                <w:szCs w:val="24"/>
              </w:rPr>
              <w:t>naţional</w:t>
            </w:r>
            <w:proofErr w:type="spellEnd"/>
            <w:r w:rsidRPr="00147BA2">
              <w:rPr>
                <w:rFonts w:ascii="Trebuchet MS" w:hAnsi="Trebuchet MS"/>
                <w:color w:val="0070C0"/>
                <w:sz w:val="24"/>
                <w:szCs w:val="24"/>
              </w:rPr>
              <w:t xml:space="preserve"> de gestionare a </w:t>
            </w:r>
            <w:proofErr w:type="spellStart"/>
            <w:r w:rsidRPr="00147BA2">
              <w:rPr>
                <w:rFonts w:ascii="Trebuchet MS" w:hAnsi="Trebuchet MS"/>
                <w:color w:val="0070C0"/>
                <w:sz w:val="24"/>
                <w:szCs w:val="24"/>
              </w:rPr>
              <w:t>deşeurilor</w:t>
            </w:r>
            <w:proofErr w:type="spellEnd"/>
            <w:r w:rsidRPr="00147BA2">
              <w:rPr>
                <w:rFonts w:ascii="Trebuchet MS" w:hAnsi="Trebuchet MS"/>
                <w:color w:val="0070C0"/>
                <w:sz w:val="24"/>
                <w:szCs w:val="24"/>
              </w:rPr>
              <w:t xml:space="preserve"> aprobat prin HG nr. 942/20.12.2017, elaborat în baza Directivei privind deșeurile 2008/98/CE, modificată prin Directiva (UE) 2018/851;</w:t>
            </w:r>
          </w:p>
          <w:p w14:paraId="5256B912" w14:textId="77777777" w:rsidR="00685BB4" w:rsidRPr="00147BA2" w:rsidRDefault="00111E5E" w:rsidP="00111E5E">
            <w:pPr>
              <w:pStyle w:val="ListParagraph"/>
              <w:spacing w:before="120" w:after="120"/>
              <w:ind w:left="736" w:firstLine="332"/>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În cazul achiziționării de echipamente, acestea vor respecta prevederile legale în vigoare, inclusiv standardele europene cu privire la producerea acestora (cele legate de mediu) și cerințele de eficiență a materialelor stabilite în conformitate cu Directiva 2009/125/CE. La finalul duratei de funcționare, echipamentul va fi supus activităților de pregătire pentru reutilizare, recuperare sau reciclare sau tratamentului adecvat, conform Anexei VII la Directiva 2012/19/UE</w:t>
            </w:r>
          </w:p>
          <w:p w14:paraId="6406CF76" w14:textId="77777777" w:rsidR="00111E5E" w:rsidRPr="00147BA2" w:rsidRDefault="00111E5E" w:rsidP="00111E5E">
            <w:pPr>
              <w:pStyle w:val="ListParagraph"/>
              <w:spacing w:before="120" w:after="120"/>
              <w:ind w:left="736" w:firstLine="332"/>
              <w:jc w:val="both"/>
              <w:rPr>
                <w:rFonts w:ascii="Trebuchet MS" w:hAnsi="Trebuchet MS"/>
                <w:color w:val="0070C0"/>
                <w:sz w:val="24"/>
                <w:szCs w:val="24"/>
                <w:highlight w:val="green"/>
              </w:rPr>
            </w:pPr>
          </w:p>
          <w:p w14:paraId="7451DF98" w14:textId="77777777" w:rsidR="00111E5E" w:rsidRPr="00147BA2" w:rsidRDefault="00111E5E" w:rsidP="004666C9">
            <w:pPr>
              <w:pStyle w:val="ListParagraph"/>
              <w:numPr>
                <w:ilvl w:val="0"/>
                <w:numId w:val="14"/>
              </w:numPr>
              <w:spacing w:before="120" w:after="120"/>
              <w:ind w:left="740"/>
              <w:jc w:val="both"/>
              <w:rPr>
                <w:rFonts w:ascii="Trebuchet MS" w:hAnsi="Trebuchet MS"/>
                <w:b/>
                <w:color w:val="0070C0"/>
                <w:sz w:val="24"/>
                <w:szCs w:val="24"/>
              </w:rPr>
            </w:pPr>
            <w:r w:rsidRPr="00147BA2">
              <w:rPr>
                <w:rFonts w:ascii="Trebuchet MS" w:hAnsi="Trebuchet MS"/>
                <w:b/>
                <w:color w:val="0070C0"/>
                <w:sz w:val="24"/>
                <w:szCs w:val="24"/>
              </w:rPr>
              <w:t>Prevenirea și controlul poluării în aer, apă sau sol</w:t>
            </w:r>
            <w:r w:rsidR="00314BF3" w:rsidRPr="00147BA2">
              <w:rPr>
                <w:rFonts w:ascii="Trebuchet MS" w:hAnsi="Trebuchet MS"/>
                <w:b/>
                <w:color w:val="0070C0"/>
                <w:sz w:val="24"/>
                <w:szCs w:val="24"/>
              </w:rPr>
              <w:t>:</w:t>
            </w:r>
            <w:r w:rsidRPr="00147BA2">
              <w:rPr>
                <w:rFonts w:ascii="Trebuchet MS" w:hAnsi="Trebuchet MS"/>
                <w:b/>
                <w:color w:val="0070C0"/>
                <w:sz w:val="24"/>
                <w:szCs w:val="24"/>
              </w:rPr>
              <w:t xml:space="preserve"> </w:t>
            </w:r>
          </w:p>
          <w:p w14:paraId="03FBC27C" w14:textId="77777777" w:rsidR="00E87912" w:rsidRPr="00147BA2" w:rsidRDefault="00E87912" w:rsidP="00E87912">
            <w:pPr>
              <w:pStyle w:val="ListParagraph"/>
              <w:spacing w:before="120" w:after="120"/>
              <w:ind w:left="740"/>
              <w:jc w:val="both"/>
              <w:rPr>
                <w:rFonts w:ascii="Trebuchet MS" w:hAnsi="Trebuchet MS"/>
                <w:b/>
                <w:color w:val="0070C0"/>
                <w:sz w:val="24"/>
                <w:szCs w:val="24"/>
              </w:rPr>
            </w:pPr>
          </w:p>
          <w:p w14:paraId="6C60B0B0" w14:textId="77777777" w:rsidR="00111E5E" w:rsidRPr="00147BA2" w:rsidRDefault="00111E5E" w:rsidP="00111E5E">
            <w:pPr>
              <w:pStyle w:val="ListParagraph"/>
              <w:spacing w:before="120" w:after="120"/>
              <w:ind w:left="736" w:firstLine="425"/>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folosirea componentelor și materialelor care nu conțin azbest și nici substanțe care prezintă motive de îngrijorare deosebită, astfel cum au fost identificate pe baza listei substanțelor supuse autorizării prevăzute în anexa XIV la Regulamentul (CE) nr. 1907/2006 și emit mai puțin de 0,06 mg de formaldehidă pe m3 de material sau componentă și mai puțin de 0,001 mg de compuși organici volatili cancerigeni din categoriile 1A și 1B pe m3 de material sau componentă în conformitate cu CEN/TS 16516: 2013 și ISO 16000-3:2011 sau cu alte condiții de testare standardizate și metode de determinare comparabile;</w:t>
            </w:r>
          </w:p>
          <w:p w14:paraId="54673F21" w14:textId="77777777" w:rsidR="00111E5E" w:rsidRPr="00147BA2" w:rsidRDefault="00111E5E" w:rsidP="00111E5E">
            <w:pPr>
              <w:pStyle w:val="ListParagraph"/>
              <w:spacing w:before="120" w:after="120"/>
              <w:ind w:left="736" w:firstLine="425"/>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 xml:space="preserve">se vor lua măsuri pentru reducerea zgomotului, a prafului și a emisiilor poluante în timpul lucrărilor </w:t>
            </w:r>
            <w:r w:rsidR="00851B45">
              <w:rPr>
                <w:rFonts w:ascii="Trebuchet MS" w:hAnsi="Trebuchet MS"/>
                <w:color w:val="0070C0"/>
                <w:sz w:val="24"/>
                <w:szCs w:val="24"/>
              </w:rPr>
              <w:t xml:space="preserve">de amenajare </w:t>
            </w:r>
            <w:r w:rsidRPr="00147BA2">
              <w:rPr>
                <w:rFonts w:ascii="Trebuchet MS" w:hAnsi="Trebuchet MS"/>
                <w:color w:val="0070C0"/>
                <w:sz w:val="24"/>
                <w:szCs w:val="24"/>
              </w:rPr>
              <w:t>care pot genera praf, reducerea vitezei vehiculelor, utilizarea unor utilaje eficiente și fiabile cu nivel redus de emisii)</w:t>
            </w:r>
          </w:p>
          <w:p w14:paraId="17EDC41C" w14:textId="77777777" w:rsidR="00314BF3" w:rsidRPr="00147BA2" w:rsidRDefault="00314BF3" w:rsidP="00111E5E">
            <w:pPr>
              <w:pStyle w:val="ListParagraph"/>
              <w:spacing w:before="120" w:after="120"/>
              <w:ind w:left="736" w:firstLine="425"/>
              <w:jc w:val="both"/>
              <w:rPr>
                <w:rFonts w:ascii="Trebuchet MS" w:hAnsi="Trebuchet MS"/>
                <w:color w:val="0070C0"/>
                <w:sz w:val="24"/>
                <w:szCs w:val="24"/>
              </w:rPr>
            </w:pPr>
          </w:p>
          <w:p w14:paraId="178927F6" w14:textId="77777777" w:rsidR="00D26F52" w:rsidRPr="00147BA2" w:rsidRDefault="00E87912" w:rsidP="004666C9">
            <w:pPr>
              <w:pStyle w:val="ListParagraph"/>
              <w:numPr>
                <w:ilvl w:val="0"/>
                <w:numId w:val="14"/>
              </w:numPr>
              <w:spacing w:before="120" w:after="120"/>
              <w:ind w:left="740"/>
              <w:jc w:val="both"/>
              <w:rPr>
                <w:rFonts w:ascii="Trebuchet MS" w:hAnsi="Trebuchet MS"/>
                <w:b/>
                <w:color w:val="0070C0"/>
                <w:sz w:val="24"/>
                <w:szCs w:val="24"/>
              </w:rPr>
            </w:pPr>
            <w:r w:rsidRPr="00147BA2">
              <w:rPr>
                <w:rFonts w:ascii="Trebuchet MS" w:hAnsi="Trebuchet MS"/>
                <w:b/>
                <w:color w:val="0070C0"/>
                <w:sz w:val="24"/>
                <w:szCs w:val="24"/>
              </w:rPr>
              <w:t>P</w:t>
            </w:r>
            <w:r w:rsidR="00D26F52" w:rsidRPr="00147BA2">
              <w:rPr>
                <w:rFonts w:ascii="Trebuchet MS" w:hAnsi="Trebuchet MS"/>
                <w:b/>
                <w:color w:val="0070C0"/>
                <w:sz w:val="24"/>
                <w:szCs w:val="24"/>
              </w:rPr>
              <w:t>rotecția și refacerea biodiversității și a ecosistemelor</w:t>
            </w:r>
            <w:r w:rsidR="00314BF3" w:rsidRPr="00147BA2">
              <w:rPr>
                <w:rFonts w:ascii="Trebuchet MS" w:hAnsi="Trebuchet MS"/>
                <w:b/>
                <w:color w:val="0070C0"/>
                <w:sz w:val="24"/>
                <w:szCs w:val="24"/>
              </w:rPr>
              <w:t>:</w:t>
            </w:r>
            <w:r w:rsidR="00D26F52" w:rsidRPr="00147BA2">
              <w:rPr>
                <w:rFonts w:ascii="Trebuchet MS" w:hAnsi="Trebuchet MS"/>
                <w:b/>
                <w:color w:val="0070C0"/>
                <w:sz w:val="24"/>
                <w:szCs w:val="24"/>
              </w:rPr>
              <w:t xml:space="preserve"> </w:t>
            </w:r>
          </w:p>
          <w:p w14:paraId="03CECE47" w14:textId="77777777" w:rsidR="00D26F52" w:rsidRPr="00147BA2" w:rsidRDefault="00D26F52" w:rsidP="00CD017B">
            <w:pPr>
              <w:spacing w:before="120" w:after="120"/>
              <w:ind w:left="708"/>
              <w:jc w:val="both"/>
              <w:rPr>
                <w:rFonts w:ascii="Trebuchet MS" w:hAnsi="Trebuchet MS"/>
                <w:color w:val="0070C0"/>
                <w:sz w:val="24"/>
                <w:szCs w:val="24"/>
              </w:rPr>
            </w:pPr>
            <w:r w:rsidRPr="00147BA2">
              <w:rPr>
                <w:rFonts w:ascii="Trebuchet MS" w:hAnsi="Trebuchet MS"/>
                <w:color w:val="0070C0"/>
                <w:sz w:val="24"/>
                <w:szCs w:val="24"/>
              </w:rPr>
              <w:t xml:space="preserve">- Pentru proiectele situate în sau în apropierea zonelor sensibile la biodiversitate, a fost efectuată o evaluare adecvată în conformitate cu Directivele 2009/147/CE și 92/43/CEE și pe baza concluziilor acesteia sunt implementate măsurile de atenuare necesare. </w:t>
            </w:r>
          </w:p>
          <w:p w14:paraId="2FCC3F54" w14:textId="77777777" w:rsidR="00C56104" w:rsidRPr="00147BA2" w:rsidRDefault="00EF45A5" w:rsidP="00273E34">
            <w:pPr>
              <w:spacing w:before="120" w:after="120"/>
              <w:jc w:val="both"/>
              <w:rPr>
                <w:rFonts w:ascii="Trebuchet MS" w:hAnsi="Trebuchet MS"/>
                <w:color w:val="0070C0"/>
                <w:sz w:val="24"/>
                <w:szCs w:val="24"/>
              </w:rPr>
            </w:pPr>
            <w:r w:rsidRPr="00147BA2">
              <w:rPr>
                <w:rFonts w:ascii="Trebuchet MS" w:hAnsi="Trebuchet MS"/>
                <w:color w:val="0070C0"/>
                <w:sz w:val="24"/>
                <w:szCs w:val="24"/>
              </w:rPr>
              <w:t>În</w:t>
            </w:r>
            <w:r w:rsidRPr="00147BA2">
              <w:rPr>
                <w:rFonts w:ascii="Trebuchet MS" w:hAnsi="Trebuchet MS" w:cs="MontserratRoman-Regular"/>
                <w:b/>
                <w:bCs/>
                <w:color w:val="0070C0"/>
              </w:rPr>
              <w:t xml:space="preserve"> </w:t>
            </w:r>
            <w:r w:rsidRPr="00147BA2">
              <w:rPr>
                <w:rFonts w:ascii="Trebuchet MS" w:hAnsi="Trebuchet MS"/>
                <w:b/>
                <w:color w:val="0070C0"/>
                <w:sz w:val="24"/>
                <w:szCs w:val="24"/>
              </w:rPr>
              <w:t xml:space="preserve">conformitate cu prevederile art.73, alin.2, lit. (e) </w:t>
            </w:r>
            <w:r w:rsidRPr="00147BA2">
              <w:rPr>
                <w:rFonts w:ascii="Trebuchet MS" w:hAnsi="Trebuchet MS"/>
                <w:color w:val="0070C0"/>
                <w:sz w:val="24"/>
                <w:szCs w:val="24"/>
              </w:rPr>
              <w:t xml:space="preserve">din Regulamentul UE nr.1060/2021, proiectele  care intră sub incidența Directivei </w:t>
            </w:r>
            <w:r w:rsidR="00273E34" w:rsidRPr="00147BA2">
              <w:rPr>
                <w:rFonts w:ascii="Trebuchet MS" w:hAnsi="Trebuchet MS"/>
                <w:color w:val="0070C0"/>
                <w:sz w:val="24"/>
                <w:szCs w:val="24"/>
              </w:rPr>
              <w:t>UE 92/</w:t>
            </w:r>
            <w:r w:rsidRPr="00147BA2">
              <w:rPr>
                <w:rFonts w:ascii="Trebuchet MS" w:hAnsi="Trebuchet MS"/>
                <w:color w:val="0070C0"/>
                <w:sz w:val="24"/>
                <w:szCs w:val="24"/>
              </w:rPr>
              <w:t>2011</w:t>
            </w:r>
            <w:r w:rsidR="00273E34" w:rsidRPr="00147BA2">
              <w:rPr>
                <w:rFonts w:ascii="Trebuchet MS" w:hAnsi="Trebuchet MS"/>
                <w:color w:val="0070C0"/>
                <w:sz w:val="24"/>
                <w:szCs w:val="24"/>
              </w:rPr>
              <w:t xml:space="preserve"> </w:t>
            </w:r>
            <w:r w:rsidRPr="00147BA2">
              <w:rPr>
                <w:rFonts w:ascii="Trebuchet MS" w:hAnsi="Trebuchet MS"/>
                <w:color w:val="0070C0"/>
                <w:sz w:val="24"/>
                <w:szCs w:val="24"/>
              </w:rPr>
              <w:t>a Parlamentului European și a Consiliului</w:t>
            </w:r>
            <w:r w:rsidRPr="00147BA2">
              <w:rPr>
                <w:rFonts w:ascii="Trebuchet MS" w:hAnsi="Trebuchet MS" w:cs="MontserratRoman-Regular"/>
                <w:color w:val="0070C0"/>
              </w:rPr>
              <w:t xml:space="preserve">  </w:t>
            </w:r>
            <w:r w:rsidRPr="00147BA2">
              <w:rPr>
                <w:rFonts w:ascii="Trebuchet MS" w:hAnsi="Trebuchet MS"/>
                <w:b/>
                <w:color w:val="0070C0"/>
                <w:sz w:val="24"/>
                <w:szCs w:val="24"/>
              </w:rPr>
              <w:t>fac obiectul unei evaluări a impactului asupra mediului</w:t>
            </w:r>
            <w:r w:rsidRPr="00147BA2">
              <w:rPr>
                <w:rFonts w:ascii="Trebuchet MS" w:hAnsi="Trebuchet MS" w:cs="MontserratRoman-Regular"/>
                <w:color w:val="0070C0"/>
              </w:rPr>
              <w:t xml:space="preserve"> </w:t>
            </w:r>
            <w:r w:rsidRPr="00147BA2">
              <w:rPr>
                <w:rFonts w:ascii="Trebuchet MS" w:hAnsi="Trebuchet MS"/>
                <w:color w:val="0070C0"/>
                <w:sz w:val="24"/>
                <w:szCs w:val="24"/>
              </w:rPr>
              <w:t>sau al unei proceduri de verificare și că evaluarea soluțiilor alternative a fost luată în considerare în mod corespunzător.</w:t>
            </w:r>
          </w:p>
          <w:p w14:paraId="49A64292" w14:textId="77777777" w:rsidR="00685BB4" w:rsidRPr="00147BA2" w:rsidRDefault="00685BB4" w:rsidP="00273E34">
            <w:pPr>
              <w:spacing w:before="120" w:after="120"/>
              <w:jc w:val="both"/>
              <w:rPr>
                <w:rFonts w:ascii="Trebuchet MS" w:hAnsi="Trebuchet MS"/>
                <w:color w:val="0070C0"/>
                <w:sz w:val="24"/>
                <w:szCs w:val="24"/>
              </w:rPr>
            </w:pPr>
            <w:r w:rsidRPr="00147BA2">
              <w:rPr>
                <w:rFonts w:ascii="Trebuchet MS" w:hAnsi="Trebuchet MS"/>
                <w:color w:val="0070C0"/>
                <w:sz w:val="24"/>
                <w:szCs w:val="24"/>
              </w:rPr>
              <w:t>Astfel, potrivit prevederilor Legii nr.</w:t>
            </w:r>
            <w:r w:rsidR="008D54F0" w:rsidRPr="00147BA2">
              <w:rPr>
                <w:rFonts w:ascii="Trebuchet MS" w:hAnsi="Trebuchet MS"/>
                <w:color w:val="0070C0"/>
                <w:sz w:val="24"/>
                <w:szCs w:val="24"/>
              </w:rPr>
              <w:t xml:space="preserve"> </w:t>
            </w:r>
            <w:r w:rsidRPr="00147BA2">
              <w:rPr>
                <w:rFonts w:ascii="Trebuchet MS" w:hAnsi="Trebuchet MS"/>
                <w:color w:val="0070C0"/>
                <w:sz w:val="24"/>
                <w:szCs w:val="24"/>
              </w:rPr>
              <w:t>292/2018, proiectele care pot avea efecte semnificative asupra mediului, d</w:t>
            </w:r>
            <w:r w:rsidR="00822C8E" w:rsidRPr="00147BA2">
              <w:rPr>
                <w:rFonts w:ascii="Trebuchet MS" w:hAnsi="Trebuchet MS"/>
                <w:color w:val="0070C0"/>
                <w:sz w:val="24"/>
                <w:szCs w:val="24"/>
              </w:rPr>
              <w:t>in cauza</w:t>
            </w:r>
            <w:r w:rsidRPr="00147BA2">
              <w:rPr>
                <w:rFonts w:ascii="Trebuchet MS" w:hAnsi="Trebuchet MS"/>
                <w:color w:val="0070C0"/>
                <w:sz w:val="24"/>
                <w:szCs w:val="24"/>
              </w:rPr>
              <w:t>, printre altele,</w:t>
            </w:r>
            <w:r w:rsidR="00822C8E" w:rsidRPr="00147BA2">
              <w:rPr>
                <w:rFonts w:ascii="Trebuchet MS" w:hAnsi="Trebuchet MS"/>
                <w:color w:val="0070C0"/>
                <w:sz w:val="24"/>
                <w:szCs w:val="24"/>
              </w:rPr>
              <w:t xml:space="preserve"> a</w:t>
            </w:r>
            <w:r w:rsidRPr="00147BA2">
              <w:rPr>
                <w:rFonts w:ascii="Trebuchet MS" w:hAnsi="Trebuchet MS"/>
                <w:color w:val="0070C0"/>
                <w:sz w:val="24"/>
                <w:szCs w:val="24"/>
              </w:rPr>
              <w:t xml:space="preserve"> naturii, dimensiunii sau localizării lor, fac obiectul unei solicitări de aprobare de dezvoltare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al unei evaluări a impactului lor asupra mediului înaintea emiterii acestei aprobări, în conformitate cu deciziile autorităților competente pentru protecția mediului.</w:t>
            </w:r>
          </w:p>
          <w:p w14:paraId="0A54B8B4" w14:textId="77777777" w:rsidR="00685BB4" w:rsidRPr="00147BA2" w:rsidRDefault="00822C8E" w:rsidP="00822C8E">
            <w:pPr>
              <w:spacing w:before="120" w:after="120"/>
              <w:jc w:val="both"/>
              <w:rPr>
                <w:rFonts w:ascii="Trebuchet MS" w:hAnsi="Trebuchet MS"/>
                <w:color w:val="0070C0"/>
                <w:sz w:val="24"/>
                <w:szCs w:val="24"/>
              </w:rPr>
            </w:pPr>
            <w:r w:rsidRPr="00147BA2">
              <w:rPr>
                <w:rFonts w:ascii="Trebuchet MS" w:hAnsi="Trebuchet MS"/>
                <w:color w:val="0070C0"/>
                <w:sz w:val="24"/>
                <w:szCs w:val="24"/>
              </w:rPr>
              <w:t>Pe lâ</w:t>
            </w:r>
            <w:r w:rsidR="003212F7" w:rsidRPr="00147BA2">
              <w:rPr>
                <w:rFonts w:ascii="Trebuchet MS" w:hAnsi="Trebuchet MS"/>
                <w:color w:val="0070C0"/>
                <w:sz w:val="24"/>
                <w:szCs w:val="24"/>
              </w:rPr>
              <w:t xml:space="preserve">ngă criteriul de eligibilitate, în grila de evaluare tehnică și financiară există  criteriul potrivit căruia proiectele vor fi punctate și în funcție de contribuția la neutralitatea climatică și de capacitatea de adaptare la schimbările climatice, pentru acele măsuri suplimentare </w:t>
            </w:r>
            <w:r w:rsidR="004E7DE2">
              <w:rPr>
                <w:rFonts w:ascii="Trebuchet MS" w:hAnsi="Trebuchet MS"/>
                <w:color w:val="0070C0"/>
                <w:sz w:val="24"/>
                <w:szCs w:val="24"/>
              </w:rPr>
              <w:t xml:space="preserve">implementate de beneficiar, </w:t>
            </w:r>
            <w:r w:rsidR="003212F7" w:rsidRPr="00147BA2">
              <w:rPr>
                <w:rFonts w:ascii="Trebuchet MS" w:hAnsi="Trebuchet MS"/>
                <w:color w:val="0070C0"/>
                <w:sz w:val="24"/>
                <w:szCs w:val="24"/>
              </w:rPr>
              <w:t>față de cerințele minime legale.</w:t>
            </w:r>
          </w:p>
        </w:tc>
      </w:tr>
    </w:tbl>
    <w:p w14:paraId="4CC6C6F5" w14:textId="77777777" w:rsidR="003048E0" w:rsidRPr="003929AA" w:rsidRDefault="00C36C21" w:rsidP="00B062B0">
      <w:pPr>
        <w:pStyle w:val="Heading1"/>
        <w:spacing w:line="240" w:lineRule="auto"/>
      </w:pPr>
      <w:bookmarkStart w:id="219" w:name="_Toc144131557"/>
      <w:r>
        <w:lastRenderedPageBreak/>
        <w:t>3.18</w:t>
      </w:r>
      <w:r w:rsidR="0078661C">
        <w:t xml:space="preserve"> </w:t>
      </w:r>
      <w:r w:rsidR="003048E0" w:rsidRPr="003929AA">
        <w:t>Caracterul durabil al proiectului</w:t>
      </w:r>
      <w:bookmarkEnd w:id="219"/>
    </w:p>
    <w:tbl>
      <w:tblPr>
        <w:tblStyle w:val="TableGrid"/>
        <w:tblW w:w="0" w:type="auto"/>
        <w:tblLook w:val="04A0" w:firstRow="1" w:lastRow="0" w:firstColumn="1" w:lastColumn="0" w:noHBand="0" w:noVBand="1"/>
      </w:tblPr>
      <w:tblGrid>
        <w:gridCol w:w="9396"/>
      </w:tblGrid>
      <w:tr w:rsidR="003929AA" w:rsidRPr="003929AA" w14:paraId="5D43DD91" w14:textId="77777777" w:rsidTr="00B558B3">
        <w:tc>
          <w:tcPr>
            <w:tcW w:w="9396" w:type="dxa"/>
          </w:tcPr>
          <w:p w14:paraId="00CB8657" w14:textId="77777777" w:rsidR="0059453C" w:rsidRPr="00147BA2" w:rsidRDefault="00022826" w:rsidP="00E01BB5">
            <w:pPr>
              <w:spacing w:before="120" w:after="120"/>
              <w:jc w:val="both"/>
              <w:rPr>
                <w:rFonts w:ascii="Trebuchet MS" w:hAnsi="Trebuchet MS"/>
                <w:color w:val="0070C0"/>
                <w:sz w:val="24"/>
                <w:szCs w:val="24"/>
              </w:rPr>
            </w:pPr>
            <w:r>
              <w:rPr>
                <w:rFonts w:ascii="Trebuchet MS" w:hAnsi="Trebuchet MS"/>
                <w:color w:val="0070C0"/>
                <w:sz w:val="24"/>
                <w:szCs w:val="24"/>
              </w:rPr>
              <w:t>Solicitanții (</w:t>
            </w:r>
            <w:r w:rsidR="00D200B8" w:rsidRPr="00147BA2">
              <w:rPr>
                <w:rFonts w:ascii="Trebuchet MS" w:hAnsi="Trebuchet MS"/>
                <w:color w:val="0070C0"/>
                <w:sz w:val="24"/>
                <w:szCs w:val="24"/>
              </w:rPr>
              <w:t>liderul de parteneriat</w:t>
            </w:r>
            <w:r>
              <w:rPr>
                <w:rFonts w:ascii="Trebuchet MS" w:hAnsi="Trebuchet MS"/>
                <w:color w:val="0070C0"/>
                <w:sz w:val="24"/>
                <w:szCs w:val="24"/>
              </w:rPr>
              <w:t xml:space="preserve"> și </w:t>
            </w:r>
            <w:r w:rsidR="0059453C" w:rsidRPr="00147BA2">
              <w:rPr>
                <w:rFonts w:ascii="Trebuchet MS" w:hAnsi="Trebuchet MS"/>
                <w:color w:val="0070C0"/>
                <w:sz w:val="24"/>
                <w:szCs w:val="24"/>
              </w:rPr>
              <w:t>partenerii</w:t>
            </w:r>
            <w:r>
              <w:rPr>
                <w:rFonts w:ascii="Trebuchet MS" w:hAnsi="Trebuchet MS"/>
                <w:color w:val="0070C0"/>
                <w:sz w:val="24"/>
                <w:szCs w:val="24"/>
              </w:rPr>
              <w:t xml:space="preserve">) </w:t>
            </w:r>
            <w:r w:rsidR="0059453C" w:rsidRPr="00147BA2">
              <w:rPr>
                <w:rFonts w:ascii="Trebuchet MS" w:hAnsi="Trebuchet MS"/>
                <w:color w:val="0070C0"/>
                <w:sz w:val="24"/>
                <w:szCs w:val="24"/>
              </w:rPr>
              <w:t>vor trebui să dovedească</w:t>
            </w:r>
            <w:r w:rsidR="004C1716" w:rsidRPr="00147BA2">
              <w:rPr>
                <w:rFonts w:ascii="Trebuchet MS" w:hAnsi="Trebuchet MS"/>
                <w:color w:val="0070C0"/>
                <w:sz w:val="24"/>
                <w:szCs w:val="24"/>
              </w:rPr>
              <w:t xml:space="preserve"> faptul</w:t>
            </w:r>
            <w:r>
              <w:rPr>
                <w:rFonts w:ascii="Trebuchet MS" w:hAnsi="Trebuchet MS"/>
                <w:color w:val="0070C0"/>
                <w:sz w:val="24"/>
                <w:szCs w:val="24"/>
              </w:rPr>
              <w:t xml:space="preserve"> că </w:t>
            </w:r>
            <w:r w:rsidR="0059453C" w:rsidRPr="00147BA2">
              <w:rPr>
                <w:rFonts w:ascii="Trebuchet MS" w:hAnsi="Trebuchet MS"/>
                <w:color w:val="0070C0"/>
                <w:sz w:val="24"/>
                <w:szCs w:val="24"/>
              </w:rPr>
              <w:t xml:space="preserve">pot să asigure caracterul durabil al investiției în conformitate cu </w:t>
            </w:r>
            <w:r w:rsidR="0007159F" w:rsidRPr="00147BA2">
              <w:rPr>
                <w:rFonts w:ascii="Trebuchet MS" w:hAnsi="Trebuchet MS"/>
                <w:color w:val="0070C0"/>
                <w:sz w:val="24"/>
                <w:szCs w:val="24"/>
              </w:rPr>
              <w:t xml:space="preserve">prevederile </w:t>
            </w:r>
            <w:r w:rsidR="0059453C" w:rsidRPr="00147BA2">
              <w:rPr>
                <w:rFonts w:ascii="Trebuchet MS" w:hAnsi="Trebuchet MS"/>
                <w:color w:val="0070C0"/>
                <w:sz w:val="24"/>
                <w:szCs w:val="24"/>
              </w:rPr>
              <w:t xml:space="preserve">art. 65 din Regulamentul </w:t>
            </w:r>
            <w:r w:rsidR="0007159F" w:rsidRPr="00147BA2">
              <w:rPr>
                <w:rFonts w:ascii="Trebuchet MS" w:hAnsi="Trebuchet MS"/>
                <w:color w:val="0070C0"/>
                <w:sz w:val="24"/>
                <w:szCs w:val="24"/>
              </w:rPr>
              <w:t xml:space="preserve">(UE) </w:t>
            </w:r>
            <w:r w:rsidR="0059453C" w:rsidRPr="00147BA2">
              <w:rPr>
                <w:rFonts w:ascii="Trebuchet MS" w:hAnsi="Trebuchet MS"/>
                <w:color w:val="0070C0"/>
                <w:sz w:val="24"/>
                <w:szCs w:val="24"/>
              </w:rPr>
              <w:t>nr. 1060/2021.</w:t>
            </w:r>
          </w:p>
          <w:p w14:paraId="1AED6936" w14:textId="6B42659C" w:rsidR="0059453C" w:rsidRPr="00147BA2" w:rsidRDefault="00E01BB5" w:rsidP="00E01BB5">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Caracterul durabil al proiectelor se referă la menținerea unei operațiuni constând în investiții în infrastructură sau în </w:t>
            </w:r>
            <w:r w:rsidR="00E95B7D">
              <w:rPr>
                <w:rFonts w:ascii="Trebuchet MS" w:hAnsi="Trebuchet MS"/>
                <w:color w:val="0070C0"/>
                <w:sz w:val="24"/>
                <w:szCs w:val="24"/>
              </w:rPr>
              <w:t>echipamente</w:t>
            </w:r>
            <w:r w:rsidR="00E95B7D" w:rsidRPr="00147BA2">
              <w:rPr>
                <w:rFonts w:ascii="Trebuchet MS" w:hAnsi="Trebuchet MS"/>
                <w:color w:val="0070C0"/>
                <w:sz w:val="24"/>
                <w:szCs w:val="24"/>
              </w:rPr>
              <w:t xml:space="preserve"> </w:t>
            </w:r>
            <w:r w:rsidRPr="00147BA2">
              <w:rPr>
                <w:rFonts w:ascii="Trebuchet MS" w:hAnsi="Trebuchet MS"/>
                <w:color w:val="0070C0"/>
                <w:sz w:val="24"/>
                <w:szCs w:val="24"/>
              </w:rPr>
              <w:t xml:space="preserve">pe o perioadă de 5 ani de la efectuarea plății finale către beneficiar. </w:t>
            </w:r>
          </w:p>
          <w:p w14:paraId="20E9F98A" w14:textId="77777777" w:rsidR="00545EC4" w:rsidRPr="00147BA2" w:rsidRDefault="00C50FF0" w:rsidP="00E01BB5">
            <w:pPr>
              <w:spacing w:before="120" w:after="120"/>
              <w:jc w:val="both"/>
              <w:rPr>
                <w:rFonts w:ascii="Trebuchet MS" w:hAnsi="Trebuchet MS"/>
                <w:color w:val="0070C0"/>
                <w:sz w:val="24"/>
                <w:szCs w:val="24"/>
              </w:rPr>
            </w:pPr>
            <w:r>
              <w:rPr>
                <w:rFonts w:ascii="Trebuchet MS" w:hAnsi="Trebuchet MS"/>
                <w:color w:val="0070C0"/>
                <w:sz w:val="24"/>
                <w:szCs w:val="24"/>
              </w:rPr>
              <w:lastRenderedPageBreak/>
              <w:t>Solicitanții (</w:t>
            </w:r>
            <w:r w:rsidR="00D200B8" w:rsidRPr="00147BA2">
              <w:rPr>
                <w:rFonts w:ascii="Trebuchet MS" w:hAnsi="Trebuchet MS"/>
                <w:color w:val="0070C0"/>
                <w:sz w:val="24"/>
                <w:szCs w:val="24"/>
              </w:rPr>
              <w:t>liderul de parteneriat</w:t>
            </w:r>
            <w:r>
              <w:rPr>
                <w:rFonts w:ascii="Trebuchet MS" w:hAnsi="Trebuchet MS"/>
                <w:color w:val="0070C0"/>
                <w:sz w:val="24"/>
                <w:szCs w:val="24"/>
              </w:rPr>
              <w:t xml:space="preserve"> și</w:t>
            </w:r>
            <w:r w:rsidR="00D200B8" w:rsidRPr="00147BA2">
              <w:rPr>
                <w:rFonts w:ascii="Trebuchet MS" w:hAnsi="Trebuchet MS"/>
                <w:color w:val="0070C0"/>
                <w:sz w:val="24"/>
                <w:szCs w:val="24"/>
              </w:rPr>
              <w:t xml:space="preserve"> partenerii</w:t>
            </w:r>
            <w:r>
              <w:rPr>
                <w:rFonts w:ascii="Trebuchet MS" w:hAnsi="Trebuchet MS"/>
                <w:color w:val="0070C0"/>
                <w:sz w:val="24"/>
                <w:szCs w:val="24"/>
              </w:rPr>
              <w:t>)</w:t>
            </w:r>
            <w:r w:rsidR="00022826">
              <w:rPr>
                <w:rFonts w:ascii="Trebuchet MS" w:hAnsi="Trebuchet MS"/>
                <w:color w:val="0070C0"/>
                <w:sz w:val="24"/>
                <w:szCs w:val="24"/>
              </w:rPr>
              <w:t xml:space="preserve">, în cazul în care </w:t>
            </w:r>
            <w:r w:rsidR="00E073F6">
              <w:rPr>
                <w:rFonts w:ascii="Trebuchet MS" w:hAnsi="Trebuchet MS"/>
                <w:color w:val="0070C0"/>
                <w:sz w:val="24"/>
                <w:szCs w:val="24"/>
              </w:rPr>
              <w:t>vor</w:t>
            </w:r>
            <w:r w:rsidR="00E01BB5" w:rsidRPr="00147BA2">
              <w:rPr>
                <w:rFonts w:ascii="Trebuchet MS" w:hAnsi="Trebuchet MS"/>
                <w:color w:val="0070C0"/>
                <w:sz w:val="24"/>
                <w:szCs w:val="24"/>
              </w:rPr>
              <w:t xml:space="preserve"> primi finanțare din POCIDIF, trebuie ca pe perioada de durabilitate a proiectului: </w:t>
            </w:r>
          </w:p>
          <w:p w14:paraId="4B16D599" w14:textId="77777777" w:rsidR="0059453C" w:rsidRPr="00147BA2" w:rsidRDefault="00E01BB5" w:rsidP="00E01BB5">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 </w:t>
            </w:r>
            <w:r w:rsidR="0059453C" w:rsidRPr="00147BA2">
              <w:rPr>
                <w:rFonts w:ascii="Trebuchet MS" w:hAnsi="Trebuchet MS"/>
                <w:color w:val="0070C0"/>
                <w:sz w:val="24"/>
                <w:szCs w:val="24"/>
              </w:rPr>
              <w:t xml:space="preserve">să </w:t>
            </w:r>
            <w:proofErr w:type="spellStart"/>
            <w:r w:rsidR="0059453C" w:rsidRPr="00147BA2">
              <w:rPr>
                <w:rFonts w:ascii="Trebuchet MS" w:hAnsi="Trebuchet MS"/>
                <w:color w:val="0070C0"/>
                <w:sz w:val="24"/>
                <w:szCs w:val="24"/>
              </w:rPr>
              <w:t>menţină</w:t>
            </w:r>
            <w:proofErr w:type="spellEnd"/>
            <w:r w:rsidR="0059453C" w:rsidRPr="00147BA2">
              <w:rPr>
                <w:rFonts w:ascii="Trebuchet MS" w:hAnsi="Trebuchet MS"/>
                <w:color w:val="0070C0"/>
                <w:sz w:val="24"/>
                <w:szCs w:val="24"/>
              </w:rPr>
              <w:t xml:space="preserve"> </w:t>
            </w:r>
            <w:r w:rsidR="00756B2B" w:rsidRPr="00147BA2">
              <w:rPr>
                <w:rFonts w:ascii="Trebuchet MS" w:hAnsi="Trebuchet MS"/>
                <w:color w:val="0070C0"/>
                <w:sz w:val="24"/>
                <w:szCs w:val="24"/>
              </w:rPr>
              <w:t xml:space="preserve">și să nu transfere </w:t>
            </w:r>
            <w:proofErr w:type="spellStart"/>
            <w:r w:rsidR="0059453C" w:rsidRPr="00147BA2">
              <w:rPr>
                <w:rFonts w:ascii="Trebuchet MS" w:hAnsi="Trebuchet MS"/>
                <w:color w:val="0070C0"/>
                <w:sz w:val="24"/>
                <w:szCs w:val="24"/>
              </w:rPr>
              <w:t>investiţia</w:t>
            </w:r>
            <w:proofErr w:type="spellEnd"/>
            <w:r w:rsidR="0059453C" w:rsidRPr="00147BA2">
              <w:rPr>
                <w:rFonts w:ascii="Trebuchet MS" w:hAnsi="Trebuchet MS"/>
                <w:color w:val="0070C0"/>
                <w:sz w:val="24"/>
                <w:szCs w:val="24"/>
              </w:rPr>
              <w:t xml:space="preserve"> realizată (asigurând </w:t>
            </w:r>
            <w:proofErr w:type="spellStart"/>
            <w:r w:rsidR="0059453C" w:rsidRPr="00147BA2">
              <w:rPr>
                <w:rFonts w:ascii="Trebuchet MS" w:hAnsi="Trebuchet MS"/>
                <w:color w:val="0070C0"/>
                <w:sz w:val="24"/>
                <w:szCs w:val="24"/>
              </w:rPr>
              <w:t>mentenanţa</w:t>
            </w:r>
            <w:proofErr w:type="spellEnd"/>
            <w:r w:rsidR="0059453C" w:rsidRPr="00147BA2">
              <w:rPr>
                <w:rFonts w:ascii="Trebuchet MS" w:hAnsi="Trebuchet MS"/>
                <w:color w:val="0070C0"/>
                <w:sz w:val="24"/>
                <w:szCs w:val="24"/>
              </w:rPr>
              <w:t xml:space="preserve"> </w:t>
            </w:r>
            <w:proofErr w:type="spellStart"/>
            <w:r w:rsidR="0059453C" w:rsidRPr="00147BA2">
              <w:rPr>
                <w:rFonts w:ascii="Trebuchet MS" w:hAnsi="Trebuchet MS"/>
                <w:color w:val="0070C0"/>
                <w:sz w:val="24"/>
                <w:szCs w:val="24"/>
              </w:rPr>
              <w:t>şi</w:t>
            </w:r>
            <w:proofErr w:type="spellEnd"/>
            <w:r w:rsidR="0059453C" w:rsidRPr="00147BA2">
              <w:rPr>
                <w:rFonts w:ascii="Trebuchet MS" w:hAnsi="Trebuchet MS"/>
                <w:color w:val="0070C0"/>
                <w:sz w:val="24"/>
                <w:szCs w:val="24"/>
              </w:rPr>
              <w:t xml:space="preserve"> serviciile asociate necesare)</w:t>
            </w:r>
            <w:r w:rsidR="00756B2B" w:rsidRPr="00147BA2">
              <w:rPr>
                <w:rFonts w:ascii="Trebuchet MS" w:hAnsi="Trebuchet MS"/>
                <w:color w:val="0070C0"/>
                <w:sz w:val="24"/>
                <w:szCs w:val="24"/>
              </w:rPr>
              <w:t xml:space="preserve">, în afara </w:t>
            </w:r>
            <w:r w:rsidR="00632978" w:rsidRPr="00147BA2">
              <w:rPr>
                <w:rFonts w:ascii="Trebuchet MS" w:hAnsi="Trebuchet MS"/>
                <w:color w:val="0070C0"/>
                <w:sz w:val="24"/>
                <w:szCs w:val="24"/>
              </w:rPr>
              <w:t>zonei</w:t>
            </w:r>
            <w:r w:rsidR="00756B2B" w:rsidRPr="00147BA2">
              <w:rPr>
                <w:rFonts w:ascii="Trebuchet MS" w:hAnsi="Trebuchet MS"/>
                <w:color w:val="0070C0"/>
                <w:sz w:val="24"/>
                <w:szCs w:val="24"/>
              </w:rPr>
              <w:t xml:space="preserve"> vizată de program</w:t>
            </w:r>
            <w:r w:rsidR="0059453C" w:rsidRPr="00147BA2">
              <w:rPr>
                <w:rFonts w:ascii="Trebuchet MS" w:hAnsi="Trebuchet MS"/>
                <w:color w:val="0070C0"/>
                <w:sz w:val="24"/>
                <w:szCs w:val="24"/>
              </w:rPr>
              <w:t>;</w:t>
            </w:r>
          </w:p>
          <w:p w14:paraId="460D2217" w14:textId="77777777" w:rsidR="00545EC4" w:rsidRPr="00147BA2" w:rsidRDefault="0059453C" w:rsidP="00E01BB5">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 </w:t>
            </w:r>
            <w:r w:rsidR="00E01BB5" w:rsidRPr="00147BA2">
              <w:rPr>
                <w:rFonts w:ascii="Trebuchet MS" w:hAnsi="Trebuchet MS"/>
                <w:color w:val="0070C0"/>
                <w:sz w:val="24"/>
                <w:szCs w:val="24"/>
              </w:rPr>
              <w:t xml:space="preserve">să nu realizeze o modificare a proprietății asupra unui element de infrastructură care ar putea conferi un avantaj nejustificat unei întreprinderi sau unei alte organizații de cercetare; </w:t>
            </w:r>
          </w:p>
          <w:p w14:paraId="00E1A3E0" w14:textId="77777777" w:rsidR="003048E0" w:rsidRPr="00147BA2" w:rsidRDefault="0059453C" w:rsidP="00E85015">
            <w:pPr>
              <w:spacing w:before="120" w:after="120"/>
              <w:jc w:val="both"/>
              <w:rPr>
                <w:rFonts w:ascii="Trebuchet MS" w:hAnsi="Trebuchet MS"/>
                <w:color w:val="0070C0"/>
                <w:sz w:val="24"/>
                <w:szCs w:val="24"/>
              </w:rPr>
            </w:pPr>
            <w:r w:rsidRPr="00147BA2">
              <w:rPr>
                <w:rFonts w:ascii="Trebuchet MS" w:hAnsi="Trebuchet MS"/>
                <w:color w:val="0070C0"/>
                <w:sz w:val="24"/>
                <w:szCs w:val="24"/>
              </w:rPr>
              <w:t>c</w:t>
            </w:r>
            <w:r w:rsidR="00E01BB5" w:rsidRPr="00147BA2">
              <w:rPr>
                <w:rFonts w:ascii="Trebuchet MS" w:hAnsi="Trebuchet MS"/>
                <w:color w:val="0070C0"/>
                <w:sz w:val="24"/>
                <w:szCs w:val="24"/>
              </w:rPr>
              <w:t xml:space="preserve">) să nu realizeze o modificare substanțială care să afecteze natura, obiectivele sau condițiile de </w:t>
            </w:r>
            <w:r w:rsidR="00E85015" w:rsidRPr="00147BA2">
              <w:rPr>
                <w:rFonts w:ascii="Trebuchet MS" w:hAnsi="Trebuchet MS"/>
                <w:color w:val="0070C0"/>
                <w:sz w:val="24"/>
                <w:szCs w:val="24"/>
              </w:rPr>
              <w:t>implementare a operațiunii</w:t>
            </w:r>
            <w:r w:rsidR="00E01BB5" w:rsidRPr="00147BA2">
              <w:rPr>
                <w:rFonts w:ascii="Trebuchet MS" w:hAnsi="Trebuchet MS"/>
                <w:color w:val="0070C0"/>
                <w:sz w:val="24"/>
                <w:szCs w:val="24"/>
              </w:rPr>
              <w:t xml:space="preserve"> și care ar determina subminarea obiectivelor inițiale ale investiției.</w:t>
            </w:r>
          </w:p>
          <w:p w14:paraId="6B5881D8" w14:textId="77777777" w:rsidR="006A1181" w:rsidRPr="00147BA2" w:rsidRDefault="00E31FDA" w:rsidP="002F1D3C">
            <w:pPr>
              <w:spacing w:before="120" w:after="120"/>
              <w:jc w:val="both"/>
              <w:rPr>
                <w:rFonts w:ascii="Trebuchet MS" w:hAnsi="Trebuchet MS"/>
                <w:color w:val="0070C0"/>
                <w:sz w:val="24"/>
                <w:szCs w:val="24"/>
              </w:rPr>
            </w:pPr>
            <w:r>
              <w:rPr>
                <w:rFonts w:ascii="Trebuchet MS" w:hAnsi="Trebuchet MS"/>
                <w:color w:val="0070C0"/>
                <w:sz w:val="24"/>
                <w:szCs w:val="24"/>
              </w:rPr>
              <w:t xml:space="preserve">Solicitanții (liderul de parteneriat și </w:t>
            </w:r>
            <w:r w:rsidR="005F5CD1" w:rsidRPr="00147BA2">
              <w:rPr>
                <w:rFonts w:ascii="Trebuchet MS" w:hAnsi="Trebuchet MS"/>
                <w:color w:val="0070C0"/>
                <w:sz w:val="24"/>
                <w:szCs w:val="24"/>
              </w:rPr>
              <w:t>partenerii</w:t>
            </w:r>
            <w:r>
              <w:rPr>
                <w:rFonts w:ascii="Trebuchet MS" w:hAnsi="Trebuchet MS"/>
                <w:color w:val="0070C0"/>
                <w:sz w:val="24"/>
                <w:szCs w:val="24"/>
              </w:rPr>
              <w:t>)</w:t>
            </w:r>
            <w:r w:rsidR="005F5CD1" w:rsidRPr="00147BA2">
              <w:rPr>
                <w:rFonts w:ascii="Trebuchet MS" w:hAnsi="Trebuchet MS"/>
                <w:color w:val="0070C0"/>
                <w:sz w:val="24"/>
                <w:szCs w:val="24"/>
              </w:rPr>
              <w:t xml:space="preserve"> își asumă respectarea prevederilor art. 65 din Regulamentul (UE) nr. 1060/2021, </w:t>
            </w:r>
            <w:r w:rsidR="00901A8F" w:rsidRPr="00147BA2">
              <w:rPr>
                <w:rFonts w:ascii="Trebuchet MS" w:hAnsi="Trebuchet MS"/>
                <w:color w:val="0070C0"/>
                <w:sz w:val="24"/>
                <w:szCs w:val="24"/>
              </w:rPr>
              <w:t xml:space="preserve">prin  completarea Declarației Unice, Anexă la prezentul ghid al solicitantului, </w:t>
            </w:r>
            <w:r w:rsidR="004C1716" w:rsidRPr="00147BA2">
              <w:rPr>
                <w:rFonts w:ascii="Trebuchet MS" w:hAnsi="Trebuchet MS"/>
                <w:color w:val="0070C0"/>
                <w:sz w:val="24"/>
                <w:szCs w:val="24"/>
              </w:rPr>
              <w:t xml:space="preserve">aspecte </w:t>
            </w:r>
            <w:r w:rsidR="002F1D3C" w:rsidRPr="00147BA2">
              <w:rPr>
                <w:rFonts w:ascii="Trebuchet MS" w:hAnsi="Trebuchet MS"/>
                <w:color w:val="0070C0"/>
                <w:sz w:val="24"/>
                <w:szCs w:val="24"/>
              </w:rPr>
              <w:t xml:space="preserve">ce </w:t>
            </w:r>
            <w:r w:rsidR="004C1716" w:rsidRPr="00147BA2">
              <w:rPr>
                <w:rFonts w:ascii="Trebuchet MS" w:hAnsi="Trebuchet MS"/>
                <w:color w:val="0070C0"/>
                <w:sz w:val="24"/>
                <w:szCs w:val="24"/>
              </w:rPr>
              <w:t>sunt verificate în perioada de contractare</w:t>
            </w:r>
            <w:r w:rsidR="002F1D3C" w:rsidRPr="00147BA2">
              <w:rPr>
                <w:rFonts w:ascii="Trebuchet MS" w:hAnsi="Trebuchet MS"/>
                <w:color w:val="0070C0"/>
                <w:sz w:val="24"/>
                <w:szCs w:val="24"/>
              </w:rPr>
              <w:t>.</w:t>
            </w:r>
            <w:r w:rsidR="004C1716" w:rsidRPr="00147BA2">
              <w:rPr>
                <w:rFonts w:ascii="Trebuchet MS" w:hAnsi="Trebuchet MS"/>
                <w:color w:val="0070C0"/>
                <w:sz w:val="24"/>
                <w:szCs w:val="24"/>
              </w:rPr>
              <w:t xml:space="preserve"> </w:t>
            </w:r>
          </w:p>
          <w:p w14:paraId="3D7A2186" w14:textId="77777777" w:rsidR="00FF4096" w:rsidRPr="00147BA2" w:rsidRDefault="00F72DDE" w:rsidP="002F1D3C">
            <w:pPr>
              <w:spacing w:before="120" w:after="120"/>
              <w:jc w:val="both"/>
              <w:rPr>
                <w:rFonts w:ascii="Trebuchet MS" w:hAnsi="Trebuchet MS"/>
                <w:i/>
                <w:color w:val="0070C0"/>
                <w:sz w:val="24"/>
                <w:szCs w:val="24"/>
              </w:rPr>
            </w:pPr>
            <w:r w:rsidRPr="00147BA2">
              <w:rPr>
                <w:rFonts w:ascii="Trebuchet MS" w:hAnsi="Trebuchet MS"/>
                <w:i/>
                <w:color w:val="0070C0"/>
                <w:sz w:val="24"/>
                <w:szCs w:val="24"/>
              </w:rPr>
              <w:t>NOTĂ:</w:t>
            </w:r>
          </w:p>
          <w:p w14:paraId="1164DFD5" w14:textId="437F3BD9" w:rsidR="00F72DDE" w:rsidRDefault="00F72DDE" w:rsidP="002F1D3C">
            <w:pPr>
              <w:spacing w:before="120" w:after="120"/>
              <w:jc w:val="both"/>
              <w:rPr>
                <w:rFonts w:ascii="Trebuchet MS" w:hAnsi="Trebuchet MS"/>
                <w:color w:val="0070C0"/>
                <w:sz w:val="24"/>
                <w:szCs w:val="24"/>
              </w:rPr>
            </w:pPr>
            <w:r w:rsidRPr="00147BA2">
              <w:rPr>
                <w:rFonts w:ascii="Trebuchet MS" w:hAnsi="Trebuchet MS"/>
                <w:color w:val="0070C0"/>
                <w:sz w:val="24"/>
                <w:szCs w:val="24"/>
              </w:rPr>
              <w:t>Finanțarea nerambursabilă acordată prin P1</w:t>
            </w:r>
            <w:r w:rsidR="00E073F6">
              <w:rPr>
                <w:rFonts w:ascii="Trebuchet MS" w:hAnsi="Trebuchet MS"/>
                <w:color w:val="0070C0"/>
                <w:sz w:val="24"/>
                <w:szCs w:val="24"/>
              </w:rPr>
              <w:t>-</w:t>
            </w:r>
            <w:r w:rsidRPr="00147BA2">
              <w:rPr>
                <w:rFonts w:ascii="Trebuchet MS" w:hAnsi="Trebuchet MS"/>
                <w:color w:val="0070C0"/>
                <w:sz w:val="24"/>
                <w:szCs w:val="24"/>
              </w:rPr>
              <w:t xml:space="preserve"> POCIDIF se recuperează total sau parțial de la beneficiar</w:t>
            </w:r>
            <w:r w:rsidR="00E31FDA">
              <w:rPr>
                <w:rFonts w:ascii="Trebuchet MS" w:hAnsi="Trebuchet MS"/>
                <w:color w:val="0070C0"/>
                <w:sz w:val="24"/>
                <w:szCs w:val="24"/>
              </w:rPr>
              <w:t>i</w:t>
            </w:r>
            <w:r w:rsidRPr="00147BA2">
              <w:rPr>
                <w:rFonts w:ascii="Trebuchet MS" w:hAnsi="Trebuchet MS"/>
                <w:color w:val="0070C0"/>
                <w:sz w:val="24"/>
                <w:szCs w:val="24"/>
              </w:rPr>
              <w:t xml:space="preserve"> dacă, în perioada pentru care trebuie asigurat caracterul durabil, proiectul face obiectul oricăreia dintre situațiile menționate mai sus.</w:t>
            </w:r>
          </w:p>
          <w:p w14:paraId="547D280D" w14:textId="46449487" w:rsidR="00E95B7D" w:rsidRPr="00E95B7D" w:rsidRDefault="00E95B7D" w:rsidP="00E95B7D">
            <w:pPr>
              <w:pStyle w:val="Default"/>
              <w:jc w:val="both"/>
              <w:rPr>
                <w:rFonts w:ascii="Trebuchet MS" w:hAnsi="Trebuchet MS" w:cstheme="minorBidi"/>
                <w:color w:val="0070C0"/>
                <w:lang w:val="ro-RO"/>
              </w:rPr>
            </w:pPr>
            <w:r w:rsidRPr="008E0301">
              <w:rPr>
                <w:rFonts w:ascii="Trebuchet MS" w:hAnsi="Trebuchet MS" w:cstheme="minorBidi"/>
                <w:color w:val="0070C0"/>
                <w:lang w:val="ro-RO"/>
              </w:rPr>
              <w:t>Solicitantul va completa în cererea de finanțare la punctul aferent detalii despre activitățile pe care le are în vedere pentru menținerea și funcționarea produselor/</w:t>
            </w:r>
            <w:r w:rsidRPr="00FB5894">
              <w:rPr>
                <w:rFonts w:ascii="Trebuchet MS" w:hAnsi="Trebuchet MS" w:cstheme="minorBidi"/>
                <w:color w:val="0070C0"/>
                <w:lang w:val="ro-RO"/>
              </w:rPr>
              <w:t>serviciilor/proceselor</w:t>
            </w:r>
            <w:r w:rsidRPr="008E0301">
              <w:rPr>
                <w:rFonts w:ascii="Trebuchet MS" w:hAnsi="Trebuchet MS" w:cstheme="minorBidi"/>
                <w:color w:val="0070C0"/>
                <w:lang w:val="ro-RO"/>
              </w:rPr>
              <w:t xml:space="preserve"> după încheierea proiectului și încetarea finanțării nerambursabile. </w:t>
            </w:r>
          </w:p>
          <w:p w14:paraId="65EBB329" w14:textId="77777777" w:rsidR="00F72DDE" w:rsidRDefault="00E31FDA" w:rsidP="00D200B8">
            <w:pPr>
              <w:spacing w:before="120" w:after="120"/>
              <w:jc w:val="both"/>
              <w:rPr>
                <w:rFonts w:ascii="Trebuchet MS" w:hAnsi="Trebuchet MS"/>
                <w:color w:val="0070C0"/>
                <w:sz w:val="24"/>
                <w:szCs w:val="24"/>
              </w:rPr>
            </w:pPr>
            <w:r>
              <w:rPr>
                <w:rFonts w:ascii="Trebuchet MS" w:hAnsi="Trebuchet MS"/>
                <w:color w:val="0070C0"/>
                <w:sz w:val="24"/>
                <w:szCs w:val="24"/>
              </w:rPr>
              <w:t xml:space="preserve">Solicitanții (liderul de parteneriat și </w:t>
            </w:r>
            <w:r w:rsidR="00D200B8" w:rsidRPr="00147BA2">
              <w:rPr>
                <w:rFonts w:ascii="Trebuchet MS" w:hAnsi="Trebuchet MS"/>
                <w:color w:val="0070C0"/>
                <w:sz w:val="24"/>
                <w:szCs w:val="24"/>
              </w:rPr>
              <w:t>partenerii</w:t>
            </w:r>
            <w:r>
              <w:rPr>
                <w:rFonts w:ascii="Trebuchet MS" w:hAnsi="Trebuchet MS"/>
                <w:color w:val="0070C0"/>
                <w:sz w:val="24"/>
                <w:szCs w:val="24"/>
              </w:rPr>
              <w:t>)</w:t>
            </w:r>
            <w:r w:rsidR="00D200B8" w:rsidRPr="00147BA2">
              <w:rPr>
                <w:rFonts w:ascii="Trebuchet MS" w:hAnsi="Trebuchet MS"/>
                <w:color w:val="0070C0"/>
                <w:sz w:val="24"/>
                <w:szCs w:val="24"/>
              </w:rPr>
              <w:t xml:space="preserve"> </w:t>
            </w:r>
            <w:r w:rsidR="00995BFE">
              <w:rPr>
                <w:rFonts w:ascii="Trebuchet MS" w:hAnsi="Trebuchet MS"/>
                <w:color w:val="0070C0"/>
                <w:sz w:val="24"/>
                <w:szCs w:val="24"/>
              </w:rPr>
              <w:t>sunt</w:t>
            </w:r>
            <w:r>
              <w:rPr>
                <w:rFonts w:ascii="Trebuchet MS" w:hAnsi="Trebuchet MS"/>
                <w:color w:val="0070C0"/>
                <w:sz w:val="24"/>
                <w:szCs w:val="24"/>
              </w:rPr>
              <w:t xml:space="preserve"> obligaț</w:t>
            </w:r>
            <w:r w:rsidR="00995BFE">
              <w:rPr>
                <w:rFonts w:ascii="Trebuchet MS" w:hAnsi="Trebuchet MS"/>
                <w:color w:val="0070C0"/>
                <w:sz w:val="24"/>
                <w:szCs w:val="24"/>
              </w:rPr>
              <w:t>i</w:t>
            </w:r>
            <w:r w:rsidR="00D200B8" w:rsidRPr="00147BA2">
              <w:rPr>
                <w:rFonts w:ascii="Trebuchet MS" w:hAnsi="Trebuchet MS"/>
                <w:color w:val="0070C0"/>
                <w:sz w:val="24"/>
                <w:szCs w:val="24"/>
              </w:rPr>
              <w:t xml:space="preserve"> să asigure toate costurile de funcționare și întreținere a investiției în perioada de durabilitate.</w:t>
            </w:r>
          </w:p>
          <w:p w14:paraId="1E45225C" w14:textId="77777777" w:rsidR="0011617D" w:rsidRPr="00147BA2" w:rsidRDefault="0011617D" w:rsidP="00E31FDA">
            <w:pPr>
              <w:spacing w:before="120" w:after="120"/>
              <w:jc w:val="both"/>
              <w:rPr>
                <w:rFonts w:ascii="Trebuchet MS" w:hAnsi="Trebuchet MS"/>
                <w:i/>
                <w:color w:val="0070C0"/>
                <w:sz w:val="24"/>
                <w:szCs w:val="24"/>
              </w:rPr>
            </w:pPr>
            <w:r w:rsidRPr="00677E73">
              <w:rPr>
                <w:rFonts w:ascii="Trebuchet MS" w:hAnsi="Trebuchet MS"/>
                <w:color w:val="0070C0"/>
                <w:sz w:val="24"/>
                <w:szCs w:val="24"/>
              </w:rPr>
              <w:t>În etapa de evaluare a proiectului AM</w:t>
            </w:r>
            <w:r w:rsidR="00E31FDA">
              <w:rPr>
                <w:rFonts w:ascii="Trebuchet MS" w:hAnsi="Trebuchet MS"/>
                <w:color w:val="0070C0"/>
                <w:sz w:val="24"/>
                <w:szCs w:val="24"/>
              </w:rPr>
              <w:t>/OI va verifica dacă beneficiarii dispun</w:t>
            </w:r>
            <w:r w:rsidRPr="00677E73">
              <w:rPr>
                <w:rFonts w:ascii="Trebuchet MS" w:hAnsi="Trebuchet MS"/>
                <w:color w:val="0070C0"/>
                <w:sz w:val="24"/>
                <w:szCs w:val="24"/>
              </w:rPr>
              <w:t xml:space="preserve"> de resursele și mecanismele financiare necesare pentru a acoperi costurile de </w:t>
            </w:r>
            <w:proofErr w:type="spellStart"/>
            <w:r w:rsidRPr="00677E73">
              <w:rPr>
                <w:rFonts w:ascii="Trebuchet MS" w:hAnsi="Trebuchet MS"/>
                <w:color w:val="0070C0"/>
                <w:sz w:val="24"/>
                <w:szCs w:val="24"/>
              </w:rPr>
              <w:t>funcţionare</w:t>
            </w:r>
            <w:proofErr w:type="spellEnd"/>
            <w:r w:rsidRPr="00677E73">
              <w:rPr>
                <w:rFonts w:ascii="Trebuchet MS" w:hAnsi="Trebuchet MS"/>
                <w:color w:val="0070C0"/>
                <w:sz w:val="24"/>
                <w:szCs w:val="24"/>
              </w:rPr>
              <w:t xml:space="preserve"> și </w:t>
            </w:r>
            <w:proofErr w:type="spellStart"/>
            <w:r w:rsidRPr="00677E73">
              <w:rPr>
                <w:rFonts w:ascii="Trebuchet MS" w:hAnsi="Trebuchet MS"/>
                <w:color w:val="0070C0"/>
                <w:sz w:val="24"/>
                <w:szCs w:val="24"/>
              </w:rPr>
              <w:t>întreţinere</w:t>
            </w:r>
            <w:proofErr w:type="spellEnd"/>
            <w:r w:rsidRPr="00677E73">
              <w:rPr>
                <w:rFonts w:ascii="Trebuchet MS" w:hAnsi="Trebuchet MS"/>
                <w:color w:val="0070C0"/>
                <w:sz w:val="24"/>
                <w:szCs w:val="24"/>
              </w:rPr>
              <w:t xml:space="preserve"> aferente </w:t>
            </w:r>
            <w:proofErr w:type="spellStart"/>
            <w:r w:rsidRPr="00677E73">
              <w:rPr>
                <w:rFonts w:ascii="Trebuchet MS" w:hAnsi="Trebuchet MS"/>
                <w:color w:val="0070C0"/>
                <w:sz w:val="24"/>
                <w:szCs w:val="24"/>
              </w:rPr>
              <w:t>operaţiunilor</w:t>
            </w:r>
            <w:proofErr w:type="spellEnd"/>
            <w:r w:rsidRPr="00677E73">
              <w:rPr>
                <w:rFonts w:ascii="Trebuchet MS" w:hAnsi="Trebuchet MS"/>
                <w:color w:val="0070C0"/>
                <w:sz w:val="24"/>
                <w:szCs w:val="24"/>
              </w:rPr>
              <w:t xml:space="preserve"> care includ </w:t>
            </w:r>
            <w:proofErr w:type="spellStart"/>
            <w:r w:rsidRPr="00677E73">
              <w:rPr>
                <w:rFonts w:ascii="Trebuchet MS" w:hAnsi="Trebuchet MS"/>
                <w:color w:val="0070C0"/>
                <w:sz w:val="24"/>
                <w:szCs w:val="24"/>
              </w:rPr>
              <w:t>investiţii</w:t>
            </w:r>
            <w:proofErr w:type="spellEnd"/>
            <w:r w:rsidRPr="00677E73">
              <w:rPr>
                <w:rFonts w:ascii="Trebuchet MS" w:hAnsi="Trebuchet MS"/>
                <w:color w:val="0070C0"/>
                <w:sz w:val="24"/>
                <w:szCs w:val="24"/>
              </w:rPr>
              <w:t xml:space="preserve"> în infrastructură sau </w:t>
            </w:r>
            <w:proofErr w:type="spellStart"/>
            <w:r w:rsidRPr="00677E73">
              <w:rPr>
                <w:rFonts w:ascii="Trebuchet MS" w:hAnsi="Trebuchet MS"/>
                <w:color w:val="0070C0"/>
                <w:sz w:val="24"/>
                <w:szCs w:val="24"/>
              </w:rPr>
              <w:t>investiţii</w:t>
            </w:r>
            <w:proofErr w:type="spellEnd"/>
            <w:r w:rsidRPr="00677E73">
              <w:rPr>
                <w:rFonts w:ascii="Trebuchet MS" w:hAnsi="Trebuchet MS"/>
                <w:color w:val="0070C0"/>
                <w:sz w:val="24"/>
                <w:szCs w:val="24"/>
              </w:rPr>
              <w:t xml:space="preserve"> productive, în vederea asigurării </w:t>
            </w:r>
            <w:proofErr w:type="spellStart"/>
            <w:r w:rsidRPr="00677E73">
              <w:rPr>
                <w:rFonts w:ascii="Trebuchet MS" w:hAnsi="Trebuchet MS"/>
                <w:color w:val="0070C0"/>
                <w:sz w:val="24"/>
                <w:szCs w:val="24"/>
              </w:rPr>
              <w:t>sustenabilităţii</w:t>
            </w:r>
            <w:proofErr w:type="spellEnd"/>
            <w:r w:rsidRPr="00677E73">
              <w:rPr>
                <w:rFonts w:ascii="Trebuchet MS" w:hAnsi="Trebuchet MS"/>
                <w:color w:val="0070C0"/>
                <w:sz w:val="24"/>
                <w:szCs w:val="24"/>
              </w:rPr>
              <w:t xml:space="preserve"> financiare a acestora, în conformitate cu prevederile Reg. (UE) nr. 1060/2021.</w:t>
            </w:r>
            <w:r>
              <w:rPr>
                <w:rFonts w:eastAsia="Times New Roman"/>
              </w:rPr>
              <w:t xml:space="preserve"> </w:t>
            </w:r>
          </w:p>
        </w:tc>
      </w:tr>
    </w:tbl>
    <w:p w14:paraId="0F97DBB8" w14:textId="77777777" w:rsidR="00E7551B" w:rsidRPr="003929AA" w:rsidRDefault="00C36C21" w:rsidP="00B062B0">
      <w:pPr>
        <w:pStyle w:val="Heading1"/>
        <w:spacing w:line="240" w:lineRule="auto"/>
      </w:pPr>
      <w:bookmarkStart w:id="220" w:name="_Toc144131558"/>
      <w:bookmarkStart w:id="221" w:name="_Hlk132976018"/>
      <w:r>
        <w:lastRenderedPageBreak/>
        <w:t>3.19</w:t>
      </w:r>
      <w:r w:rsidR="006963B6">
        <w:t xml:space="preserve"> </w:t>
      </w:r>
      <w:r w:rsidR="00E7551B" w:rsidRPr="003929AA">
        <w:t>Acțiuni menite să garanteze egalitatea de șanse, de gen, incluziunea și nediscriminarea</w:t>
      </w:r>
      <w:bookmarkEnd w:id="220"/>
      <w:r w:rsidR="00E7551B" w:rsidRPr="003929AA">
        <w:t xml:space="preserve"> </w:t>
      </w:r>
    </w:p>
    <w:p w14:paraId="4FD4E5BA" w14:textId="15CCA728" w:rsidR="00E7551B" w:rsidRPr="00147BA2" w:rsidRDefault="00E95B7D" w:rsidP="00F416F0">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Liderul </w:t>
      </w:r>
      <w:r w:rsidR="00A33744" w:rsidRPr="00317182">
        <w:rPr>
          <w:rFonts w:ascii="Trebuchet MS" w:hAnsi="Trebuchet MS"/>
          <w:color w:val="0070C0"/>
          <w:sz w:val="24"/>
          <w:szCs w:val="24"/>
        </w:rPr>
        <w:t xml:space="preserve">de parteneriat și partenerii </w:t>
      </w:r>
      <w:r w:rsidR="00B903A4" w:rsidRPr="00147BA2">
        <w:rPr>
          <w:rFonts w:ascii="Trebuchet MS" w:hAnsi="Trebuchet MS"/>
          <w:color w:val="0070C0"/>
          <w:sz w:val="24"/>
          <w:szCs w:val="24"/>
        </w:rPr>
        <w:t>trebuie să facă dovada că p</w:t>
      </w:r>
      <w:r w:rsidR="00ED0EB1" w:rsidRPr="00147BA2">
        <w:rPr>
          <w:rFonts w:ascii="Trebuchet MS" w:hAnsi="Trebuchet MS"/>
          <w:color w:val="0070C0"/>
          <w:sz w:val="24"/>
          <w:szCs w:val="24"/>
        </w:rPr>
        <w:t>roiecte</w:t>
      </w:r>
      <w:r w:rsidR="00F416F0" w:rsidRPr="00147BA2">
        <w:rPr>
          <w:rFonts w:ascii="Trebuchet MS" w:hAnsi="Trebuchet MS"/>
          <w:color w:val="0070C0"/>
          <w:sz w:val="24"/>
          <w:szCs w:val="24"/>
        </w:rPr>
        <w:t>l</w:t>
      </w:r>
      <w:r w:rsidR="00ED0EB1" w:rsidRPr="00147BA2">
        <w:rPr>
          <w:rFonts w:ascii="Trebuchet MS" w:hAnsi="Trebuchet MS"/>
          <w:color w:val="0070C0"/>
          <w:sz w:val="24"/>
          <w:szCs w:val="24"/>
        </w:rPr>
        <w:t>e</w:t>
      </w:r>
      <w:r w:rsidR="00F416F0" w:rsidRPr="00147BA2">
        <w:rPr>
          <w:rFonts w:ascii="Trebuchet MS" w:hAnsi="Trebuchet MS"/>
          <w:color w:val="0070C0"/>
          <w:sz w:val="24"/>
          <w:szCs w:val="24"/>
        </w:rPr>
        <w:t xml:space="preserve"> </w:t>
      </w:r>
      <w:r w:rsidR="00B903A4" w:rsidRPr="00147BA2">
        <w:rPr>
          <w:rFonts w:ascii="Trebuchet MS" w:hAnsi="Trebuchet MS"/>
          <w:color w:val="0070C0"/>
          <w:sz w:val="24"/>
          <w:szCs w:val="24"/>
        </w:rPr>
        <w:t>propus</w:t>
      </w:r>
      <w:r w:rsidR="00ED0EB1" w:rsidRPr="00147BA2">
        <w:rPr>
          <w:rFonts w:ascii="Trebuchet MS" w:hAnsi="Trebuchet MS"/>
          <w:color w:val="0070C0"/>
          <w:sz w:val="24"/>
          <w:szCs w:val="24"/>
        </w:rPr>
        <w:t>e</w:t>
      </w:r>
      <w:r w:rsidR="00B903A4" w:rsidRPr="00147BA2">
        <w:rPr>
          <w:rFonts w:ascii="Trebuchet MS" w:hAnsi="Trebuchet MS"/>
          <w:color w:val="0070C0"/>
          <w:sz w:val="24"/>
          <w:szCs w:val="24"/>
        </w:rPr>
        <w:t xml:space="preserve"> </w:t>
      </w:r>
      <w:r w:rsidR="00F416F0" w:rsidRPr="00147BA2">
        <w:rPr>
          <w:rFonts w:ascii="Trebuchet MS" w:hAnsi="Trebuchet MS"/>
          <w:color w:val="0070C0"/>
          <w:sz w:val="24"/>
          <w:szCs w:val="24"/>
        </w:rPr>
        <w:t>respectă principiile privind accesibilitatea pentru persoanele cu dizabilități, egalitatea de șanse, egali</w:t>
      </w:r>
      <w:r w:rsidR="00795DD1" w:rsidRPr="00147BA2">
        <w:rPr>
          <w:rFonts w:ascii="Trebuchet MS" w:hAnsi="Trebuchet MS"/>
          <w:color w:val="0070C0"/>
          <w:sz w:val="24"/>
          <w:szCs w:val="24"/>
        </w:rPr>
        <w:t xml:space="preserve">tatea de gen </w:t>
      </w:r>
      <w:proofErr w:type="spellStart"/>
      <w:r w:rsidR="00795DD1" w:rsidRPr="00147BA2">
        <w:rPr>
          <w:rFonts w:ascii="Trebuchet MS" w:hAnsi="Trebuchet MS"/>
          <w:color w:val="0070C0"/>
          <w:sz w:val="24"/>
          <w:szCs w:val="24"/>
        </w:rPr>
        <w:t>şi</w:t>
      </w:r>
      <w:proofErr w:type="spellEnd"/>
      <w:r w:rsidR="00795DD1" w:rsidRPr="00147BA2">
        <w:rPr>
          <w:rFonts w:ascii="Trebuchet MS" w:hAnsi="Trebuchet MS"/>
          <w:color w:val="0070C0"/>
          <w:sz w:val="24"/>
          <w:szCs w:val="24"/>
        </w:rPr>
        <w:t xml:space="preserve"> nediscriminarea în conformitate cu Convenția Națiunilor Unite privind Drepturile Persoanelor cu dizabilități și a Cartei Drepturilor Fundamentale a Uniunii Europene.</w:t>
      </w:r>
    </w:p>
    <w:p w14:paraId="357E0024" w14:textId="6D53ED90" w:rsidR="00B903A4" w:rsidRPr="00147BA2" w:rsidRDefault="00954A58" w:rsidP="00B903A4">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Se vor prezenta</w:t>
      </w:r>
      <w:r w:rsidR="00E95B7D" w:rsidRPr="00FB5894">
        <w:rPr>
          <w:rFonts w:ascii="Trebuchet MS" w:hAnsi="Trebuchet MS"/>
          <w:color w:val="0070C0"/>
          <w:sz w:val="24"/>
          <w:szCs w:val="24"/>
        </w:rPr>
        <w:t xml:space="preserve">, în cadrul cererii de finanțare, </w:t>
      </w:r>
      <w:r w:rsidR="00B903A4" w:rsidRPr="00147BA2">
        <w:rPr>
          <w:rFonts w:ascii="Trebuchet MS" w:hAnsi="Trebuchet MS"/>
          <w:color w:val="0070C0"/>
          <w:sz w:val="24"/>
          <w:szCs w:val="24"/>
        </w:rPr>
        <w:t>acele măsuri specifice prin care se asigură respectarea  prevederilor legale în domeniu</w:t>
      </w:r>
      <w:r w:rsidR="00ED0EB1" w:rsidRPr="00147BA2">
        <w:rPr>
          <w:rFonts w:ascii="Trebuchet MS" w:hAnsi="Trebuchet MS"/>
          <w:color w:val="0070C0"/>
          <w:sz w:val="24"/>
          <w:szCs w:val="24"/>
        </w:rPr>
        <w:t>, pentru fiecare proiect</w:t>
      </w:r>
      <w:r w:rsidR="007F4A7F" w:rsidRPr="00147BA2">
        <w:rPr>
          <w:rFonts w:ascii="Trebuchet MS" w:hAnsi="Trebuchet MS"/>
          <w:color w:val="0070C0"/>
          <w:sz w:val="24"/>
          <w:szCs w:val="24"/>
        </w:rPr>
        <w:t xml:space="preserve">. </w:t>
      </w:r>
    </w:p>
    <w:p w14:paraId="3DD82A50" w14:textId="77777777" w:rsidR="002317EE" w:rsidRPr="00147BA2" w:rsidRDefault="00ED0EB1" w:rsidP="00ED0EB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 xml:space="preserve">Este obligatoriu ca rezultatele proiectelor </w:t>
      </w:r>
      <w:r w:rsidR="00BC115C" w:rsidRPr="00147BA2">
        <w:rPr>
          <w:rFonts w:ascii="Trebuchet MS" w:hAnsi="Trebuchet MS"/>
          <w:color w:val="0070C0"/>
          <w:sz w:val="24"/>
          <w:szCs w:val="24"/>
        </w:rPr>
        <w:t>să permită</w:t>
      </w:r>
      <w:r w:rsidRPr="00147BA2">
        <w:rPr>
          <w:rFonts w:ascii="Trebuchet MS" w:hAnsi="Trebuchet MS"/>
          <w:color w:val="0070C0"/>
          <w:sz w:val="24"/>
          <w:szCs w:val="24"/>
        </w:rPr>
        <w:t xml:space="preserve"> persoanelor cu dizabilități accesul la medi</w:t>
      </w:r>
      <w:r w:rsidR="00BC115C" w:rsidRPr="00147BA2">
        <w:rPr>
          <w:rFonts w:ascii="Trebuchet MS" w:hAnsi="Trebuchet MS"/>
          <w:color w:val="0070C0"/>
          <w:sz w:val="24"/>
          <w:szCs w:val="24"/>
        </w:rPr>
        <w:t xml:space="preserve">ul fizic, la infrastructura creată/dotată, la produsele, </w:t>
      </w:r>
      <w:r w:rsidRPr="00147BA2">
        <w:rPr>
          <w:rFonts w:ascii="Trebuchet MS" w:hAnsi="Trebuchet MS"/>
          <w:color w:val="0070C0"/>
          <w:sz w:val="24"/>
          <w:szCs w:val="24"/>
        </w:rPr>
        <w:t>serviciile și pro</w:t>
      </w:r>
      <w:r w:rsidR="00BC115C" w:rsidRPr="00147BA2">
        <w:rPr>
          <w:rFonts w:ascii="Trebuchet MS" w:hAnsi="Trebuchet MS"/>
          <w:color w:val="0070C0"/>
          <w:sz w:val="24"/>
          <w:szCs w:val="24"/>
        </w:rPr>
        <w:t>cesele</w:t>
      </w:r>
      <w:r w:rsidRPr="00147BA2">
        <w:rPr>
          <w:rFonts w:ascii="Trebuchet MS" w:hAnsi="Trebuchet MS"/>
          <w:color w:val="0070C0"/>
          <w:sz w:val="24"/>
          <w:szCs w:val="24"/>
        </w:rPr>
        <w:t xml:space="preserve"> pe </w:t>
      </w:r>
      <w:r w:rsidR="00BC115C" w:rsidRPr="00147BA2">
        <w:rPr>
          <w:rFonts w:ascii="Trebuchet MS" w:hAnsi="Trebuchet MS"/>
          <w:color w:val="0070C0"/>
          <w:sz w:val="24"/>
          <w:szCs w:val="24"/>
        </w:rPr>
        <w:t>care organizația</w:t>
      </w:r>
      <w:r w:rsidRPr="00147BA2">
        <w:rPr>
          <w:rFonts w:ascii="Trebuchet MS" w:hAnsi="Trebuchet MS"/>
          <w:color w:val="0070C0"/>
          <w:sz w:val="24"/>
          <w:szCs w:val="24"/>
        </w:rPr>
        <w:t xml:space="preserve"> le </w:t>
      </w:r>
      <w:r w:rsidR="00BC115C" w:rsidRPr="00147BA2">
        <w:rPr>
          <w:rFonts w:ascii="Trebuchet MS" w:hAnsi="Trebuchet MS"/>
          <w:color w:val="0070C0"/>
          <w:sz w:val="24"/>
          <w:szCs w:val="24"/>
        </w:rPr>
        <w:t>dezvoltă</w:t>
      </w:r>
      <w:r w:rsidRPr="00147BA2">
        <w:rPr>
          <w:rFonts w:ascii="Trebuchet MS" w:hAnsi="Trebuchet MS"/>
          <w:color w:val="0070C0"/>
          <w:sz w:val="24"/>
          <w:szCs w:val="24"/>
        </w:rPr>
        <w:t xml:space="preserve">, în condiții de </w:t>
      </w:r>
      <w:r w:rsidR="00E97CDD" w:rsidRPr="00147BA2">
        <w:rPr>
          <w:rFonts w:ascii="Trebuchet MS" w:hAnsi="Trebuchet MS"/>
          <w:color w:val="0070C0"/>
          <w:sz w:val="24"/>
          <w:szCs w:val="24"/>
        </w:rPr>
        <w:t xml:space="preserve">accesibilitate, </w:t>
      </w:r>
      <w:r w:rsidRPr="00147BA2">
        <w:rPr>
          <w:rFonts w:ascii="Trebuchet MS" w:hAnsi="Trebuchet MS"/>
          <w:color w:val="0070C0"/>
          <w:sz w:val="24"/>
          <w:szCs w:val="24"/>
        </w:rPr>
        <w:t>egalitate și nediscriminare</w:t>
      </w:r>
      <w:r w:rsidR="00BC115C" w:rsidRPr="00147BA2">
        <w:rPr>
          <w:rFonts w:ascii="Trebuchet MS" w:hAnsi="Trebuchet MS"/>
          <w:color w:val="0070C0"/>
          <w:sz w:val="24"/>
          <w:szCs w:val="24"/>
        </w:rPr>
        <w:t>.</w:t>
      </w:r>
    </w:p>
    <w:p w14:paraId="28DC129C" w14:textId="77777777" w:rsidR="00ED0EB1" w:rsidRPr="00147BA2" w:rsidRDefault="002317EE" w:rsidP="002317E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ceea ce privește respectarea principiului nediscriminării, solicitantul va preciza măsurile </w:t>
      </w:r>
      <w:r w:rsidR="00C068DF" w:rsidRPr="00147BA2">
        <w:rPr>
          <w:rFonts w:ascii="Trebuchet MS" w:hAnsi="Trebuchet MS"/>
          <w:color w:val="0070C0"/>
          <w:sz w:val="24"/>
          <w:szCs w:val="24"/>
        </w:rPr>
        <w:t>în care be</w:t>
      </w:r>
      <w:r w:rsidRPr="00147BA2">
        <w:rPr>
          <w:rFonts w:ascii="Trebuchet MS" w:hAnsi="Trebuchet MS"/>
          <w:color w:val="0070C0"/>
          <w:sz w:val="24"/>
          <w:szCs w:val="24"/>
        </w:rPr>
        <w:t xml:space="preserve">neficiarul se va asigura că nu există condiții discriminatorii în modalitatea de implementare a proiectului. Prin discriminare se </w:t>
      </w:r>
      <w:proofErr w:type="spellStart"/>
      <w:r w:rsidRPr="00147BA2">
        <w:rPr>
          <w:rFonts w:ascii="Trebuchet MS" w:hAnsi="Trebuchet MS"/>
          <w:color w:val="0070C0"/>
          <w:sz w:val="24"/>
          <w:szCs w:val="24"/>
        </w:rPr>
        <w:t>înţelege</w:t>
      </w:r>
      <w:proofErr w:type="spellEnd"/>
      <w:r w:rsidRPr="00147BA2">
        <w:rPr>
          <w:rFonts w:ascii="Trebuchet MS" w:hAnsi="Trebuchet MS"/>
          <w:color w:val="0070C0"/>
          <w:sz w:val="24"/>
          <w:szCs w:val="24"/>
        </w:rPr>
        <w:t xml:space="preserve"> „orice deosebire, excludere, </w:t>
      </w:r>
      <w:proofErr w:type="spellStart"/>
      <w:r w:rsidRPr="00147BA2">
        <w:rPr>
          <w:rFonts w:ascii="Trebuchet MS" w:hAnsi="Trebuchet MS"/>
          <w:color w:val="0070C0"/>
          <w:sz w:val="24"/>
          <w:szCs w:val="24"/>
        </w:rPr>
        <w:t>restricţie</w:t>
      </w:r>
      <w:proofErr w:type="spellEnd"/>
      <w:r w:rsidRPr="00147BA2">
        <w:rPr>
          <w:rFonts w:ascii="Trebuchet MS" w:hAnsi="Trebuchet MS"/>
          <w:color w:val="0070C0"/>
          <w:sz w:val="24"/>
          <w:szCs w:val="24"/>
        </w:rPr>
        <w:t xml:space="preserve"> sau </w:t>
      </w:r>
      <w:proofErr w:type="spellStart"/>
      <w:r w:rsidRPr="00147BA2">
        <w:rPr>
          <w:rFonts w:ascii="Trebuchet MS" w:hAnsi="Trebuchet MS"/>
          <w:color w:val="0070C0"/>
          <w:sz w:val="24"/>
          <w:szCs w:val="24"/>
        </w:rPr>
        <w:t>preferinţă</w:t>
      </w:r>
      <w:proofErr w:type="spellEnd"/>
      <w:r w:rsidRPr="00147BA2">
        <w:rPr>
          <w:rFonts w:ascii="Trebuchet MS" w:hAnsi="Trebuchet MS"/>
          <w:color w:val="0070C0"/>
          <w:sz w:val="24"/>
          <w:szCs w:val="24"/>
        </w:rPr>
        <w:t xml:space="preserve">, pe bază de rasă, </w:t>
      </w:r>
      <w:proofErr w:type="spellStart"/>
      <w:r w:rsidRPr="00147BA2">
        <w:rPr>
          <w:rFonts w:ascii="Trebuchet MS" w:hAnsi="Trebuchet MS"/>
          <w:color w:val="0070C0"/>
          <w:sz w:val="24"/>
          <w:szCs w:val="24"/>
        </w:rPr>
        <w:t>naţionalitate</w:t>
      </w:r>
      <w:proofErr w:type="spellEnd"/>
      <w:r w:rsidRPr="00147BA2">
        <w:rPr>
          <w:rFonts w:ascii="Trebuchet MS" w:hAnsi="Trebuchet MS"/>
          <w:color w:val="0070C0"/>
          <w:sz w:val="24"/>
          <w:szCs w:val="24"/>
        </w:rPr>
        <w:t xml:space="preserve">, etnie, limbă, religie, categorie socială, convingeri, sex, orientare sexuală, vârstă, handicap, boală cronică necontagioasă, infectare HIV, </w:t>
      </w:r>
      <w:proofErr w:type="spellStart"/>
      <w:r w:rsidRPr="00147BA2">
        <w:rPr>
          <w:rFonts w:ascii="Trebuchet MS" w:hAnsi="Trebuchet MS"/>
          <w:color w:val="0070C0"/>
          <w:sz w:val="24"/>
          <w:szCs w:val="24"/>
        </w:rPr>
        <w:t>apartenenţă</w:t>
      </w:r>
      <w:proofErr w:type="spellEnd"/>
      <w:r w:rsidRPr="00147BA2">
        <w:rPr>
          <w:rFonts w:ascii="Trebuchet MS" w:hAnsi="Trebuchet MS"/>
          <w:color w:val="0070C0"/>
          <w:sz w:val="24"/>
          <w:szCs w:val="24"/>
        </w:rPr>
        <w:t xml:space="preserve"> la o categorie defavorizată, precum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orice alt criteriu care are ca scop sau efect restrângerea, înlăturarea </w:t>
      </w:r>
      <w:proofErr w:type="spellStart"/>
      <w:r w:rsidRPr="00147BA2">
        <w:rPr>
          <w:rFonts w:ascii="Trebuchet MS" w:hAnsi="Trebuchet MS"/>
          <w:color w:val="0070C0"/>
          <w:sz w:val="24"/>
          <w:szCs w:val="24"/>
        </w:rPr>
        <w:t>recunoaşterii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folosinţei</w:t>
      </w:r>
      <w:proofErr w:type="spellEnd"/>
      <w:r w:rsidRPr="00147BA2">
        <w:rPr>
          <w:rFonts w:ascii="Trebuchet MS" w:hAnsi="Trebuchet MS"/>
          <w:color w:val="0070C0"/>
          <w:sz w:val="24"/>
          <w:szCs w:val="24"/>
        </w:rPr>
        <w:t xml:space="preserve"> sau exercitării, în </w:t>
      </w:r>
      <w:proofErr w:type="spellStart"/>
      <w:r w:rsidRPr="00147BA2">
        <w:rPr>
          <w:rFonts w:ascii="Trebuchet MS" w:hAnsi="Trebuchet MS"/>
          <w:color w:val="0070C0"/>
          <w:sz w:val="24"/>
          <w:szCs w:val="24"/>
        </w:rPr>
        <w:t>condiţii</w:t>
      </w:r>
      <w:proofErr w:type="spellEnd"/>
      <w:r w:rsidRPr="00147BA2">
        <w:rPr>
          <w:rFonts w:ascii="Trebuchet MS" w:hAnsi="Trebuchet MS"/>
          <w:color w:val="0070C0"/>
          <w:sz w:val="24"/>
          <w:szCs w:val="24"/>
        </w:rPr>
        <w:t xml:space="preserve"> de egalitate, a drepturilor omului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a </w:t>
      </w:r>
      <w:proofErr w:type="spellStart"/>
      <w:r w:rsidRPr="00147BA2">
        <w:rPr>
          <w:rFonts w:ascii="Trebuchet MS" w:hAnsi="Trebuchet MS"/>
          <w:color w:val="0070C0"/>
          <w:sz w:val="24"/>
          <w:szCs w:val="24"/>
        </w:rPr>
        <w:t>libertăţilor</w:t>
      </w:r>
      <w:proofErr w:type="spellEnd"/>
      <w:r w:rsidRPr="00147BA2">
        <w:rPr>
          <w:rFonts w:ascii="Trebuchet MS" w:hAnsi="Trebuchet MS"/>
          <w:color w:val="0070C0"/>
          <w:sz w:val="24"/>
          <w:szCs w:val="24"/>
        </w:rPr>
        <w:t xml:space="preserve"> fundamentale sau a drepturilor recunoscute de lege, în domeniul politic, economic, social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cultural sau în orice alte domenii ale </w:t>
      </w:r>
      <w:proofErr w:type="spellStart"/>
      <w:r w:rsidRPr="00147BA2">
        <w:rPr>
          <w:rFonts w:ascii="Trebuchet MS" w:hAnsi="Trebuchet MS"/>
          <w:color w:val="0070C0"/>
          <w:sz w:val="24"/>
          <w:szCs w:val="24"/>
        </w:rPr>
        <w:t>vieţii</w:t>
      </w:r>
      <w:proofErr w:type="spellEnd"/>
      <w:r w:rsidRPr="00147BA2">
        <w:rPr>
          <w:rFonts w:ascii="Trebuchet MS" w:hAnsi="Trebuchet MS"/>
          <w:color w:val="0070C0"/>
          <w:sz w:val="24"/>
          <w:szCs w:val="24"/>
        </w:rPr>
        <w:t xml:space="preserve"> publice”</w:t>
      </w:r>
      <w:r w:rsidR="0032436B">
        <w:rPr>
          <w:rFonts w:ascii="Trebuchet MS" w:hAnsi="Trebuchet MS"/>
          <w:color w:val="0070C0"/>
          <w:sz w:val="24"/>
          <w:szCs w:val="24"/>
        </w:rPr>
        <w:t>.</w:t>
      </w:r>
    </w:p>
    <w:p w14:paraId="1DC2B275" w14:textId="77777777" w:rsidR="00730226" w:rsidRPr="00147BA2" w:rsidRDefault="00747FAB"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Respectarea legislației naționale și europene în domeniile egalității de șanse, de gen, nediscriminării, accesibilității pentru persoanele cu dizabilități este o condiție obligatorie de îndeplinit pentru accesarea fondurilor europene în cadrul Priorității 1 din POCIDIF. În cadrul proiectelor se va urmări eliminarea inegalităților și promovarea egalității de șanse între femei și bărbați, precum și combaterea discriminării pe bază de sex, rasă sau origine etnică, dizabilitate, vârstă sau orientare sexuală, pe toată durata  </w:t>
      </w:r>
      <w:r w:rsidR="007E6D5C" w:rsidRPr="00147BA2">
        <w:rPr>
          <w:rFonts w:ascii="Trebuchet MS" w:hAnsi="Trebuchet MS"/>
          <w:color w:val="0070C0"/>
          <w:sz w:val="24"/>
          <w:szCs w:val="24"/>
        </w:rPr>
        <w:t xml:space="preserve">ciclului de viață a proiectului,  </w:t>
      </w:r>
      <w:r w:rsidRPr="00147BA2">
        <w:rPr>
          <w:rFonts w:ascii="Trebuchet MS" w:hAnsi="Trebuchet MS"/>
          <w:color w:val="0070C0"/>
          <w:sz w:val="24"/>
          <w:szCs w:val="24"/>
        </w:rPr>
        <w:t xml:space="preserve">începând </w:t>
      </w:r>
      <w:r w:rsidR="007E6D5C" w:rsidRPr="00147BA2">
        <w:rPr>
          <w:rFonts w:ascii="Trebuchet MS" w:hAnsi="Trebuchet MS"/>
          <w:color w:val="0070C0"/>
          <w:sz w:val="24"/>
          <w:szCs w:val="24"/>
        </w:rPr>
        <w:t xml:space="preserve">de la </w:t>
      </w:r>
      <w:r w:rsidRPr="00147BA2">
        <w:rPr>
          <w:rFonts w:ascii="Trebuchet MS" w:hAnsi="Trebuchet MS"/>
          <w:color w:val="0070C0"/>
          <w:sz w:val="24"/>
          <w:szCs w:val="24"/>
        </w:rPr>
        <w:t>depuner</w:t>
      </w:r>
      <w:r w:rsidR="007E6D5C" w:rsidRPr="00147BA2">
        <w:rPr>
          <w:rFonts w:ascii="Trebuchet MS" w:hAnsi="Trebuchet MS"/>
          <w:color w:val="0070C0"/>
          <w:sz w:val="24"/>
          <w:szCs w:val="24"/>
        </w:rPr>
        <w:t>ea</w:t>
      </w:r>
      <w:r w:rsidRPr="00147BA2">
        <w:rPr>
          <w:rFonts w:ascii="Trebuchet MS" w:hAnsi="Trebuchet MS"/>
          <w:color w:val="0070C0"/>
          <w:sz w:val="24"/>
          <w:szCs w:val="24"/>
        </w:rPr>
        <w:t xml:space="preserve"> cererii de</w:t>
      </w:r>
      <w:r w:rsidR="00240252" w:rsidRPr="00147BA2">
        <w:rPr>
          <w:rFonts w:ascii="Trebuchet MS" w:hAnsi="Trebuchet MS"/>
          <w:color w:val="0070C0"/>
          <w:sz w:val="24"/>
          <w:szCs w:val="24"/>
        </w:rPr>
        <w:t xml:space="preserve"> </w:t>
      </w:r>
      <w:r w:rsidR="007E6D5C" w:rsidRPr="00147BA2">
        <w:rPr>
          <w:rFonts w:ascii="Trebuchet MS" w:hAnsi="Trebuchet MS"/>
          <w:color w:val="0070C0"/>
          <w:sz w:val="24"/>
          <w:szCs w:val="24"/>
        </w:rPr>
        <w:t xml:space="preserve">finanțare și până la ultima zi a perioadei de </w:t>
      </w:r>
      <w:r w:rsidRPr="00147BA2">
        <w:rPr>
          <w:rFonts w:ascii="Trebuchet MS" w:hAnsi="Trebuchet MS"/>
          <w:color w:val="0070C0"/>
          <w:sz w:val="24"/>
          <w:szCs w:val="24"/>
        </w:rPr>
        <w:t>durabilitate a proiectului.</w:t>
      </w:r>
    </w:p>
    <w:p w14:paraId="5144E66E" w14:textId="77777777" w:rsidR="00E57A79" w:rsidRPr="00B93156" w:rsidRDefault="0056569C"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rPr>
      </w:pPr>
      <w:r w:rsidRPr="00B93156">
        <w:rPr>
          <w:rFonts w:ascii="Trebuchet MS" w:hAnsi="Trebuchet MS"/>
          <w:b/>
          <w:color w:val="0070C0"/>
          <w:sz w:val="24"/>
          <w:szCs w:val="24"/>
        </w:rPr>
        <w:t>Pe l</w:t>
      </w:r>
      <w:r w:rsidR="00A004FA" w:rsidRPr="00B93156">
        <w:rPr>
          <w:rFonts w:ascii="Trebuchet MS" w:hAnsi="Trebuchet MS"/>
          <w:b/>
          <w:color w:val="0070C0"/>
          <w:sz w:val="24"/>
          <w:szCs w:val="24"/>
        </w:rPr>
        <w:t>â</w:t>
      </w:r>
      <w:r w:rsidRPr="00B93156">
        <w:rPr>
          <w:rFonts w:ascii="Trebuchet MS" w:hAnsi="Trebuchet MS"/>
          <w:b/>
          <w:color w:val="0070C0"/>
          <w:sz w:val="24"/>
          <w:szCs w:val="24"/>
        </w:rPr>
        <w:t>ngă criteriul de eligibilitate, în grila de evaluare tehnică și financiară proiectele sunt punctate dacă propun măsuri suplimentare față de cerințele minime legale pentru promovarea și respectarea principiilor legate de egalitatea de șanse, de gen,</w:t>
      </w:r>
      <w:r w:rsidR="004B7F41" w:rsidRPr="00B93156">
        <w:rPr>
          <w:rFonts w:ascii="Trebuchet MS" w:hAnsi="Trebuchet MS"/>
          <w:b/>
          <w:color w:val="0070C0"/>
          <w:sz w:val="24"/>
          <w:szCs w:val="24"/>
        </w:rPr>
        <w:t xml:space="preserve"> accesibilit</w:t>
      </w:r>
      <w:r w:rsidR="00A004FA" w:rsidRPr="00B93156">
        <w:rPr>
          <w:rFonts w:ascii="Trebuchet MS" w:hAnsi="Trebuchet MS"/>
          <w:b/>
          <w:color w:val="0070C0"/>
          <w:sz w:val="24"/>
          <w:szCs w:val="24"/>
        </w:rPr>
        <w:t>ate</w:t>
      </w:r>
      <w:r w:rsidR="004B7F41" w:rsidRPr="00B93156">
        <w:rPr>
          <w:rFonts w:ascii="Trebuchet MS" w:hAnsi="Trebuchet MS"/>
          <w:b/>
          <w:color w:val="0070C0"/>
          <w:sz w:val="24"/>
          <w:szCs w:val="24"/>
        </w:rPr>
        <w:t xml:space="preserve"> pentru persoanele cu dizabilități,</w:t>
      </w:r>
      <w:r w:rsidRPr="00B93156">
        <w:rPr>
          <w:rFonts w:ascii="Trebuchet MS" w:hAnsi="Trebuchet MS"/>
          <w:b/>
          <w:color w:val="0070C0"/>
          <w:sz w:val="24"/>
          <w:szCs w:val="24"/>
        </w:rPr>
        <w:t xml:space="preserve"> incluziune și nediscriminare.</w:t>
      </w:r>
    </w:p>
    <w:p w14:paraId="5B48DF14" w14:textId="77777777" w:rsidR="00E57A79" w:rsidRPr="00147BA2" w:rsidRDefault="00E57A79"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A</w:t>
      </w:r>
      <w:r w:rsidRPr="00147BA2">
        <w:rPr>
          <w:color w:val="0070C0"/>
        </w:rPr>
        <w:t xml:space="preserve"> </w:t>
      </w:r>
      <w:r w:rsidRPr="00147BA2">
        <w:rPr>
          <w:rFonts w:ascii="Trebuchet MS" w:hAnsi="Trebuchet MS"/>
          <w:color w:val="0070C0"/>
          <w:sz w:val="24"/>
          <w:szCs w:val="24"/>
        </w:rPr>
        <w:t xml:space="preserve">se vedea și informațiile prezentate la </w:t>
      </w:r>
      <w:r w:rsidRPr="00EB1DB1">
        <w:rPr>
          <w:rFonts w:ascii="Trebuchet MS" w:hAnsi="Trebuchet MS"/>
          <w:color w:val="0070C0"/>
          <w:sz w:val="24"/>
          <w:szCs w:val="24"/>
        </w:rPr>
        <w:t>capitolul 3.16.</w:t>
      </w:r>
      <w:r w:rsidRPr="00147BA2">
        <w:rPr>
          <w:rFonts w:ascii="Trebuchet MS" w:hAnsi="Trebuchet MS"/>
          <w:color w:val="0070C0"/>
          <w:sz w:val="24"/>
          <w:szCs w:val="24"/>
        </w:rPr>
        <w:t xml:space="preserve"> Principii orizontale.</w:t>
      </w:r>
    </w:p>
    <w:p w14:paraId="15A2E94C" w14:textId="77777777" w:rsidR="0074287F" w:rsidRPr="00515014" w:rsidRDefault="00C36C21" w:rsidP="00B062B0">
      <w:pPr>
        <w:pStyle w:val="Heading1"/>
        <w:spacing w:line="240" w:lineRule="auto"/>
      </w:pPr>
      <w:bookmarkStart w:id="222" w:name="_Toc144131559"/>
      <w:r>
        <w:t>3.20</w:t>
      </w:r>
      <w:r w:rsidR="0078661C">
        <w:t xml:space="preserve"> </w:t>
      </w:r>
      <w:r w:rsidR="0074287F" w:rsidRPr="00515014">
        <w:t>Teme secundare</w:t>
      </w:r>
      <w:bookmarkEnd w:id="222"/>
    </w:p>
    <w:tbl>
      <w:tblPr>
        <w:tblStyle w:val="TableGrid"/>
        <w:tblW w:w="0" w:type="auto"/>
        <w:tblLook w:val="04A0" w:firstRow="1" w:lastRow="0" w:firstColumn="1" w:lastColumn="0" w:noHBand="0" w:noVBand="1"/>
      </w:tblPr>
      <w:tblGrid>
        <w:gridCol w:w="9396"/>
      </w:tblGrid>
      <w:tr w:rsidR="003929AA" w:rsidRPr="003929AA" w14:paraId="1EC119D5" w14:textId="77777777" w:rsidTr="00B558B3">
        <w:tc>
          <w:tcPr>
            <w:tcW w:w="9396" w:type="dxa"/>
          </w:tcPr>
          <w:p w14:paraId="25DCB2B9" w14:textId="77777777" w:rsidR="0074287F" w:rsidRPr="00147BA2" w:rsidRDefault="00E57A79" w:rsidP="00B558B3">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7108C3D0" w14:textId="77777777" w:rsidR="0074287F" w:rsidRPr="003929AA" w:rsidRDefault="00C36C21" w:rsidP="00B062B0">
      <w:pPr>
        <w:pStyle w:val="Heading1"/>
        <w:spacing w:line="240" w:lineRule="auto"/>
      </w:pPr>
      <w:bookmarkStart w:id="223" w:name="_Toc144131560"/>
      <w:bookmarkEnd w:id="221"/>
      <w:r>
        <w:t>3.21</w:t>
      </w:r>
      <w:r w:rsidR="0078661C">
        <w:t xml:space="preserve"> </w:t>
      </w:r>
      <w:r w:rsidR="0074287F" w:rsidRPr="003929AA">
        <w:t>Informare</w:t>
      </w:r>
      <w:r w:rsidR="00EE0F16" w:rsidRPr="003929AA">
        <w:t>a</w:t>
      </w:r>
      <w:r w:rsidR="00E7551B" w:rsidRPr="003929AA">
        <w:t xml:space="preserve"> și vizibilitatea sprijinului din fonduri</w:t>
      </w:r>
      <w:bookmarkEnd w:id="223"/>
    </w:p>
    <w:tbl>
      <w:tblPr>
        <w:tblStyle w:val="TableGrid"/>
        <w:tblW w:w="0" w:type="auto"/>
        <w:tblLook w:val="04A0" w:firstRow="1" w:lastRow="0" w:firstColumn="1" w:lastColumn="0" w:noHBand="0" w:noVBand="1"/>
      </w:tblPr>
      <w:tblGrid>
        <w:gridCol w:w="9396"/>
      </w:tblGrid>
      <w:tr w:rsidR="00B63863" w:rsidRPr="003929AA" w14:paraId="07D6BCF4" w14:textId="77777777" w:rsidTr="00B558B3">
        <w:tc>
          <w:tcPr>
            <w:tcW w:w="9396" w:type="dxa"/>
          </w:tcPr>
          <w:p w14:paraId="784CEEAE" w14:textId="0651DAFD" w:rsidR="0074287F" w:rsidRPr="00147BA2" w:rsidRDefault="00A546AF" w:rsidP="00067A8B">
            <w:pPr>
              <w:spacing w:before="120" w:after="120"/>
              <w:jc w:val="both"/>
              <w:rPr>
                <w:rFonts w:ascii="Trebuchet MS" w:hAnsi="Trebuchet MS"/>
                <w:color w:val="0070C0"/>
                <w:sz w:val="24"/>
                <w:szCs w:val="24"/>
              </w:rPr>
            </w:pPr>
            <w:r w:rsidRPr="00147BA2">
              <w:rPr>
                <w:rFonts w:ascii="Trebuchet MS" w:hAnsi="Trebuchet MS"/>
                <w:color w:val="0070C0"/>
                <w:sz w:val="24"/>
                <w:szCs w:val="24"/>
              </w:rPr>
              <w:t>Beneficiarii proiectelor finanțate prin POCIDIF 2021-2027 au obligația de a asigura vizibilitatea sprijinului primit din partea Uniunii Europene și de a face cunoscute publicului larg rezultatele finanțărilor</w:t>
            </w:r>
            <w:r w:rsidR="005C29E7" w:rsidRPr="00147BA2">
              <w:rPr>
                <w:rFonts w:ascii="Trebuchet MS" w:hAnsi="Trebuchet MS"/>
                <w:color w:val="0070C0"/>
                <w:sz w:val="24"/>
                <w:szCs w:val="24"/>
              </w:rPr>
              <w:t xml:space="preserve">, în conformitate cu prevederile </w:t>
            </w:r>
            <w:r w:rsidR="004216FF" w:rsidRPr="00147BA2">
              <w:rPr>
                <w:rFonts w:ascii="Trebuchet MS" w:hAnsi="Trebuchet MS"/>
                <w:color w:val="0070C0"/>
                <w:sz w:val="24"/>
                <w:szCs w:val="24"/>
              </w:rPr>
              <w:t xml:space="preserve">art. 50, din </w:t>
            </w:r>
            <w:r w:rsidR="005C29E7" w:rsidRPr="00147BA2">
              <w:rPr>
                <w:rFonts w:ascii="Trebuchet MS" w:hAnsi="Trebuchet MS"/>
                <w:color w:val="0070C0"/>
                <w:sz w:val="24"/>
                <w:szCs w:val="24"/>
              </w:rPr>
              <w:t xml:space="preserve">Regulamentul (UE) nr. 1060/2021 și </w:t>
            </w:r>
            <w:r w:rsidR="00A004FA">
              <w:rPr>
                <w:rFonts w:ascii="Trebuchet MS" w:hAnsi="Trebuchet MS"/>
                <w:color w:val="0070C0"/>
                <w:sz w:val="24"/>
                <w:szCs w:val="24"/>
              </w:rPr>
              <w:t xml:space="preserve">ale </w:t>
            </w:r>
            <w:r w:rsidR="005C29E7" w:rsidRPr="00147BA2">
              <w:rPr>
                <w:rFonts w:ascii="Trebuchet MS" w:hAnsi="Trebuchet MS"/>
                <w:color w:val="0070C0"/>
                <w:sz w:val="24"/>
                <w:szCs w:val="24"/>
              </w:rPr>
              <w:t>Ordinul</w:t>
            </w:r>
            <w:r w:rsidR="00A004FA">
              <w:rPr>
                <w:rFonts w:ascii="Trebuchet MS" w:hAnsi="Trebuchet MS"/>
                <w:color w:val="0070C0"/>
                <w:sz w:val="24"/>
                <w:szCs w:val="24"/>
              </w:rPr>
              <w:t>ui</w:t>
            </w:r>
            <w:r w:rsidR="005C29E7" w:rsidRPr="00147BA2">
              <w:rPr>
                <w:rFonts w:ascii="Trebuchet MS" w:hAnsi="Trebuchet MS"/>
                <w:color w:val="0070C0"/>
                <w:sz w:val="24"/>
                <w:szCs w:val="24"/>
              </w:rPr>
              <w:t xml:space="preserve"> ministrului investițiilor și proiectelor </w:t>
            </w:r>
            <w:r w:rsidR="005C29E7" w:rsidRPr="00147BA2">
              <w:rPr>
                <w:rFonts w:ascii="Trebuchet MS" w:hAnsi="Trebuchet MS"/>
                <w:color w:val="0070C0"/>
                <w:sz w:val="24"/>
                <w:szCs w:val="24"/>
              </w:rPr>
              <w:t>europene</w:t>
            </w:r>
            <w:r w:rsidR="00A64466" w:rsidRPr="00147BA2">
              <w:rPr>
                <w:rFonts w:ascii="Trebuchet MS" w:hAnsi="Trebuchet MS"/>
                <w:color w:val="0070C0"/>
                <w:sz w:val="24"/>
                <w:szCs w:val="24"/>
              </w:rPr>
              <w:t xml:space="preserve"> nr.</w:t>
            </w:r>
            <w:r w:rsidR="004216FF" w:rsidRPr="00147BA2">
              <w:rPr>
                <w:rFonts w:ascii="Trebuchet MS" w:hAnsi="Trebuchet MS"/>
                <w:color w:val="0070C0"/>
                <w:sz w:val="24"/>
                <w:szCs w:val="24"/>
              </w:rPr>
              <w:t xml:space="preserve"> </w:t>
            </w:r>
            <w:r w:rsidR="00E95B7D">
              <w:rPr>
                <w:rFonts w:ascii="Trebuchet MS" w:hAnsi="Trebuchet MS"/>
                <w:color w:val="0070C0"/>
                <w:sz w:val="24"/>
                <w:szCs w:val="24"/>
              </w:rPr>
              <w:t>5744</w:t>
            </w:r>
            <w:r w:rsidR="00E95B7D" w:rsidRPr="00147BA2">
              <w:rPr>
                <w:rFonts w:ascii="Trebuchet MS" w:hAnsi="Trebuchet MS"/>
                <w:color w:val="0070C0"/>
                <w:sz w:val="24"/>
                <w:szCs w:val="24"/>
              </w:rPr>
              <w:t>/202</w:t>
            </w:r>
            <w:r w:rsidR="00E95B7D">
              <w:rPr>
                <w:rFonts w:ascii="Trebuchet MS" w:hAnsi="Trebuchet MS"/>
                <w:color w:val="0070C0"/>
                <w:sz w:val="24"/>
                <w:szCs w:val="24"/>
              </w:rPr>
              <w:t>3</w:t>
            </w:r>
            <w:r w:rsidR="00E95B7D" w:rsidRPr="00147BA2">
              <w:rPr>
                <w:rFonts w:ascii="Trebuchet MS" w:hAnsi="Trebuchet MS"/>
                <w:color w:val="0070C0"/>
                <w:sz w:val="24"/>
                <w:szCs w:val="24"/>
              </w:rPr>
              <w:t xml:space="preserve"> </w:t>
            </w:r>
            <w:r w:rsidR="00067A8B" w:rsidRPr="00147BA2">
              <w:rPr>
                <w:rFonts w:ascii="Trebuchet MS" w:hAnsi="Trebuchet MS"/>
                <w:color w:val="0070C0"/>
                <w:sz w:val="24"/>
                <w:szCs w:val="24"/>
              </w:rPr>
              <w:t xml:space="preserve">pentru </w:t>
            </w:r>
            <w:r w:rsidR="00067A8B" w:rsidRPr="00147BA2">
              <w:rPr>
                <w:rFonts w:ascii="Trebuchet MS" w:hAnsi="Trebuchet MS"/>
                <w:color w:val="0070C0"/>
                <w:sz w:val="24"/>
                <w:szCs w:val="24"/>
              </w:rPr>
              <w:t>aprobarea ghidului de identitate vizuală „Vizibilitate, transparență</w:t>
            </w:r>
            <w:r w:rsidR="009B1324" w:rsidRPr="00147BA2">
              <w:rPr>
                <w:rFonts w:ascii="Trebuchet MS" w:hAnsi="Trebuchet MS"/>
                <w:color w:val="0070C0"/>
                <w:sz w:val="24"/>
                <w:szCs w:val="24"/>
              </w:rPr>
              <w:t xml:space="preserve"> </w:t>
            </w:r>
            <w:r w:rsidR="00067A8B" w:rsidRPr="00147BA2">
              <w:rPr>
                <w:rFonts w:ascii="Trebuchet MS" w:hAnsi="Trebuchet MS"/>
                <w:color w:val="0070C0"/>
                <w:sz w:val="24"/>
                <w:szCs w:val="24"/>
              </w:rPr>
              <w:t>și comunicare în perioada de programare 2021—2027”</w:t>
            </w:r>
            <w:r w:rsidRPr="00147BA2">
              <w:rPr>
                <w:rFonts w:ascii="Trebuchet MS" w:hAnsi="Trebuchet MS"/>
                <w:color w:val="0070C0"/>
                <w:sz w:val="24"/>
                <w:szCs w:val="24"/>
              </w:rPr>
              <w:t>.</w:t>
            </w:r>
          </w:p>
          <w:p w14:paraId="3A6D8D9C" w14:textId="77777777" w:rsidR="00FC62F8" w:rsidRPr="00147BA2" w:rsidRDefault="00FC62F8" w:rsidP="00FA13DC">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Beneficiarii sunt obligați să utilizeze, pentru toate materialele de comunicare și vizibilitate realizate în cadrul proiectelor finanțate prin P1 - POCIDIF, indicațiile </w:t>
            </w:r>
            <w:r w:rsidRPr="00147BA2">
              <w:rPr>
                <w:rFonts w:ascii="Trebuchet MS" w:hAnsi="Trebuchet MS"/>
                <w:color w:val="0070C0"/>
                <w:sz w:val="24"/>
                <w:szCs w:val="24"/>
              </w:rPr>
              <w:lastRenderedPageBreak/>
              <w:t xml:space="preserve">tehnice din Ghidul de Identitate Vizuală ce se regăsește la </w:t>
            </w:r>
            <w:hyperlink r:id="rId12" w:history="1">
              <w:r w:rsidR="000715F2" w:rsidRPr="00147BA2">
                <w:rPr>
                  <w:rStyle w:val="Hyperlink"/>
                  <w:rFonts w:ascii="Trebuchet MS" w:hAnsi="Trebuchet MS" w:cstheme="minorBidi"/>
                  <w:color w:val="0070C0"/>
                  <w:sz w:val="24"/>
                  <w:szCs w:val="24"/>
                </w:rPr>
                <w:t>https://mfe.gov.ro/comunicare/strategie-de-comunicare/</w:t>
              </w:r>
            </w:hyperlink>
            <w:r w:rsidR="000715F2" w:rsidRPr="00147BA2">
              <w:rPr>
                <w:rFonts w:ascii="Trebuchet MS" w:hAnsi="Trebuchet MS"/>
                <w:color w:val="0070C0"/>
                <w:sz w:val="24"/>
                <w:szCs w:val="24"/>
              </w:rPr>
              <w:t>.</w:t>
            </w:r>
          </w:p>
          <w:p w14:paraId="17DE7204" w14:textId="77777777" w:rsidR="00FA13DC" w:rsidRPr="00147BA2" w:rsidRDefault="00FA13DC" w:rsidP="00FA13DC">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Activitățile </w:t>
            </w:r>
            <w:r w:rsidR="00AF3816" w:rsidRPr="00147BA2">
              <w:rPr>
                <w:rFonts w:ascii="Trebuchet MS" w:hAnsi="Trebuchet MS"/>
                <w:color w:val="0070C0"/>
                <w:sz w:val="24"/>
                <w:szCs w:val="24"/>
              </w:rPr>
              <w:t xml:space="preserve">minime </w:t>
            </w:r>
            <w:r w:rsidRPr="00147BA2">
              <w:rPr>
                <w:rFonts w:ascii="Trebuchet MS" w:hAnsi="Trebuchet MS"/>
                <w:color w:val="0070C0"/>
                <w:sz w:val="24"/>
                <w:szCs w:val="24"/>
              </w:rPr>
              <w:t>obligatorii de comunicare și vizibilitate, aplicabile tuturor proiectelor sunt următoarele:</w:t>
            </w:r>
          </w:p>
          <w:p w14:paraId="4BC8BCD9" w14:textId="77777777" w:rsidR="00FA13DC" w:rsidRPr="00147BA2" w:rsidRDefault="00FA13DC" w:rsidP="004666C9">
            <w:pPr>
              <w:pStyle w:val="ListParagraph"/>
              <w:numPr>
                <w:ilvl w:val="0"/>
                <w:numId w:val="16"/>
              </w:numPr>
              <w:spacing w:before="120" w:after="120"/>
              <w:jc w:val="both"/>
              <w:rPr>
                <w:rFonts w:ascii="Trebuchet MS" w:hAnsi="Trebuchet MS"/>
                <w:color w:val="0070C0"/>
                <w:sz w:val="24"/>
                <w:szCs w:val="24"/>
              </w:rPr>
            </w:pPr>
            <w:r w:rsidRPr="00147BA2">
              <w:rPr>
                <w:rFonts w:ascii="Trebuchet MS" w:hAnsi="Trebuchet MS"/>
                <w:color w:val="0070C0"/>
                <w:sz w:val="24"/>
                <w:szCs w:val="24"/>
              </w:rPr>
              <w:t>Crearea unei secțiuni dedicate proiectului pe site-ul web propriu, dacă acesta există, care să conțină o descriere a proiectului și informații actualizate despre implementarea acestuia;</w:t>
            </w:r>
          </w:p>
          <w:p w14:paraId="6F01AFEA" w14:textId="77777777" w:rsidR="00FA13DC" w:rsidRPr="00147BA2" w:rsidRDefault="00FA13DC" w:rsidP="004666C9">
            <w:pPr>
              <w:pStyle w:val="ListParagraph"/>
              <w:numPr>
                <w:ilvl w:val="0"/>
                <w:numId w:val="16"/>
              </w:numPr>
              <w:spacing w:before="120" w:after="120"/>
              <w:jc w:val="both"/>
              <w:rPr>
                <w:rFonts w:ascii="Trebuchet MS" w:hAnsi="Trebuchet MS"/>
                <w:color w:val="0070C0"/>
                <w:sz w:val="24"/>
                <w:szCs w:val="24"/>
              </w:rPr>
            </w:pPr>
            <w:r w:rsidRPr="00147BA2">
              <w:rPr>
                <w:rFonts w:ascii="Trebuchet MS" w:hAnsi="Trebuchet MS"/>
                <w:color w:val="0070C0"/>
                <w:sz w:val="24"/>
                <w:szCs w:val="24"/>
              </w:rPr>
              <w:t>Promovarea proiectului pe platformele de social media proprii, dacă acesta</w:t>
            </w:r>
            <w:r w:rsidR="00A07EAC" w:rsidRPr="00147BA2">
              <w:rPr>
                <w:rFonts w:ascii="Trebuchet MS" w:hAnsi="Trebuchet MS"/>
                <w:color w:val="0070C0"/>
                <w:sz w:val="24"/>
                <w:szCs w:val="24"/>
              </w:rPr>
              <w:t xml:space="preserve"> </w:t>
            </w:r>
            <w:r w:rsidRPr="00147BA2">
              <w:rPr>
                <w:rFonts w:ascii="Trebuchet MS" w:hAnsi="Trebuchet MS"/>
                <w:color w:val="0070C0"/>
                <w:sz w:val="24"/>
                <w:szCs w:val="24"/>
              </w:rPr>
              <w:t>există;</w:t>
            </w:r>
          </w:p>
          <w:p w14:paraId="2EC6911B" w14:textId="77777777" w:rsidR="00384E09" w:rsidRPr="00147BA2" w:rsidRDefault="00384E09" w:rsidP="004666C9">
            <w:pPr>
              <w:pStyle w:val="ListParagraph"/>
              <w:numPr>
                <w:ilvl w:val="0"/>
                <w:numId w:val="16"/>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Expunerea la locația de implementare a proiectului, într-un loc ușor vizibil </w:t>
            </w:r>
            <w:r w:rsidRPr="00147BA2">
              <w:rPr>
                <w:rFonts w:ascii="Trebuchet MS" w:hAnsi="Trebuchet MS"/>
                <w:color w:val="0070C0"/>
                <w:sz w:val="24"/>
                <w:szCs w:val="24"/>
              </w:rPr>
              <w:t>publicului, a unui panou/unei plăci cu informații despre proiect, în cazul</w:t>
            </w:r>
            <w:r w:rsidR="00A07EAC" w:rsidRPr="00147BA2">
              <w:rPr>
                <w:rFonts w:ascii="Trebuchet MS" w:hAnsi="Trebuchet MS"/>
                <w:color w:val="0070C0"/>
                <w:sz w:val="24"/>
                <w:szCs w:val="24"/>
              </w:rPr>
              <w:t xml:space="preserve"> </w:t>
            </w:r>
            <w:r w:rsidRPr="00147BA2">
              <w:rPr>
                <w:rFonts w:ascii="Trebuchet MS" w:hAnsi="Trebuchet MS"/>
                <w:color w:val="0070C0"/>
                <w:sz w:val="24"/>
                <w:szCs w:val="24"/>
              </w:rPr>
              <w:t>proiectelor a căror valoare totală depășește 500.000 de euro;</w:t>
            </w:r>
          </w:p>
          <w:p w14:paraId="12B97E45" w14:textId="77777777" w:rsidR="00384E09" w:rsidRDefault="00384E09" w:rsidP="004666C9">
            <w:pPr>
              <w:pStyle w:val="ListParagraph"/>
              <w:numPr>
                <w:ilvl w:val="0"/>
                <w:numId w:val="16"/>
              </w:numPr>
              <w:spacing w:before="120" w:after="120"/>
              <w:jc w:val="both"/>
              <w:rPr>
                <w:rFonts w:ascii="Trebuchet MS" w:hAnsi="Trebuchet MS"/>
                <w:color w:val="0070C0"/>
                <w:sz w:val="24"/>
                <w:szCs w:val="24"/>
              </w:rPr>
            </w:pPr>
            <w:r w:rsidRPr="00147BA2">
              <w:rPr>
                <w:rFonts w:ascii="Trebuchet MS" w:hAnsi="Trebuchet MS"/>
                <w:color w:val="0070C0"/>
                <w:sz w:val="24"/>
                <w:szCs w:val="24"/>
              </w:rPr>
              <w:t>Amplasarea de autocolante sau plăcuțe pe mijloacele fixe achiziționate prin proiect (a căror valoare de achiziție este mai mare sau egală cu 2.500 lei fără TVA conform legislației în vigoare și care au o durată de viață mai mare de 1 an);</w:t>
            </w:r>
          </w:p>
          <w:p w14:paraId="1CA9D188" w14:textId="0825B01C" w:rsidR="00984084" w:rsidRPr="00984084" w:rsidRDefault="00984084" w:rsidP="00984084">
            <w:pPr>
              <w:pStyle w:val="ListParagraph"/>
              <w:numPr>
                <w:ilvl w:val="0"/>
                <w:numId w:val="16"/>
              </w:numPr>
              <w:tabs>
                <w:tab w:val="left" w:pos="875"/>
              </w:tabs>
              <w:spacing w:before="120" w:after="120"/>
              <w:ind w:left="591" w:hanging="231"/>
              <w:jc w:val="both"/>
              <w:rPr>
                <w:rFonts w:ascii="Trebuchet MS" w:hAnsi="Trebuchet MS"/>
                <w:color w:val="0070C0"/>
                <w:sz w:val="24"/>
                <w:szCs w:val="24"/>
              </w:rPr>
            </w:pPr>
            <w:r>
              <w:rPr>
                <w:rFonts w:ascii="Trebuchet MS" w:hAnsi="Trebuchet MS"/>
                <w:color w:val="0070C0"/>
                <w:sz w:val="24"/>
                <w:szCs w:val="24"/>
              </w:rPr>
              <w:t>I</w:t>
            </w:r>
            <w:r w:rsidRPr="00407997">
              <w:rPr>
                <w:rFonts w:ascii="Trebuchet MS" w:hAnsi="Trebuchet MS"/>
                <w:color w:val="0070C0"/>
                <w:sz w:val="24"/>
                <w:szCs w:val="24"/>
              </w:rPr>
              <w:t xml:space="preserve">ncluderea unei mențiuni care subliniază sprijinul din partea Uniunii într-un mod </w:t>
            </w:r>
            <w:r w:rsidR="004E2F40">
              <w:rPr>
                <w:rFonts w:ascii="Trebuchet MS" w:hAnsi="Trebuchet MS"/>
                <w:color w:val="0070C0"/>
                <w:sz w:val="24"/>
                <w:szCs w:val="24"/>
              </w:rPr>
              <w:t xml:space="preserve">  </w:t>
            </w:r>
            <w:r w:rsidRPr="00407997">
              <w:rPr>
                <w:rFonts w:ascii="Trebuchet MS" w:hAnsi="Trebuchet MS"/>
                <w:color w:val="0070C0"/>
                <w:sz w:val="24"/>
                <w:szCs w:val="24"/>
              </w:rPr>
              <w:t>vizibil în documentele și în materialele de comunicare referitoare la implementarea operațiunii care sunt destinate publicului sau participanților;</w:t>
            </w:r>
          </w:p>
          <w:p w14:paraId="712DDF27" w14:textId="77777777" w:rsidR="00F359A8" w:rsidRPr="00147BA2" w:rsidRDefault="00384E09" w:rsidP="00984084">
            <w:pPr>
              <w:pStyle w:val="ListParagraph"/>
              <w:numPr>
                <w:ilvl w:val="0"/>
                <w:numId w:val="16"/>
              </w:numPr>
              <w:tabs>
                <w:tab w:val="left" w:pos="875"/>
              </w:tabs>
              <w:spacing w:before="120" w:after="120"/>
              <w:jc w:val="both"/>
              <w:rPr>
                <w:rFonts w:ascii="Trebuchet MS" w:hAnsi="Trebuchet MS"/>
                <w:i/>
                <w:color w:val="0070C0"/>
                <w:sz w:val="24"/>
                <w:szCs w:val="24"/>
              </w:rPr>
            </w:pPr>
            <w:r w:rsidRPr="00147BA2">
              <w:rPr>
                <w:rFonts w:ascii="Trebuchet MS" w:hAnsi="Trebuchet MS"/>
                <w:color w:val="0070C0"/>
                <w:sz w:val="24"/>
                <w:szCs w:val="24"/>
              </w:rPr>
              <w:t>Transmiterea spre publicare a două comunicate de presă către mass-media (presă</w:t>
            </w:r>
            <w:r w:rsidR="00A07EAC" w:rsidRPr="00147BA2">
              <w:rPr>
                <w:rFonts w:ascii="Trebuchet MS" w:hAnsi="Trebuchet MS"/>
                <w:color w:val="0070C0"/>
                <w:sz w:val="24"/>
                <w:szCs w:val="24"/>
              </w:rPr>
              <w:t xml:space="preserve"> </w:t>
            </w:r>
            <w:r w:rsidRPr="00147BA2">
              <w:rPr>
                <w:rFonts w:ascii="Trebuchet MS" w:hAnsi="Trebuchet MS"/>
                <w:color w:val="0070C0"/>
                <w:sz w:val="24"/>
                <w:szCs w:val="24"/>
              </w:rPr>
              <w:t>scrisă tipărită locală/regională/națională, publicații online etc)</w:t>
            </w:r>
            <w:r w:rsidR="00B7742D">
              <w:rPr>
                <w:rFonts w:ascii="Trebuchet MS" w:hAnsi="Trebuchet MS"/>
                <w:color w:val="0070C0"/>
                <w:sz w:val="24"/>
                <w:szCs w:val="24"/>
              </w:rPr>
              <w:t>.</w:t>
            </w:r>
          </w:p>
        </w:tc>
      </w:tr>
    </w:tbl>
    <w:p w14:paraId="541B91C4" w14:textId="77777777" w:rsidR="00EF15DA" w:rsidRPr="00147BA2" w:rsidRDefault="00EF15DA" w:rsidP="00D84C69">
      <w:pPr>
        <w:spacing w:before="120" w:after="120"/>
        <w:rPr>
          <w:rFonts w:ascii="Trebuchet MS" w:hAnsi="Trebuchet MS"/>
          <w:i/>
          <w:color w:val="0070C0"/>
          <w:sz w:val="24"/>
          <w:szCs w:val="24"/>
        </w:rPr>
      </w:pPr>
    </w:p>
    <w:p w14:paraId="40B3DDBA" w14:textId="77777777" w:rsidR="00566CCA" w:rsidRPr="00147BA2" w:rsidRDefault="00566CCA" w:rsidP="00541F6A">
      <w:pPr>
        <w:pStyle w:val="Heading1"/>
        <w:numPr>
          <w:ilvl w:val="0"/>
          <w:numId w:val="1"/>
        </w:numPr>
        <w:ind w:left="426" w:hanging="426"/>
        <w:rPr>
          <w:b/>
          <w:color w:val="0070C0"/>
          <w:szCs w:val="24"/>
        </w:rPr>
      </w:pPr>
      <w:bookmarkStart w:id="224" w:name="_Toc144131561"/>
      <w:r w:rsidRPr="00147BA2">
        <w:rPr>
          <w:b/>
          <w:i/>
          <w:color w:val="0070C0"/>
          <w:szCs w:val="24"/>
        </w:rPr>
        <w:t>INFORMAȚII</w:t>
      </w:r>
      <w:r w:rsidRPr="00147BA2">
        <w:rPr>
          <w:b/>
          <w:color w:val="0070C0"/>
          <w:szCs w:val="24"/>
        </w:rPr>
        <w:t xml:space="preserve"> </w:t>
      </w:r>
      <w:r w:rsidR="00927483" w:rsidRPr="00147BA2">
        <w:rPr>
          <w:b/>
          <w:color w:val="0070C0"/>
          <w:szCs w:val="24"/>
        </w:rPr>
        <w:t xml:space="preserve">ADMINISTRATIVE </w:t>
      </w:r>
      <w:r w:rsidRPr="00147BA2">
        <w:rPr>
          <w:b/>
          <w:color w:val="0070C0"/>
          <w:szCs w:val="24"/>
        </w:rPr>
        <w:t>DESPRE APELUL DE PROIECTE</w:t>
      </w:r>
      <w:bookmarkEnd w:id="224"/>
      <w:r w:rsidRPr="00147BA2">
        <w:rPr>
          <w:b/>
          <w:color w:val="0070C0"/>
          <w:szCs w:val="24"/>
        </w:rPr>
        <w:tab/>
      </w:r>
    </w:p>
    <w:p w14:paraId="7C9760A5" w14:textId="730117DF" w:rsidR="001D30C5" w:rsidRPr="00515014" w:rsidRDefault="0070161D" w:rsidP="0070161D">
      <w:pPr>
        <w:pStyle w:val="Heading1"/>
        <w:spacing w:line="240" w:lineRule="auto"/>
      </w:pPr>
      <w:bookmarkStart w:id="225" w:name="_Toc144102827"/>
      <w:bookmarkStart w:id="226" w:name="_Toc144102948"/>
      <w:bookmarkStart w:id="227" w:name="_Toc144103073"/>
      <w:bookmarkStart w:id="228" w:name="_Toc144103199"/>
      <w:bookmarkStart w:id="229" w:name="_Toc144103325"/>
      <w:bookmarkStart w:id="230" w:name="_Toc144103451"/>
      <w:bookmarkStart w:id="231" w:name="_Toc144103578"/>
      <w:bookmarkStart w:id="232" w:name="_Toc144103705"/>
      <w:bookmarkStart w:id="233" w:name="_Toc144103833"/>
      <w:bookmarkStart w:id="234" w:name="_Toc144103964"/>
      <w:bookmarkStart w:id="235" w:name="_Toc144102828"/>
      <w:bookmarkStart w:id="236" w:name="_Toc144102949"/>
      <w:bookmarkStart w:id="237" w:name="_Toc144103074"/>
      <w:bookmarkStart w:id="238" w:name="_Toc144103200"/>
      <w:bookmarkStart w:id="239" w:name="_Toc144103326"/>
      <w:bookmarkStart w:id="240" w:name="_Toc144103452"/>
      <w:bookmarkStart w:id="241" w:name="_Toc144103579"/>
      <w:bookmarkStart w:id="242" w:name="_Toc144103706"/>
      <w:bookmarkStart w:id="243" w:name="_Toc144103834"/>
      <w:bookmarkStart w:id="244" w:name="_Toc144103965"/>
      <w:bookmarkStart w:id="245" w:name="_Toc144131562"/>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t xml:space="preserve">4.1 </w:t>
      </w:r>
      <w:r w:rsidR="001D30C5" w:rsidRPr="00515014">
        <w:t>Data deschiderii apelului de proiecte</w:t>
      </w:r>
      <w:bookmarkEnd w:id="245"/>
    </w:p>
    <w:p w14:paraId="43E428CB" w14:textId="28E1CEC2" w:rsidR="00A16EF1" w:rsidRPr="0070161D" w:rsidRDefault="00D74DB6" w:rsidP="0070161D">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70C0"/>
          <w:sz w:val="24"/>
          <w:szCs w:val="24"/>
        </w:rPr>
      </w:pPr>
      <w:r w:rsidRPr="00147BA2">
        <w:rPr>
          <w:rFonts w:ascii="Trebuchet MS" w:hAnsi="Trebuchet MS"/>
          <w:i/>
          <w:color w:val="0070C0"/>
          <w:sz w:val="24"/>
          <w:szCs w:val="24"/>
        </w:rPr>
        <w:t>D</w:t>
      </w:r>
      <w:r w:rsidR="00D87653" w:rsidRPr="00147BA2">
        <w:rPr>
          <w:rFonts w:ascii="Trebuchet MS" w:hAnsi="Trebuchet MS"/>
          <w:i/>
          <w:color w:val="0070C0"/>
          <w:sz w:val="24"/>
          <w:szCs w:val="24"/>
        </w:rPr>
        <w:t xml:space="preserve">ata </w:t>
      </w:r>
      <w:r w:rsidRPr="00147BA2">
        <w:rPr>
          <w:rFonts w:ascii="Trebuchet MS" w:hAnsi="Trebuchet MS"/>
          <w:i/>
          <w:color w:val="0070C0"/>
          <w:sz w:val="24"/>
          <w:szCs w:val="24"/>
        </w:rPr>
        <w:t>deschiderii</w:t>
      </w:r>
      <w:r w:rsidR="00D87653" w:rsidRPr="00147BA2">
        <w:rPr>
          <w:rFonts w:ascii="Trebuchet MS" w:hAnsi="Trebuchet MS"/>
          <w:i/>
          <w:color w:val="0070C0"/>
          <w:sz w:val="24"/>
          <w:szCs w:val="24"/>
        </w:rPr>
        <w:t xml:space="preserve"> </w:t>
      </w:r>
      <w:r w:rsidRPr="00147BA2">
        <w:rPr>
          <w:rFonts w:ascii="Trebuchet MS" w:hAnsi="Trebuchet MS"/>
          <w:i/>
          <w:color w:val="0070C0"/>
          <w:sz w:val="24"/>
          <w:szCs w:val="24"/>
        </w:rPr>
        <w:t xml:space="preserve">apelului de  </w:t>
      </w:r>
      <w:r w:rsidRPr="004E2F40">
        <w:rPr>
          <w:rFonts w:ascii="Trebuchet MS" w:hAnsi="Trebuchet MS"/>
          <w:i/>
          <w:color w:val="0070C0"/>
          <w:sz w:val="24"/>
          <w:szCs w:val="24"/>
        </w:rPr>
        <w:t>proiecte</w:t>
      </w:r>
      <w:r w:rsidR="00AD7B04" w:rsidRPr="004E2F40">
        <w:rPr>
          <w:rFonts w:ascii="Trebuchet MS" w:hAnsi="Trebuchet MS"/>
          <w:i/>
          <w:color w:val="0070C0"/>
          <w:sz w:val="24"/>
          <w:szCs w:val="24"/>
        </w:rPr>
        <w:t xml:space="preserve"> este</w:t>
      </w:r>
      <w:r w:rsidR="00B7742D" w:rsidRPr="004E2F40">
        <w:rPr>
          <w:rFonts w:ascii="Trebuchet MS" w:hAnsi="Trebuchet MS"/>
          <w:i/>
          <w:color w:val="0070C0"/>
          <w:sz w:val="24"/>
          <w:szCs w:val="24"/>
        </w:rPr>
        <w:t xml:space="preserve"> </w:t>
      </w:r>
      <w:r w:rsidR="003C719C" w:rsidRPr="004E2F40">
        <w:rPr>
          <w:rFonts w:ascii="Trebuchet MS" w:hAnsi="Trebuchet MS"/>
          <w:i/>
          <w:color w:val="0070C0"/>
          <w:sz w:val="24"/>
          <w:szCs w:val="24"/>
        </w:rPr>
        <w:t>......</w:t>
      </w:r>
      <w:r w:rsidR="009513D5" w:rsidRPr="004E2F40">
        <w:rPr>
          <w:rFonts w:ascii="Trebuchet MS" w:hAnsi="Trebuchet MS"/>
          <w:i/>
          <w:color w:val="0070C0"/>
          <w:sz w:val="24"/>
          <w:szCs w:val="24"/>
        </w:rPr>
        <w:t xml:space="preserve"> 202</w:t>
      </w:r>
      <w:r w:rsidR="00EB722D" w:rsidRPr="004E2F40">
        <w:rPr>
          <w:rFonts w:ascii="Trebuchet MS" w:hAnsi="Trebuchet MS"/>
          <w:i/>
          <w:color w:val="0070C0"/>
          <w:sz w:val="24"/>
          <w:szCs w:val="24"/>
        </w:rPr>
        <w:t>4</w:t>
      </w:r>
      <w:r w:rsidR="009513D5" w:rsidRPr="004E2F40">
        <w:rPr>
          <w:rFonts w:ascii="Trebuchet MS" w:hAnsi="Trebuchet MS"/>
          <w:i/>
          <w:color w:val="0070C0"/>
          <w:sz w:val="24"/>
          <w:szCs w:val="24"/>
        </w:rPr>
        <w:t>.</w:t>
      </w:r>
    </w:p>
    <w:p w14:paraId="22FDDE72" w14:textId="0CC22509" w:rsidR="001D30C5" w:rsidRPr="003929AA" w:rsidRDefault="00254B3D" w:rsidP="0070161D">
      <w:pPr>
        <w:pStyle w:val="Heading1"/>
        <w:spacing w:line="240" w:lineRule="auto"/>
      </w:pPr>
      <w:r w:rsidRPr="00515014">
        <w:t xml:space="preserve"> </w:t>
      </w:r>
      <w:bookmarkStart w:id="246" w:name="_Toc144131563"/>
      <w:r w:rsidR="0070161D">
        <w:t xml:space="preserve">4.2 </w:t>
      </w:r>
      <w:r w:rsidR="001D30C5" w:rsidRPr="00515014">
        <w:t>Perioada de pregătire a proiectelor</w:t>
      </w:r>
      <w:bookmarkEnd w:id="246"/>
    </w:p>
    <w:p w14:paraId="004B8812" w14:textId="77777777" w:rsidR="001D30C5" w:rsidRPr="00147BA2" w:rsidRDefault="0036718D" w:rsidP="00B85FF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Solicitanții finanțării nerambursabile au la dispoziție interva</w:t>
      </w:r>
      <w:r w:rsidR="00B85FF7" w:rsidRPr="00147BA2">
        <w:rPr>
          <w:rFonts w:ascii="Trebuchet MS" w:hAnsi="Trebuchet MS"/>
          <w:color w:val="0070C0"/>
          <w:sz w:val="24"/>
          <w:szCs w:val="24"/>
        </w:rPr>
        <w:t>l</w:t>
      </w:r>
      <w:r w:rsidRPr="00147BA2">
        <w:rPr>
          <w:rFonts w:ascii="Trebuchet MS" w:hAnsi="Trebuchet MS"/>
          <w:color w:val="0070C0"/>
          <w:sz w:val="24"/>
          <w:szCs w:val="24"/>
        </w:rPr>
        <w:t>ul cuprins între data de deschidere a apelului de proiecte</w:t>
      </w:r>
      <w:r w:rsidR="00AD7B04" w:rsidRPr="00147BA2">
        <w:rPr>
          <w:rFonts w:ascii="Trebuchet MS" w:hAnsi="Trebuchet MS"/>
          <w:color w:val="0070C0"/>
          <w:sz w:val="24"/>
          <w:szCs w:val="24"/>
        </w:rPr>
        <w:t xml:space="preserve"> în sistemul informatic MySMIS2021/SMIS2021+</w:t>
      </w:r>
      <w:r w:rsidRPr="00147BA2">
        <w:rPr>
          <w:rFonts w:ascii="Trebuchet MS" w:hAnsi="Trebuchet MS"/>
          <w:color w:val="0070C0"/>
          <w:sz w:val="24"/>
          <w:szCs w:val="24"/>
        </w:rPr>
        <w:t xml:space="preserve"> și data închiderii acestuia, pentru pregătirea </w:t>
      </w:r>
      <w:r w:rsidR="00AD7B04" w:rsidRPr="00147BA2">
        <w:rPr>
          <w:rFonts w:ascii="Trebuchet MS" w:hAnsi="Trebuchet MS"/>
          <w:color w:val="0070C0"/>
          <w:sz w:val="24"/>
          <w:szCs w:val="24"/>
        </w:rPr>
        <w:t xml:space="preserve">și depunerea </w:t>
      </w:r>
      <w:r w:rsidRPr="00147BA2">
        <w:rPr>
          <w:rFonts w:ascii="Trebuchet MS" w:hAnsi="Trebuchet MS"/>
          <w:color w:val="0070C0"/>
          <w:sz w:val="24"/>
          <w:szCs w:val="24"/>
        </w:rPr>
        <w:t>unei cereri de finanțare mature, prin raportare la prevederile prezentului Ghid</w:t>
      </w:r>
      <w:r w:rsidRPr="00147BA2">
        <w:rPr>
          <w:rFonts w:ascii="Trebuchet MS" w:hAnsi="Trebuchet MS"/>
          <w:i/>
          <w:color w:val="0070C0"/>
          <w:sz w:val="24"/>
          <w:szCs w:val="24"/>
        </w:rPr>
        <w:t>.</w:t>
      </w:r>
    </w:p>
    <w:p w14:paraId="2E73ED28" w14:textId="401FD9CF" w:rsidR="00AD7B04" w:rsidRPr="003929AA" w:rsidRDefault="0070161D" w:rsidP="0070161D">
      <w:pPr>
        <w:pStyle w:val="Heading1"/>
        <w:spacing w:line="240" w:lineRule="auto"/>
      </w:pPr>
      <w:bookmarkStart w:id="247" w:name="_Toc144131564"/>
      <w:r>
        <w:t xml:space="preserve">4.3 </w:t>
      </w:r>
      <w:r w:rsidR="00CF5E11" w:rsidRPr="00515014">
        <w:t>Perioada de depunere a proiectelor</w:t>
      </w:r>
      <w:bookmarkEnd w:id="247"/>
      <w:r w:rsidR="00CF5E11" w:rsidRPr="00515014">
        <w:t xml:space="preserve"> </w:t>
      </w:r>
      <w:r w:rsidR="00CF5E11" w:rsidRPr="00515014">
        <w:tab/>
      </w:r>
    </w:p>
    <w:p w14:paraId="305DD8A5" w14:textId="77777777" w:rsidR="00566CCA" w:rsidRPr="00147BA2" w:rsidRDefault="00AD7B04" w:rsidP="00AD7B04">
      <w:pPr>
        <w:spacing w:before="120" w:after="120" w:line="240" w:lineRule="auto"/>
        <w:rPr>
          <w:i/>
          <w:color w:val="0070C0"/>
        </w:rPr>
      </w:pPr>
      <w:r w:rsidRPr="00147BA2">
        <w:rPr>
          <w:rFonts w:ascii="Trebuchet MS" w:hAnsi="Trebuchet MS"/>
          <w:i/>
          <w:color w:val="0070C0"/>
          <w:sz w:val="24"/>
          <w:szCs w:val="24"/>
        </w:rPr>
        <w:t xml:space="preserve">4.3.1 </w:t>
      </w:r>
      <w:r w:rsidR="00CF5E11" w:rsidRPr="00147BA2">
        <w:rPr>
          <w:rFonts w:ascii="Trebuchet MS" w:hAnsi="Trebuchet MS"/>
          <w:i/>
          <w:color w:val="0070C0"/>
          <w:sz w:val="24"/>
          <w:szCs w:val="24"/>
        </w:rPr>
        <w:t>D</w:t>
      </w:r>
      <w:r w:rsidR="00566CCA" w:rsidRPr="00147BA2">
        <w:rPr>
          <w:rFonts w:ascii="Trebuchet MS" w:hAnsi="Trebuchet MS"/>
          <w:i/>
          <w:color w:val="0070C0"/>
          <w:sz w:val="24"/>
          <w:szCs w:val="24"/>
        </w:rPr>
        <w:t xml:space="preserve">ata și ora </w:t>
      </w:r>
      <w:r w:rsidR="00BA02CA" w:rsidRPr="00147BA2">
        <w:rPr>
          <w:rFonts w:ascii="Trebuchet MS" w:hAnsi="Trebuchet MS"/>
          <w:i/>
          <w:color w:val="0070C0"/>
          <w:sz w:val="24"/>
          <w:szCs w:val="24"/>
        </w:rPr>
        <w:t xml:space="preserve">pentru </w:t>
      </w:r>
      <w:r w:rsidR="00566CCA" w:rsidRPr="00147BA2">
        <w:rPr>
          <w:rFonts w:ascii="Trebuchet MS" w:hAnsi="Trebuchet MS"/>
          <w:i/>
          <w:color w:val="0070C0"/>
          <w:sz w:val="24"/>
          <w:szCs w:val="24"/>
        </w:rPr>
        <w:t>începere</w:t>
      </w:r>
      <w:r w:rsidR="00BA02CA" w:rsidRPr="00147BA2">
        <w:rPr>
          <w:rFonts w:ascii="Trebuchet MS" w:hAnsi="Trebuchet MS"/>
          <w:i/>
          <w:color w:val="0070C0"/>
          <w:sz w:val="24"/>
          <w:szCs w:val="24"/>
        </w:rPr>
        <w:t>a</w:t>
      </w:r>
      <w:r w:rsidR="00566CCA" w:rsidRPr="00147BA2">
        <w:rPr>
          <w:rFonts w:ascii="Trebuchet MS" w:hAnsi="Trebuchet MS"/>
          <w:i/>
          <w:color w:val="0070C0"/>
          <w:sz w:val="24"/>
          <w:szCs w:val="24"/>
        </w:rPr>
        <w:t xml:space="preserve"> depuner</w:t>
      </w:r>
      <w:r w:rsidR="00BA02CA" w:rsidRPr="00147BA2">
        <w:rPr>
          <w:rFonts w:ascii="Trebuchet MS" w:hAnsi="Trebuchet MS"/>
          <w:i/>
          <w:color w:val="0070C0"/>
          <w:sz w:val="24"/>
          <w:szCs w:val="24"/>
        </w:rPr>
        <w:t>ii</w:t>
      </w:r>
      <w:r w:rsidR="00566CCA" w:rsidRPr="00147BA2">
        <w:rPr>
          <w:rFonts w:ascii="Trebuchet MS" w:hAnsi="Trebuchet MS"/>
          <w:i/>
          <w:color w:val="0070C0"/>
          <w:sz w:val="24"/>
          <w:szCs w:val="24"/>
        </w:rPr>
        <w:t xml:space="preserve"> de proiecte</w:t>
      </w:r>
    </w:p>
    <w:tbl>
      <w:tblPr>
        <w:tblStyle w:val="TableGrid"/>
        <w:tblW w:w="0" w:type="auto"/>
        <w:tblLook w:val="04A0" w:firstRow="1" w:lastRow="0" w:firstColumn="1" w:lastColumn="0" w:noHBand="0" w:noVBand="1"/>
      </w:tblPr>
      <w:tblGrid>
        <w:gridCol w:w="9396"/>
      </w:tblGrid>
      <w:tr w:rsidR="002475D4" w:rsidRPr="004E2F40" w14:paraId="74E6B38B" w14:textId="77777777" w:rsidTr="00B558B3">
        <w:tc>
          <w:tcPr>
            <w:tcW w:w="9396" w:type="dxa"/>
          </w:tcPr>
          <w:p w14:paraId="1B4D05DD" w14:textId="79C59EDF" w:rsidR="00DA693E" w:rsidRPr="004E2F40" w:rsidRDefault="001F4545" w:rsidP="00927EDA">
            <w:pPr>
              <w:spacing w:before="120" w:after="120"/>
              <w:rPr>
                <w:rFonts w:ascii="Trebuchet MS" w:hAnsi="Trebuchet MS"/>
                <w:color w:val="0070C0"/>
                <w:sz w:val="24"/>
                <w:szCs w:val="24"/>
              </w:rPr>
            </w:pPr>
            <w:r w:rsidRPr="004E2F40">
              <w:rPr>
                <w:rFonts w:ascii="Trebuchet MS" w:hAnsi="Trebuchet MS"/>
                <w:color w:val="0070C0"/>
                <w:sz w:val="24"/>
                <w:szCs w:val="24"/>
              </w:rPr>
              <w:t>Proiectele v</w:t>
            </w:r>
            <w:r w:rsidR="00927EDA" w:rsidRPr="004E2F40">
              <w:rPr>
                <w:rFonts w:ascii="Trebuchet MS" w:hAnsi="Trebuchet MS"/>
                <w:color w:val="0070C0"/>
                <w:sz w:val="24"/>
                <w:szCs w:val="24"/>
              </w:rPr>
              <w:t>or putea fi depuse începând cu:</w:t>
            </w:r>
            <w:r w:rsidR="004A4DEC" w:rsidRPr="004E2F40">
              <w:rPr>
                <w:rFonts w:ascii="Trebuchet MS" w:hAnsi="Trebuchet MS"/>
                <w:color w:val="0070C0"/>
                <w:sz w:val="24"/>
                <w:szCs w:val="24"/>
              </w:rPr>
              <w:t xml:space="preserve"> </w:t>
            </w:r>
            <w:r w:rsidR="00927EDA" w:rsidRPr="004E2F40">
              <w:rPr>
                <w:rFonts w:ascii="Trebuchet MS" w:hAnsi="Trebuchet MS"/>
                <w:color w:val="0070C0"/>
                <w:sz w:val="24"/>
                <w:szCs w:val="24"/>
              </w:rPr>
              <w:t>.......</w:t>
            </w:r>
            <w:r w:rsidR="004A4DEC" w:rsidRPr="004E2F40">
              <w:rPr>
                <w:rFonts w:ascii="Trebuchet MS" w:hAnsi="Trebuchet MS"/>
                <w:color w:val="0070C0"/>
                <w:sz w:val="24"/>
                <w:szCs w:val="24"/>
              </w:rPr>
              <w:t xml:space="preserve"> </w:t>
            </w:r>
            <w:r w:rsidR="009513D5" w:rsidRPr="004E2F40">
              <w:rPr>
                <w:rFonts w:ascii="Trebuchet MS" w:hAnsi="Trebuchet MS"/>
                <w:color w:val="0070C0"/>
                <w:sz w:val="24"/>
                <w:szCs w:val="24"/>
              </w:rPr>
              <w:t>202</w:t>
            </w:r>
            <w:r w:rsidR="00EB722D" w:rsidRPr="004E2F40">
              <w:rPr>
                <w:rFonts w:ascii="Trebuchet MS" w:hAnsi="Trebuchet MS"/>
                <w:color w:val="0070C0"/>
                <w:sz w:val="24"/>
                <w:szCs w:val="24"/>
              </w:rPr>
              <w:t>4</w:t>
            </w:r>
            <w:r w:rsidRPr="004E2F40">
              <w:rPr>
                <w:rFonts w:ascii="Trebuchet MS" w:hAnsi="Trebuchet MS"/>
                <w:color w:val="0070C0"/>
                <w:sz w:val="24"/>
                <w:szCs w:val="24"/>
              </w:rPr>
              <w:t xml:space="preserve">, ora </w:t>
            </w:r>
            <w:r w:rsidR="009513D5" w:rsidRPr="004E2F40">
              <w:rPr>
                <w:rFonts w:ascii="Trebuchet MS" w:hAnsi="Trebuchet MS"/>
                <w:color w:val="0070C0"/>
                <w:sz w:val="24"/>
                <w:szCs w:val="24"/>
              </w:rPr>
              <w:t>10.00</w:t>
            </w:r>
            <w:r w:rsidR="004A4DEC" w:rsidRPr="004E2F40">
              <w:rPr>
                <w:rFonts w:ascii="Trebuchet MS" w:hAnsi="Trebuchet MS"/>
                <w:color w:val="0070C0"/>
                <w:sz w:val="24"/>
                <w:szCs w:val="24"/>
              </w:rPr>
              <w:t>.00</w:t>
            </w:r>
          </w:p>
        </w:tc>
      </w:tr>
    </w:tbl>
    <w:p w14:paraId="212DF6A4" w14:textId="77777777" w:rsidR="00566CCA" w:rsidRPr="004E2F40" w:rsidRDefault="00782045" w:rsidP="00782045">
      <w:pPr>
        <w:spacing w:before="120" w:after="120" w:line="240" w:lineRule="auto"/>
        <w:rPr>
          <w:rFonts w:ascii="Trebuchet MS" w:hAnsi="Trebuchet MS"/>
          <w:i/>
          <w:color w:val="0070C0"/>
          <w:sz w:val="24"/>
          <w:szCs w:val="24"/>
        </w:rPr>
      </w:pPr>
      <w:r w:rsidRPr="004E2F40">
        <w:rPr>
          <w:rFonts w:ascii="Trebuchet MS" w:hAnsi="Trebuchet MS"/>
          <w:i/>
          <w:color w:val="0070C0"/>
          <w:sz w:val="24"/>
          <w:szCs w:val="24"/>
        </w:rPr>
        <w:t xml:space="preserve">4.3.2 </w:t>
      </w:r>
      <w:r w:rsidR="00566CCA" w:rsidRPr="004E2F40">
        <w:rPr>
          <w:rFonts w:ascii="Trebuchet MS" w:hAnsi="Trebuchet MS"/>
          <w:i/>
          <w:color w:val="0070C0"/>
          <w:sz w:val="24"/>
          <w:szCs w:val="24"/>
        </w:rPr>
        <w:t>Data și ora închiderii apelului de proiecte</w:t>
      </w:r>
    </w:p>
    <w:tbl>
      <w:tblPr>
        <w:tblStyle w:val="TableGrid"/>
        <w:tblW w:w="0" w:type="auto"/>
        <w:tblLook w:val="04A0" w:firstRow="1" w:lastRow="0" w:firstColumn="1" w:lastColumn="0" w:noHBand="0" w:noVBand="1"/>
      </w:tblPr>
      <w:tblGrid>
        <w:gridCol w:w="9396"/>
      </w:tblGrid>
      <w:tr w:rsidR="003929AA" w:rsidRPr="003929AA" w14:paraId="0744EB56" w14:textId="77777777" w:rsidTr="00B558B3">
        <w:tc>
          <w:tcPr>
            <w:tcW w:w="9396" w:type="dxa"/>
          </w:tcPr>
          <w:p w14:paraId="7B5BAE91" w14:textId="2D6CCC45" w:rsidR="00DA693E" w:rsidRPr="00147BA2" w:rsidRDefault="001F4545" w:rsidP="00927EDA">
            <w:pPr>
              <w:spacing w:before="120" w:after="120"/>
              <w:rPr>
                <w:rFonts w:ascii="Trebuchet MS" w:hAnsi="Trebuchet MS"/>
                <w:color w:val="0070C0"/>
                <w:sz w:val="24"/>
                <w:szCs w:val="24"/>
              </w:rPr>
            </w:pPr>
            <w:r w:rsidRPr="004E2F40">
              <w:rPr>
                <w:rFonts w:ascii="Trebuchet MS" w:hAnsi="Trebuchet MS"/>
                <w:color w:val="0070C0"/>
                <w:sz w:val="24"/>
                <w:szCs w:val="24"/>
              </w:rPr>
              <w:t xml:space="preserve">Proiectele vor putea fi depuse până la: </w:t>
            </w:r>
            <w:r w:rsidR="00927EDA" w:rsidRPr="004E2F40">
              <w:rPr>
                <w:rFonts w:ascii="Trebuchet MS" w:hAnsi="Trebuchet MS"/>
                <w:color w:val="0070C0"/>
                <w:sz w:val="24"/>
                <w:szCs w:val="24"/>
              </w:rPr>
              <w:t>.........</w:t>
            </w:r>
            <w:r w:rsidR="004A4DEC" w:rsidRPr="004E2F40">
              <w:rPr>
                <w:rFonts w:ascii="Trebuchet MS" w:hAnsi="Trebuchet MS"/>
                <w:color w:val="0070C0"/>
                <w:sz w:val="24"/>
                <w:szCs w:val="24"/>
              </w:rPr>
              <w:t xml:space="preserve"> </w:t>
            </w:r>
            <w:r w:rsidR="009513D5" w:rsidRPr="004E2F40">
              <w:rPr>
                <w:rFonts w:ascii="Trebuchet MS" w:hAnsi="Trebuchet MS"/>
                <w:color w:val="0070C0"/>
                <w:sz w:val="24"/>
                <w:szCs w:val="24"/>
              </w:rPr>
              <w:t>202</w:t>
            </w:r>
            <w:r w:rsidR="00EB722D" w:rsidRPr="004E2F40">
              <w:rPr>
                <w:rFonts w:ascii="Trebuchet MS" w:hAnsi="Trebuchet MS"/>
                <w:color w:val="0070C0"/>
                <w:sz w:val="24"/>
                <w:szCs w:val="24"/>
              </w:rPr>
              <w:t>4</w:t>
            </w:r>
            <w:r w:rsidR="009513D5" w:rsidRPr="004E2F40">
              <w:rPr>
                <w:rFonts w:ascii="Trebuchet MS" w:hAnsi="Trebuchet MS"/>
                <w:color w:val="0070C0"/>
                <w:sz w:val="24"/>
                <w:szCs w:val="24"/>
              </w:rPr>
              <w:t xml:space="preserve">, </w:t>
            </w:r>
            <w:r w:rsidRPr="004E2F40">
              <w:rPr>
                <w:rFonts w:ascii="Trebuchet MS" w:hAnsi="Trebuchet MS"/>
                <w:color w:val="0070C0"/>
                <w:sz w:val="24"/>
                <w:szCs w:val="24"/>
              </w:rPr>
              <w:t xml:space="preserve">ora </w:t>
            </w:r>
            <w:r w:rsidR="009513D5" w:rsidRPr="004E2F40">
              <w:rPr>
                <w:rFonts w:ascii="Trebuchet MS" w:hAnsi="Trebuchet MS"/>
                <w:color w:val="0070C0"/>
                <w:sz w:val="24"/>
                <w:szCs w:val="24"/>
              </w:rPr>
              <w:t>23.59.59</w:t>
            </w:r>
          </w:p>
        </w:tc>
      </w:tr>
    </w:tbl>
    <w:p w14:paraId="7A05030D" w14:textId="77777777" w:rsidR="00201581" w:rsidRPr="00147BA2" w:rsidRDefault="00201581" w:rsidP="00201581">
      <w:pPr>
        <w:rPr>
          <w:color w:val="0070C0"/>
        </w:rPr>
      </w:pPr>
    </w:p>
    <w:p w14:paraId="2D530E7F" w14:textId="7FA51FB0" w:rsidR="00566CCA" w:rsidRPr="003929AA" w:rsidRDefault="00254B3D" w:rsidP="008A35B9">
      <w:pPr>
        <w:spacing w:before="120" w:after="120" w:line="240" w:lineRule="auto"/>
      </w:pPr>
      <w:r w:rsidRPr="008A35B9">
        <w:rPr>
          <w:rFonts w:ascii="Trebuchet MS" w:hAnsi="Trebuchet MS"/>
          <w:i/>
          <w:color w:val="0070C0"/>
          <w:sz w:val="24"/>
          <w:szCs w:val="24"/>
        </w:rPr>
        <w:lastRenderedPageBreak/>
        <w:t xml:space="preserve"> </w:t>
      </w:r>
      <w:r w:rsidR="008A35B9">
        <w:rPr>
          <w:rFonts w:ascii="Trebuchet MS" w:hAnsi="Trebuchet MS"/>
          <w:i/>
          <w:color w:val="0070C0"/>
          <w:sz w:val="24"/>
          <w:szCs w:val="24"/>
        </w:rPr>
        <w:t xml:space="preserve">4.4 </w:t>
      </w:r>
      <w:r w:rsidRPr="008A35B9">
        <w:rPr>
          <w:rFonts w:ascii="Trebuchet MS" w:hAnsi="Trebuchet MS"/>
          <w:i/>
          <w:color w:val="0070C0"/>
          <w:sz w:val="24"/>
          <w:szCs w:val="24"/>
        </w:rPr>
        <w:t xml:space="preserve"> </w:t>
      </w:r>
      <w:bookmarkStart w:id="248" w:name="_Toc144131565"/>
      <w:r w:rsidR="00566CCA" w:rsidRPr="008A35B9">
        <w:rPr>
          <w:rFonts w:ascii="Trebuchet MS" w:hAnsi="Trebuchet MS"/>
          <w:i/>
          <w:color w:val="0070C0"/>
          <w:sz w:val="24"/>
          <w:szCs w:val="24"/>
        </w:rPr>
        <w:t>Modalitatea de depunere a proiectelor</w:t>
      </w:r>
      <w:bookmarkEnd w:id="248"/>
      <w:r w:rsidR="00566CCA" w:rsidRPr="00515014">
        <w:t xml:space="preserve"> </w:t>
      </w:r>
      <w:r w:rsidR="00566CCA" w:rsidRPr="00515014">
        <w:tab/>
      </w:r>
    </w:p>
    <w:tbl>
      <w:tblPr>
        <w:tblStyle w:val="TableGrid"/>
        <w:tblW w:w="0" w:type="auto"/>
        <w:tblLook w:val="04A0" w:firstRow="1" w:lastRow="0" w:firstColumn="1" w:lastColumn="0" w:noHBand="0" w:noVBand="1"/>
      </w:tblPr>
      <w:tblGrid>
        <w:gridCol w:w="9396"/>
      </w:tblGrid>
      <w:tr w:rsidR="003A5AF8" w:rsidRPr="003929AA" w14:paraId="74317BE2" w14:textId="77777777" w:rsidTr="00B558B3">
        <w:tc>
          <w:tcPr>
            <w:tcW w:w="9396" w:type="dxa"/>
          </w:tcPr>
          <w:p w14:paraId="665FF2E1" w14:textId="77777777" w:rsidR="00DA693E" w:rsidRPr="00147BA2" w:rsidRDefault="001F4545" w:rsidP="00A94DDA">
            <w:pPr>
              <w:spacing w:before="120" w:after="120"/>
              <w:jc w:val="both"/>
              <w:rPr>
                <w:rFonts w:ascii="Trebuchet MS" w:hAnsi="Trebuchet MS"/>
                <w:color w:val="0070C0"/>
                <w:sz w:val="24"/>
                <w:szCs w:val="24"/>
              </w:rPr>
            </w:pPr>
            <w:r w:rsidRPr="00147BA2">
              <w:rPr>
                <w:rFonts w:ascii="Trebuchet MS" w:hAnsi="Trebuchet MS"/>
                <w:color w:val="0070C0"/>
                <w:sz w:val="24"/>
                <w:szCs w:val="24"/>
              </w:rPr>
              <w:t>Apelul este competitiv, cu depunere la termen.</w:t>
            </w:r>
          </w:p>
          <w:p w14:paraId="09F58C4A" w14:textId="77777777" w:rsidR="006B0E40" w:rsidRPr="00147BA2" w:rsidRDefault="00A94DDA" w:rsidP="00AD004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Cererile de </w:t>
            </w:r>
            <w:proofErr w:type="spellStart"/>
            <w:r w:rsidRPr="00147BA2">
              <w:rPr>
                <w:rFonts w:ascii="Trebuchet MS" w:hAnsi="Trebuchet MS"/>
                <w:color w:val="0070C0"/>
                <w:sz w:val="24"/>
                <w:szCs w:val="24"/>
              </w:rPr>
              <w:t>finanţare</w:t>
            </w:r>
            <w:proofErr w:type="spellEnd"/>
            <w:r w:rsidRPr="00147BA2">
              <w:rPr>
                <w:rFonts w:ascii="Trebuchet MS" w:hAnsi="Trebuchet MS"/>
                <w:color w:val="0070C0"/>
                <w:sz w:val="24"/>
                <w:szCs w:val="24"/>
              </w:rPr>
              <w:t xml:space="preserve"> se depun </w:t>
            </w:r>
            <w:r w:rsidR="00AD004D" w:rsidRPr="00147BA2">
              <w:rPr>
                <w:rFonts w:ascii="Trebuchet MS" w:hAnsi="Trebuchet MS"/>
                <w:color w:val="0070C0"/>
                <w:sz w:val="24"/>
                <w:szCs w:val="24"/>
              </w:rPr>
              <w:t xml:space="preserve">exclusiv </w:t>
            </w:r>
            <w:r w:rsidRPr="00147BA2">
              <w:rPr>
                <w:rFonts w:ascii="Trebuchet MS" w:hAnsi="Trebuchet MS"/>
                <w:color w:val="0070C0"/>
                <w:sz w:val="24"/>
                <w:szCs w:val="24"/>
              </w:rPr>
              <w:t xml:space="preserve">prin </w:t>
            </w:r>
            <w:r w:rsidR="000D77B3" w:rsidRPr="00147BA2">
              <w:rPr>
                <w:rFonts w:ascii="Trebuchet MS" w:hAnsi="Trebuchet MS"/>
                <w:color w:val="0070C0"/>
                <w:sz w:val="24"/>
                <w:szCs w:val="24"/>
              </w:rPr>
              <w:t>sistemul informatic</w:t>
            </w:r>
            <w:r w:rsidRPr="00147BA2">
              <w:rPr>
                <w:rFonts w:ascii="Trebuchet MS" w:hAnsi="Trebuchet MS"/>
                <w:color w:val="0070C0"/>
                <w:sz w:val="24"/>
                <w:szCs w:val="24"/>
              </w:rPr>
              <w:t xml:space="preserve"> </w:t>
            </w:r>
            <w:r w:rsidR="008029CB" w:rsidRPr="00147BA2">
              <w:rPr>
                <w:rFonts w:ascii="Trebuchet MS" w:hAnsi="Trebuchet MS"/>
                <w:color w:val="0070C0"/>
                <w:sz w:val="24"/>
                <w:szCs w:val="24"/>
              </w:rPr>
              <w:t>MySMIS2021/ SMIS2021+</w:t>
            </w:r>
            <w:r w:rsidRPr="00147BA2">
              <w:rPr>
                <w:rFonts w:ascii="Trebuchet MS" w:hAnsi="Trebuchet MS"/>
                <w:color w:val="0070C0"/>
                <w:sz w:val="24"/>
                <w:szCs w:val="24"/>
              </w:rPr>
              <w:t>,</w:t>
            </w:r>
            <w:r w:rsidR="00AD004D" w:rsidRPr="00147BA2">
              <w:rPr>
                <w:rFonts w:ascii="Trebuchet MS" w:hAnsi="Trebuchet MS"/>
                <w:color w:val="0070C0"/>
                <w:sz w:val="24"/>
                <w:szCs w:val="24"/>
              </w:rPr>
              <w:t xml:space="preserve"> accesibil la: </w:t>
            </w:r>
            <w:hyperlink r:id="rId13" w:history="1">
              <w:r w:rsidR="002E1BAD" w:rsidRPr="00147BA2">
                <w:rPr>
                  <w:rStyle w:val="Hyperlink"/>
                  <w:rFonts w:ascii="Trebuchet MS" w:hAnsi="Trebuchet MS" w:cstheme="minorBidi"/>
                  <w:color w:val="0070C0"/>
                  <w:sz w:val="24"/>
                  <w:szCs w:val="24"/>
                </w:rPr>
                <w:t>https://mysmis2021.gov.ro/</w:t>
              </w:r>
            </w:hyperlink>
            <w:r w:rsidR="00AD004D" w:rsidRPr="00147BA2">
              <w:rPr>
                <w:rFonts w:ascii="Trebuchet MS" w:hAnsi="Trebuchet MS"/>
                <w:color w:val="0070C0"/>
                <w:sz w:val="24"/>
                <w:szCs w:val="24"/>
              </w:rPr>
              <w:t>,</w:t>
            </w:r>
            <w:r w:rsidR="00AD004D" w:rsidRPr="00147BA2">
              <w:rPr>
                <w:rFonts w:ascii="Trebuchet MS" w:hAnsi="Trebuchet MS"/>
                <w:i/>
                <w:color w:val="0070C0"/>
                <w:sz w:val="24"/>
                <w:szCs w:val="24"/>
              </w:rPr>
              <w:t xml:space="preserve"> </w:t>
            </w:r>
            <w:r w:rsidRPr="00147BA2">
              <w:rPr>
                <w:rFonts w:ascii="Trebuchet MS" w:hAnsi="Trebuchet MS"/>
                <w:color w:val="0070C0"/>
                <w:sz w:val="24"/>
                <w:szCs w:val="24"/>
              </w:rPr>
              <w:t>împre</w:t>
            </w:r>
            <w:r w:rsidR="006B0E40" w:rsidRPr="00147BA2">
              <w:rPr>
                <w:rFonts w:ascii="Trebuchet MS" w:hAnsi="Trebuchet MS"/>
                <w:color w:val="0070C0"/>
                <w:sz w:val="24"/>
                <w:szCs w:val="24"/>
              </w:rPr>
              <w:t xml:space="preserve">ună cu toate anexele solicitate prin prezentul ghid al solicitantului. </w:t>
            </w:r>
          </w:p>
          <w:p w14:paraId="2C13B199" w14:textId="77777777" w:rsidR="008566F4" w:rsidRPr="00147BA2" w:rsidRDefault="008566F4" w:rsidP="00AD004D">
            <w:pPr>
              <w:spacing w:before="120" w:after="120"/>
              <w:jc w:val="both"/>
              <w:rPr>
                <w:rFonts w:ascii="Trebuchet MS" w:hAnsi="Trebuchet MS"/>
                <w:iCs/>
                <w:color w:val="0070C0"/>
                <w:sz w:val="24"/>
                <w:szCs w:val="24"/>
              </w:rPr>
            </w:pPr>
            <w:r w:rsidRPr="00147BA2">
              <w:rPr>
                <w:rFonts w:ascii="Trebuchet MS" w:hAnsi="Trebuchet MS"/>
                <w:iCs/>
                <w:color w:val="0070C0"/>
                <w:sz w:val="24"/>
                <w:szCs w:val="24"/>
              </w:rPr>
              <w:t xml:space="preserve">Aplicația SMIS2021/MySMIS2021+ alocă, în mod automat, codul proiectului (codul SMIS) pentru fiecare cerere de finanțare la momentul începerii completării acesteia de către un solicitant. </w:t>
            </w:r>
          </w:p>
          <w:p w14:paraId="0A9115B3" w14:textId="77777777" w:rsidR="00AD004D" w:rsidRPr="00147BA2" w:rsidRDefault="00AD004D" w:rsidP="00AD004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Atât cererile de finanțare, cât și anexele la cererea de finanțare (încărcate în copie format.pdf) se vor transmite sub semnătură electronică extinsă, </w:t>
            </w:r>
            <w:r w:rsidR="00581392" w:rsidRPr="00147BA2">
              <w:rPr>
                <w:rFonts w:ascii="Trebuchet MS" w:hAnsi="Trebuchet MS"/>
                <w:color w:val="0070C0"/>
                <w:sz w:val="24"/>
                <w:szCs w:val="24"/>
              </w:rPr>
              <w:t>bazată pe un certificat calificat valabil, nesuspendat sau nerevocat,</w:t>
            </w:r>
            <w:r w:rsidRPr="00147BA2">
              <w:rPr>
                <w:rFonts w:ascii="Trebuchet MS" w:hAnsi="Trebuchet MS"/>
                <w:color w:val="0070C0"/>
                <w:sz w:val="24"/>
                <w:szCs w:val="24"/>
              </w:rPr>
              <w:t xml:space="preserve"> în conformitate cu prevederile legale în vigoare, a reprezentantului legal al solicitantului de finanțare</w:t>
            </w:r>
            <w:r w:rsidR="007A037A" w:rsidRPr="00147BA2">
              <w:rPr>
                <w:rFonts w:ascii="Calibri" w:hAnsi="Calibri" w:cs="Calibri"/>
                <w:color w:val="0070C0"/>
              </w:rPr>
              <w:t xml:space="preserve"> </w:t>
            </w:r>
            <w:r w:rsidR="007A037A" w:rsidRPr="00147BA2">
              <w:rPr>
                <w:rFonts w:ascii="Trebuchet MS" w:hAnsi="Trebuchet MS"/>
                <w:color w:val="0070C0"/>
                <w:sz w:val="24"/>
                <w:szCs w:val="24"/>
              </w:rPr>
              <w:t>sau a persoanei împuternicite expres de către acesta, dacă este cazul</w:t>
            </w:r>
            <w:r w:rsidRPr="00147BA2">
              <w:rPr>
                <w:rFonts w:ascii="Trebuchet MS" w:hAnsi="Trebuchet MS"/>
                <w:color w:val="0070C0"/>
                <w:sz w:val="24"/>
                <w:szCs w:val="24"/>
              </w:rPr>
              <w:t>. Documentele anexate vor fi scanate integral, denumite corespunzător, ușor de identificat și lizibile.</w:t>
            </w:r>
          </w:p>
          <w:p w14:paraId="7AFA22B4" w14:textId="77777777" w:rsidR="00A630D3" w:rsidRPr="00147BA2" w:rsidRDefault="007A037A" w:rsidP="00A630D3">
            <w:pPr>
              <w:spacing w:before="120" w:after="120"/>
              <w:jc w:val="both"/>
              <w:rPr>
                <w:rFonts w:ascii="Trebuchet MS" w:hAnsi="Trebuchet MS"/>
                <w:color w:val="0070C0"/>
                <w:sz w:val="24"/>
                <w:szCs w:val="24"/>
              </w:rPr>
            </w:pPr>
            <w:r w:rsidRPr="00147BA2">
              <w:rPr>
                <w:rFonts w:ascii="Trebuchet MS" w:hAnsi="Trebuchet MS"/>
                <w:color w:val="0070C0"/>
                <w:sz w:val="24"/>
                <w:szCs w:val="24"/>
              </w:rPr>
              <w:t>Secțiunea „</w:t>
            </w:r>
            <w:r w:rsidR="00A630D3" w:rsidRPr="00147BA2">
              <w:rPr>
                <w:rFonts w:ascii="Trebuchet MS" w:hAnsi="Trebuchet MS"/>
                <w:color w:val="0070C0"/>
                <w:sz w:val="24"/>
                <w:szCs w:val="24"/>
              </w:rPr>
              <w:t>Certificarea aplicației” din cererea de finanțare sau declarațiile în nume propriu ale reprezentantului legal al solicitantului de finanțare, alte declarații în nume personal care angajează organizația în relația cu terții</w:t>
            </w:r>
            <w:r w:rsidR="00A47A0C" w:rsidRPr="00147BA2">
              <w:rPr>
                <w:rFonts w:ascii="Trebuchet MS" w:hAnsi="Trebuchet MS"/>
                <w:color w:val="0070C0"/>
                <w:sz w:val="24"/>
                <w:szCs w:val="24"/>
              </w:rPr>
              <w:t>,</w:t>
            </w:r>
            <w:r w:rsidR="00A630D3" w:rsidRPr="00147BA2">
              <w:rPr>
                <w:rFonts w:ascii="Trebuchet MS" w:hAnsi="Trebuchet MS"/>
                <w:color w:val="0070C0"/>
                <w:sz w:val="24"/>
                <w:szCs w:val="24"/>
              </w:rPr>
              <w:t xml:space="preserve"> vor fi semnate doar de către reprezentantul legal al solicitantului.</w:t>
            </w:r>
            <w:r w:rsidR="00581392" w:rsidRPr="00147BA2">
              <w:rPr>
                <w:rFonts w:ascii="Trebuchet MS" w:hAnsi="Trebuchet MS"/>
                <w:color w:val="0070C0"/>
                <w:sz w:val="24"/>
                <w:szCs w:val="24"/>
              </w:rPr>
              <w:t xml:space="preserve"> Acolo unde este cazul, persoana împuternicită, va semna, ulterior, cu semnătură electronică extinsă, declarațiile </w:t>
            </w:r>
            <w:r w:rsidR="00A47A0C" w:rsidRPr="00147BA2">
              <w:rPr>
                <w:rFonts w:ascii="Trebuchet MS" w:hAnsi="Trebuchet MS"/>
                <w:color w:val="0070C0"/>
                <w:sz w:val="24"/>
                <w:szCs w:val="24"/>
              </w:rPr>
              <w:t>semnate</w:t>
            </w:r>
            <w:r w:rsidR="00581392" w:rsidRPr="00147BA2">
              <w:rPr>
                <w:rFonts w:ascii="Trebuchet MS" w:hAnsi="Trebuchet MS"/>
                <w:color w:val="0070C0"/>
                <w:sz w:val="24"/>
                <w:szCs w:val="24"/>
              </w:rPr>
              <w:t xml:space="preserve"> </w:t>
            </w:r>
            <w:r w:rsidR="00A47A0C" w:rsidRPr="00147BA2">
              <w:rPr>
                <w:rFonts w:ascii="Trebuchet MS" w:hAnsi="Trebuchet MS"/>
                <w:color w:val="0070C0"/>
                <w:sz w:val="24"/>
                <w:szCs w:val="24"/>
              </w:rPr>
              <w:t xml:space="preserve">în </w:t>
            </w:r>
            <w:r w:rsidR="00581392" w:rsidRPr="00147BA2">
              <w:rPr>
                <w:rFonts w:ascii="Trebuchet MS" w:hAnsi="Trebuchet MS"/>
                <w:color w:val="0070C0"/>
                <w:sz w:val="24"/>
                <w:szCs w:val="24"/>
              </w:rPr>
              <w:t xml:space="preserve">nume propriu </w:t>
            </w:r>
            <w:r w:rsidR="00A47A0C" w:rsidRPr="00147BA2">
              <w:rPr>
                <w:rFonts w:ascii="Trebuchet MS" w:hAnsi="Trebuchet MS"/>
                <w:color w:val="0070C0"/>
                <w:sz w:val="24"/>
                <w:szCs w:val="24"/>
              </w:rPr>
              <w:t>de</w:t>
            </w:r>
            <w:r w:rsidR="00581392" w:rsidRPr="00147BA2">
              <w:rPr>
                <w:rFonts w:ascii="Trebuchet MS" w:hAnsi="Trebuchet MS"/>
                <w:color w:val="0070C0"/>
                <w:sz w:val="24"/>
                <w:szCs w:val="24"/>
              </w:rPr>
              <w:t xml:space="preserve"> reprezentantul</w:t>
            </w:r>
            <w:r w:rsidR="00A47A0C" w:rsidRPr="00147BA2">
              <w:rPr>
                <w:rFonts w:ascii="Trebuchet MS" w:hAnsi="Trebuchet MS"/>
                <w:color w:val="0070C0"/>
                <w:sz w:val="24"/>
                <w:szCs w:val="24"/>
              </w:rPr>
              <w:t xml:space="preserve"> </w:t>
            </w:r>
            <w:r w:rsidR="00581392" w:rsidRPr="00147BA2">
              <w:rPr>
                <w:rFonts w:ascii="Trebuchet MS" w:hAnsi="Trebuchet MS"/>
                <w:color w:val="0070C0"/>
                <w:sz w:val="24"/>
                <w:szCs w:val="24"/>
              </w:rPr>
              <w:t>legal, semnătura electronică a persoanei împuternicite fiind necesară pentru a le putea încărca în sistemul informatic MySMIS2021/SMIS2021+ .</w:t>
            </w:r>
          </w:p>
          <w:p w14:paraId="691259CF" w14:textId="77777777" w:rsidR="00A94DDA" w:rsidRPr="00147BA2" w:rsidRDefault="00A94DDA" w:rsidP="00A94DDA">
            <w:pPr>
              <w:spacing w:before="120" w:after="120"/>
              <w:jc w:val="both"/>
              <w:rPr>
                <w:rFonts w:ascii="Trebuchet MS" w:hAnsi="Trebuchet MS"/>
                <w:color w:val="0070C0"/>
                <w:sz w:val="24"/>
                <w:szCs w:val="24"/>
              </w:rPr>
            </w:pPr>
            <w:r w:rsidRPr="00147BA2">
              <w:rPr>
                <w:rFonts w:ascii="Trebuchet MS" w:hAnsi="Trebuchet MS"/>
                <w:color w:val="0070C0"/>
                <w:sz w:val="24"/>
                <w:szCs w:val="24"/>
              </w:rPr>
              <w:t>Depunerea cererii de finanțare reprezintă un angajament ferm privind acordul solicitantului în nume propriu, și/sau pentru persoanele implicate în proiect, cu privire la prelucrarea datelor cu caracter personal procesate în evaluarea proiectului.</w:t>
            </w:r>
          </w:p>
          <w:p w14:paraId="000C5550" w14:textId="77777777" w:rsidR="00A94DDA" w:rsidRPr="00147BA2" w:rsidRDefault="00A94DDA" w:rsidP="000B2CC0">
            <w:pPr>
              <w:spacing w:before="120" w:after="120"/>
              <w:jc w:val="both"/>
              <w:rPr>
                <w:rFonts w:ascii="Trebuchet MS" w:hAnsi="Trebuchet MS"/>
                <w:color w:val="0070C0"/>
                <w:sz w:val="24"/>
                <w:szCs w:val="24"/>
              </w:rPr>
            </w:pPr>
            <w:r w:rsidRPr="00147BA2">
              <w:rPr>
                <w:rFonts w:ascii="Trebuchet MS" w:hAnsi="Trebuchet MS"/>
                <w:color w:val="0070C0"/>
                <w:sz w:val="24"/>
                <w:szCs w:val="24"/>
              </w:rPr>
              <w:t>Datele personale ale beneficiarilor vor fi prelucrate în procesul de încărcare a informațiilor în sistemul informatic MySMIS2021</w:t>
            </w:r>
            <w:r w:rsidR="000B2CC0" w:rsidRPr="00147BA2">
              <w:rPr>
                <w:rFonts w:ascii="Trebuchet MS" w:hAnsi="Trebuchet MS"/>
                <w:color w:val="0070C0"/>
                <w:sz w:val="24"/>
                <w:szCs w:val="24"/>
              </w:rPr>
              <w:t>/SMIS2021+</w:t>
            </w:r>
            <w:r w:rsidRPr="00147BA2">
              <w:rPr>
                <w:rFonts w:ascii="Trebuchet MS" w:hAnsi="Trebuchet MS"/>
                <w:color w:val="0070C0"/>
                <w:sz w:val="24"/>
                <w:szCs w:val="24"/>
              </w:rPr>
              <w:t xml:space="preserve"> în conformitate cu prevederile Regulamentului (UE)</w:t>
            </w:r>
            <w:r w:rsidR="0013232F">
              <w:rPr>
                <w:rFonts w:ascii="Trebuchet MS" w:hAnsi="Trebuchet MS"/>
                <w:color w:val="0070C0"/>
                <w:sz w:val="24"/>
                <w:szCs w:val="24"/>
              </w:rPr>
              <w:t xml:space="preserve"> nr.</w:t>
            </w:r>
            <w:r w:rsidRPr="00147BA2">
              <w:rPr>
                <w:rFonts w:ascii="Trebuchet MS" w:hAnsi="Trebuchet MS"/>
                <w:color w:val="0070C0"/>
                <w:sz w:val="24"/>
                <w:szCs w:val="24"/>
              </w:rPr>
              <w:t xml:space="preserve"> </w:t>
            </w:r>
            <w:r w:rsidR="000B2CC0" w:rsidRPr="00147BA2">
              <w:rPr>
                <w:rFonts w:ascii="Trebuchet MS" w:hAnsi="Trebuchet MS"/>
                <w:color w:val="0070C0"/>
                <w:sz w:val="24"/>
                <w:szCs w:val="24"/>
              </w:rPr>
              <w:t>679/2016</w:t>
            </w:r>
            <w:r w:rsidRPr="00147BA2">
              <w:rPr>
                <w:rFonts w:ascii="Trebuchet MS" w:hAnsi="Trebuchet MS"/>
                <w:color w:val="0070C0"/>
                <w:sz w:val="24"/>
                <w:szCs w:val="24"/>
              </w:rPr>
              <w:t xml:space="preserve"> privind protecția persoanelor fizice în ceea ce privește prelucrarea datelor cu caracter personal și libera circulație a acestor date și de abrogare a Directivei 95/46/CE (GDPR).</w:t>
            </w:r>
          </w:p>
        </w:tc>
      </w:tr>
    </w:tbl>
    <w:p w14:paraId="296A722F" w14:textId="0CC2C7F3" w:rsidR="00BA63DB" w:rsidRPr="00147BA2" w:rsidRDefault="007A5DAD" w:rsidP="00DB16AE">
      <w:pPr>
        <w:pStyle w:val="Heading1"/>
        <w:numPr>
          <w:ilvl w:val="0"/>
          <w:numId w:val="1"/>
        </w:numPr>
        <w:ind w:left="426" w:hanging="426"/>
        <w:rPr>
          <w:vanish/>
          <w:color w:val="0070C0"/>
          <w:szCs w:val="26"/>
        </w:rPr>
      </w:pPr>
      <w:bookmarkStart w:id="249" w:name="_Toc144131566"/>
      <w:r w:rsidRPr="00147BA2">
        <w:rPr>
          <w:b/>
          <w:i/>
          <w:color w:val="0070C0"/>
          <w:szCs w:val="24"/>
        </w:rPr>
        <w:t xml:space="preserve">CONDIȚII DE </w:t>
      </w:r>
      <w:r w:rsidR="00566CCA" w:rsidRPr="00147BA2">
        <w:rPr>
          <w:b/>
          <w:i/>
          <w:color w:val="0070C0"/>
          <w:szCs w:val="24"/>
        </w:rPr>
        <w:t xml:space="preserve"> ELIGIBILITATE</w:t>
      </w:r>
      <w:bookmarkEnd w:id="249"/>
      <w:r w:rsidR="00566CCA" w:rsidRPr="00147BA2">
        <w:rPr>
          <w:b/>
          <w:i/>
          <w:color w:val="0070C0"/>
          <w:szCs w:val="24"/>
        </w:rPr>
        <w:tab/>
      </w:r>
      <w:bookmarkStart w:id="250" w:name="_Toc144102834"/>
      <w:bookmarkStart w:id="251" w:name="_Toc144102955"/>
      <w:bookmarkStart w:id="252" w:name="_Toc144103080"/>
      <w:bookmarkStart w:id="253" w:name="_Toc144103206"/>
      <w:bookmarkStart w:id="254" w:name="_Toc144103332"/>
      <w:bookmarkStart w:id="255" w:name="_Toc144103458"/>
      <w:bookmarkStart w:id="256" w:name="_Toc144103585"/>
      <w:bookmarkStart w:id="257" w:name="_Toc144103712"/>
      <w:bookmarkStart w:id="258" w:name="_Toc144103840"/>
      <w:bookmarkStart w:id="259" w:name="_Toc144103971"/>
      <w:bookmarkEnd w:id="250"/>
      <w:bookmarkEnd w:id="251"/>
      <w:bookmarkEnd w:id="252"/>
      <w:bookmarkEnd w:id="253"/>
      <w:bookmarkEnd w:id="254"/>
      <w:bookmarkEnd w:id="255"/>
      <w:bookmarkEnd w:id="256"/>
      <w:bookmarkEnd w:id="257"/>
      <w:bookmarkEnd w:id="258"/>
      <w:bookmarkEnd w:id="259"/>
    </w:p>
    <w:p w14:paraId="267F2D8A" w14:textId="77777777" w:rsidR="007B6F4E" w:rsidRDefault="007B6F4E" w:rsidP="00847413">
      <w:pPr>
        <w:pStyle w:val="Heading1"/>
        <w:numPr>
          <w:ilvl w:val="0"/>
          <w:numId w:val="1"/>
        </w:numPr>
        <w:ind w:left="426" w:hanging="426"/>
        <w:rPr>
          <w:ins w:id="260" w:author="Author"/>
        </w:rPr>
      </w:pPr>
      <w:bookmarkStart w:id="261" w:name="_Toc144131567"/>
    </w:p>
    <w:p w14:paraId="239FB16C" w14:textId="77777777" w:rsidR="00FA1195" w:rsidRPr="00FA1195" w:rsidRDefault="00FA1195" w:rsidP="00FA1195">
      <w:pPr>
        <w:pStyle w:val="ListParagraph"/>
        <w:keepNext/>
        <w:keepLines/>
        <w:numPr>
          <w:ilvl w:val="0"/>
          <w:numId w:val="39"/>
        </w:numPr>
        <w:tabs>
          <w:tab w:val="left" w:pos="851"/>
        </w:tabs>
        <w:spacing w:before="240" w:after="0" w:line="240" w:lineRule="auto"/>
        <w:contextualSpacing w:val="0"/>
        <w:jc w:val="both"/>
        <w:outlineLvl w:val="1"/>
        <w:rPr>
          <w:rFonts w:ascii="Trebuchet MS" w:eastAsiaTheme="majorEastAsia" w:hAnsi="Trebuchet MS" w:cstheme="majorBidi"/>
          <w:vanish/>
          <w:color w:val="2E74B5" w:themeColor="accent1" w:themeShade="BF"/>
          <w:sz w:val="24"/>
          <w:szCs w:val="26"/>
        </w:rPr>
      </w:pPr>
    </w:p>
    <w:p w14:paraId="73AB3788" w14:textId="6EB7D515" w:rsidR="00566CCA" w:rsidRPr="008A35B9" w:rsidRDefault="008A35B9" w:rsidP="008A35B9">
      <w:pPr>
        <w:spacing w:before="120" w:after="120" w:line="240" w:lineRule="auto"/>
        <w:rPr>
          <w:rFonts w:ascii="Trebuchet MS" w:hAnsi="Trebuchet MS"/>
          <w:i/>
          <w:color w:val="0070C0"/>
          <w:sz w:val="24"/>
          <w:szCs w:val="24"/>
        </w:rPr>
      </w:pPr>
      <w:r>
        <w:rPr>
          <w:rFonts w:ascii="Trebuchet MS" w:hAnsi="Trebuchet MS"/>
          <w:i/>
          <w:color w:val="0070C0"/>
          <w:sz w:val="24"/>
          <w:szCs w:val="24"/>
        </w:rPr>
        <w:t xml:space="preserve">5.1 </w:t>
      </w:r>
      <w:r w:rsidR="00566CCA" w:rsidRPr="008A35B9">
        <w:rPr>
          <w:rFonts w:ascii="Trebuchet MS" w:hAnsi="Trebuchet MS"/>
          <w:i/>
          <w:color w:val="0070C0"/>
          <w:sz w:val="24"/>
          <w:szCs w:val="24"/>
        </w:rPr>
        <w:t xml:space="preserve">Eligibilitatea solicitanților </w:t>
      </w:r>
      <w:r w:rsidR="00A25D92" w:rsidRPr="008A35B9">
        <w:rPr>
          <w:rFonts w:ascii="Trebuchet MS" w:hAnsi="Trebuchet MS"/>
          <w:i/>
          <w:color w:val="0070C0"/>
          <w:sz w:val="24"/>
          <w:szCs w:val="24"/>
        </w:rPr>
        <w:t>și partenerilor</w:t>
      </w:r>
      <w:bookmarkEnd w:id="261"/>
      <w:r w:rsidR="00A25D92" w:rsidRPr="008A35B9">
        <w:rPr>
          <w:rFonts w:ascii="Trebuchet MS" w:hAnsi="Trebuchet MS"/>
          <w:i/>
          <w:color w:val="0070C0"/>
          <w:sz w:val="24"/>
          <w:szCs w:val="24"/>
        </w:rPr>
        <w:t xml:space="preserve"> </w:t>
      </w:r>
    </w:p>
    <w:p w14:paraId="0A7E6108" w14:textId="77777777" w:rsidR="00AB1091" w:rsidRPr="00147BA2" w:rsidRDefault="006A61FD" w:rsidP="00147BA2">
      <w:pPr>
        <w:pStyle w:val="Heading3"/>
        <w:rPr>
          <w:rFonts w:ascii="Trebuchet MS" w:hAnsi="Trebuchet MS"/>
          <w:color w:val="0070C0"/>
        </w:rPr>
      </w:pPr>
      <w:bookmarkStart w:id="262" w:name="_Toc144131568"/>
      <w:r w:rsidRPr="00147BA2">
        <w:rPr>
          <w:rFonts w:ascii="Trebuchet MS" w:hAnsi="Trebuchet MS"/>
          <w:color w:val="0070C0"/>
        </w:rPr>
        <w:t xml:space="preserve">5.1.1 </w:t>
      </w:r>
      <w:r w:rsidR="00AB1091" w:rsidRPr="00147BA2">
        <w:rPr>
          <w:rFonts w:ascii="Trebuchet MS" w:hAnsi="Trebuchet MS"/>
          <w:color w:val="0070C0"/>
        </w:rPr>
        <w:t xml:space="preserve">Cerințe privind </w:t>
      </w:r>
      <w:proofErr w:type="spellStart"/>
      <w:r w:rsidR="00AB1091" w:rsidRPr="00147BA2">
        <w:rPr>
          <w:rFonts w:ascii="Trebuchet MS" w:hAnsi="Trebuchet MS"/>
          <w:color w:val="0070C0"/>
        </w:rPr>
        <w:t>elibigilitatea</w:t>
      </w:r>
      <w:proofErr w:type="spellEnd"/>
      <w:r w:rsidR="00AB1091" w:rsidRPr="00147BA2">
        <w:rPr>
          <w:rFonts w:ascii="Trebuchet MS" w:hAnsi="Trebuchet MS"/>
          <w:color w:val="0070C0"/>
        </w:rPr>
        <w:t xml:space="preserve"> solicitanților și partenerilor</w:t>
      </w:r>
      <w:bookmarkEnd w:id="262"/>
    </w:p>
    <w:tbl>
      <w:tblPr>
        <w:tblStyle w:val="TableGrid"/>
        <w:tblW w:w="0" w:type="auto"/>
        <w:tblLook w:val="04A0" w:firstRow="1" w:lastRow="0" w:firstColumn="1" w:lastColumn="0" w:noHBand="0" w:noVBand="1"/>
      </w:tblPr>
      <w:tblGrid>
        <w:gridCol w:w="9396"/>
      </w:tblGrid>
      <w:tr w:rsidR="003929AA" w:rsidRPr="003929AA" w14:paraId="127F9A0B" w14:textId="77777777" w:rsidTr="00B558B3">
        <w:tc>
          <w:tcPr>
            <w:tcW w:w="9396" w:type="dxa"/>
          </w:tcPr>
          <w:p w14:paraId="5670DE20" w14:textId="41E54543" w:rsidR="00FC0339" w:rsidRDefault="00FC0339" w:rsidP="00FC0339">
            <w:pPr>
              <w:spacing w:before="120" w:after="120"/>
              <w:jc w:val="both"/>
              <w:rPr>
                <w:rFonts w:ascii="Trebuchet MS" w:hAnsi="Trebuchet MS"/>
                <w:color w:val="0070C0"/>
                <w:sz w:val="24"/>
                <w:szCs w:val="24"/>
              </w:rPr>
            </w:pPr>
            <w:r w:rsidRPr="009E20F6">
              <w:rPr>
                <w:rFonts w:ascii="Trebuchet MS" w:hAnsi="Trebuchet MS"/>
                <w:color w:val="0070C0"/>
                <w:sz w:val="24"/>
                <w:szCs w:val="24"/>
              </w:rPr>
              <w:t xml:space="preserve">Pentru a beneficia de </w:t>
            </w:r>
            <w:proofErr w:type="spellStart"/>
            <w:r w:rsidRPr="009E20F6">
              <w:rPr>
                <w:rFonts w:ascii="Trebuchet MS" w:hAnsi="Trebuchet MS"/>
                <w:color w:val="0070C0"/>
                <w:sz w:val="24"/>
                <w:szCs w:val="24"/>
              </w:rPr>
              <w:t>finanţare</w:t>
            </w:r>
            <w:proofErr w:type="spellEnd"/>
            <w:r w:rsidRPr="009E20F6">
              <w:rPr>
                <w:rFonts w:ascii="Trebuchet MS" w:hAnsi="Trebuchet MS"/>
                <w:color w:val="0070C0"/>
                <w:sz w:val="24"/>
                <w:szCs w:val="24"/>
              </w:rPr>
              <w:t xml:space="preserve"> nerambursabilă, solicitan</w:t>
            </w:r>
            <w:r>
              <w:rPr>
                <w:rFonts w:ascii="Trebuchet MS" w:hAnsi="Trebuchet MS"/>
                <w:color w:val="0070C0"/>
                <w:sz w:val="24"/>
                <w:szCs w:val="24"/>
              </w:rPr>
              <w:t>ții</w:t>
            </w:r>
            <w:r w:rsidRPr="009E20F6">
              <w:rPr>
                <w:rFonts w:ascii="Trebuchet MS" w:hAnsi="Trebuchet MS"/>
                <w:color w:val="0070C0"/>
                <w:sz w:val="24"/>
                <w:szCs w:val="24"/>
              </w:rPr>
              <w:t xml:space="preserve"> </w:t>
            </w:r>
            <w:r w:rsidRPr="00341DD5">
              <w:rPr>
                <w:rFonts w:ascii="Trebuchet MS" w:hAnsi="Trebuchet MS"/>
                <w:color w:val="0070C0"/>
                <w:sz w:val="24"/>
                <w:szCs w:val="24"/>
              </w:rPr>
              <w:t>(lider și parteneri)</w:t>
            </w:r>
            <w:r>
              <w:rPr>
                <w:rFonts w:ascii="Trebuchet MS" w:hAnsi="Trebuchet MS"/>
                <w:color w:val="0070C0"/>
                <w:sz w:val="24"/>
                <w:szCs w:val="24"/>
              </w:rPr>
              <w:t xml:space="preserve"> </w:t>
            </w:r>
            <w:r w:rsidRPr="009E20F6">
              <w:rPr>
                <w:rFonts w:ascii="Trebuchet MS" w:hAnsi="Trebuchet MS"/>
                <w:color w:val="0070C0"/>
                <w:sz w:val="24"/>
                <w:szCs w:val="24"/>
              </w:rPr>
              <w:t>trebuie să îndeplinească cumulativ criteriile de eligibilitate</w:t>
            </w:r>
            <w:r w:rsidR="00FA2161">
              <w:rPr>
                <w:rFonts w:ascii="Trebuchet MS" w:hAnsi="Trebuchet MS"/>
                <w:color w:val="0070C0"/>
                <w:sz w:val="24"/>
                <w:szCs w:val="24"/>
              </w:rPr>
              <w:t>, specifice tipului de entitate sprijinită,</w:t>
            </w:r>
            <w:r w:rsidR="00FA2161" w:rsidRPr="009E20F6">
              <w:rPr>
                <w:rFonts w:ascii="Trebuchet MS" w:hAnsi="Trebuchet MS"/>
                <w:color w:val="0070C0"/>
                <w:sz w:val="24"/>
                <w:szCs w:val="24"/>
              </w:rPr>
              <w:t xml:space="preserve"> </w:t>
            </w:r>
            <w:r w:rsidRPr="009E20F6">
              <w:rPr>
                <w:rFonts w:ascii="Trebuchet MS" w:hAnsi="Trebuchet MS"/>
                <w:color w:val="0070C0"/>
                <w:sz w:val="24"/>
                <w:szCs w:val="24"/>
              </w:rPr>
              <w:t xml:space="preserve"> prevăzute în </w:t>
            </w:r>
            <w:proofErr w:type="spellStart"/>
            <w:r w:rsidRPr="009E20F6">
              <w:rPr>
                <w:rFonts w:ascii="Trebuchet MS" w:hAnsi="Trebuchet MS"/>
                <w:color w:val="0070C0"/>
                <w:sz w:val="24"/>
                <w:szCs w:val="24"/>
              </w:rPr>
              <w:t>Declaraţia</w:t>
            </w:r>
            <w:proofErr w:type="spellEnd"/>
            <w:r w:rsidRPr="009E20F6">
              <w:rPr>
                <w:rFonts w:ascii="Trebuchet MS" w:hAnsi="Trebuchet MS"/>
                <w:color w:val="0070C0"/>
                <w:sz w:val="24"/>
                <w:szCs w:val="24"/>
              </w:rPr>
              <w:t xml:space="preserve"> Unică – Anexa 2 la Ghid.</w:t>
            </w:r>
          </w:p>
          <w:p w14:paraId="2D5D36DD" w14:textId="77777777" w:rsidR="00341DD5" w:rsidRPr="00341DD5" w:rsidRDefault="00341DD5" w:rsidP="00341DD5">
            <w:pPr>
              <w:spacing w:before="120" w:after="120"/>
              <w:jc w:val="both"/>
              <w:rPr>
                <w:rFonts w:ascii="Trebuchet MS" w:hAnsi="Trebuchet MS"/>
                <w:color w:val="0070C0"/>
                <w:sz w:val="24"/>
                <w:szCs w:val="24"/>
              </w:rPr>
            </w:pPr>
            <w:r w:rsidRPr="00341DD5">
              <w:rPr>
                <w:rFonts w:ascii="Trebuchet MS" w:hAnsi="Trebuchet MS"/>
                <w:color w:val="0070C0"/>
                <w:sz w:val="24"/>
                <w:szCs w:val="24"/>
              </w:rPr>
              <w:t xml:space="preserve">Condițiile de eligibilitate detaliate în cadrul acestei secțiuni trebuie respectate de către solicitanții de finanțare (lider și parteneri) pe toată perioada, respectiv de la data depunerii cererii de finanțare, pe tot parcursul procesului de evaluare, selecție </w:t>
            </w:r>
            <w:r w:rsidRPr="00341DD5">
              <w:rPr>
                <w:rFonts w:ascii="Trebuchet MS" w:hAnsi="Trebuchet MS"/>
                <w:color w:val="0070C0"/>
                <w:sz w:val="24"/>
                <w:szCs w:val="24"/>
              </w:rPr>
              <w:lastRenderedPageBreak/>
              <w:t>și contractare, pe perioada de implementare, de raportare și verificare finală a proiectului, în condițiile stipulate în cadrul contractului de finanțare.</w:t>
            </w:r>
          </w:p>
          <w:p w14:paraId="6C0E96A5" w14:textId="77777777" w:rsidR="00341DD5" w:rsidRPr="00341DD5" w:rsidRDefault="00341DD5" w:rsidP="00341DD5">
            <w:pPr>
              <w:spacing w:before="120" w:after="120"/>
              <w:jc w:val="both"/>
              <w:rPr>
                <w:rFonts w:ascii="Trebuchet MS" w:hAnsi="Trebuchet MS"/>
                <w:color w:val="0070C0"/>
                <w:sz w:val="24"/>
                <w:szCs w:val="24"/>
              </w:rPr>
            </w:pPr>
            <w:r w:rsidRPr="00341DD5">
              <w:rPr>
                <w:rFonts w:ascii="Trebuchet MS" w:hAnsi="Trebuchet MS"/>
                <w:color w:val="0070C0"/>
                <w:sz w:val="24"/>
                <w:szCs w:val="24"/>
              </w:rPr>
              <w:t xml:space="preserve">Proiectele din cadrul prezentului apel se vor depune în parteneriat, în conformitate cu prevederile prezentei secțiuni. </w:t>
            </w:r>
          </w:p>
          <w:p w14:paraId="06B63A65" w14:textId="4D4A654E" w:rsidR="00341DD5" w:rsidRPr="00341DD5" w:rsidRDefault="00341DD5" w:rsidP="00341DD5">
            <w:pPr>
              <w:spacing w:before="120" w:after="120"/>
              <w:jc w:val="both"/>
              <w:rPr>
                <w:rFonts w:ascii="Trebuchet MS" w:hAnsi="Trebuchet MS"/>
                <w:b/>
                <w:color w:val="0070C0"/>
                <w:sz w:val="24"/>
                <w:szCs w:val="24"/>
              </w:rPr>
            </w:pPr>
            <w:r w:rsidRPr="00341DD5">
              <w:rPr>
                <w:rFonts w:ascii="Trebuchet MS" w:hAnsi="Trebuchet MS"/>
                <w:b/>
                <w:color w:val="0070C0"/>
                <w:sz w:val="24"/>
                <w:szCs w:val="24"/>
              </w:rPr>
              <w:t>Parteneriatul (consorțiu tematic) va fi compus din minim</w:t>
            </w:r>
            <w:r w:rsidR="00F9144F">
              <w:rPr>
                <w:rFonts w:ascii="Trebuchet MS" w:hAnsi="Trebuchet MS"/>
                <w:b/>
                <w:color w:val="0070C0"/>
                <w:sz w:val="24"/>
                <w:szCs w:val="24"/>
              </w:rPr>
              <w:t>um</w:t>
            </w:r>
            <w:r w:rsidRPr="00341DD5">
              <w:rPr>
                <w:rFonts w:ascii="Trebuchet MS" w:hAnsi="Trebuchet MS"/>
                <w:b/>
                <w:color w:val="0070C0"/>
                <w:sz w:val="24"/>
                <w:szCs w:val="24"/>
              </w:rPr>
              <w:t xml:space="preserve"> 3 IMM-uri și minim</w:t>
            </w:r>
            <w:r w:rsidR="00F9144F">
              <w:rPr>
                <w:rFonts w:ascii="Trebuchet MS" w:hAnsi="Trebuchet MS"/>
                <w:b/>
                <w:color w:val="0070C0"/>
                <w:sz w:val="24"/>
                <w:szCs w:val="24"/>
              </w:rPr>
              <w:t>um</w:t>
            </w:r>
            <w:r w:rsidRPr="00341DD5">
              <w:rPr>
                <w:rFonts w:ascii="Trebuchet MS" w:hAnsi="Trebuchet MS"/>
                <w:b/>
                <w:color w:val="0070C0"/>
                <w:sz w:val="24"/>
                <w:szCs w:val="24"/>
              </w:rPr>
              <w:t xml:space="preserve"> </w:t>
            </w:r>
            <w:r w:rsidR="00F9144F">
              <w:rPr>
                <w:rFonts w:ascii="Trebuchet MS" w:hAnsi="Trebuchet MS"/>
                <w:b/>
                <w:color w:val="0070C0"/>
                <w:sz w:val="24"/>
                <w:szCs w:val="24"/>
              </w:rPr>
              <w:t>o</w:t>
            </w:r>
            <w:r w:rsidR="00F9144F" w:rsidRPr="00341DD5">
              <w:rPr>
                <w:rFonts w:ascii="Trebuchet MS" w:hAnsi="Trebuchet MS"/>
                <w:b/>
                <w:color w:val="0070C0"/>
                <w:sz w:val="24"/>
                <w:szCs w:val="24"/>
              </w:rPr>
              <w:t xml:space="preserve"> </w:t>
            </w:r>
            <w:r w:rsidR="00F9144F">
              <w:rPr>
                <w:rFonts w:ascii="Trebuchet MS" w:hAnsi="Trebuchet MS"/>
                <w:b/>
                <w:color w:val="0070C0"/>
                <w:sz w:val="24"/>
                <w:szCs w:val="24"/>
              </w:rPr>
              <w:t>organizație</w:t>
            </w:r>
            <w:r w:rsidR="00F9144F" w:rsidRPr="00341DD5">
              <w:rPr>
                <w:rFonts w:ascii="Trebuchet MS" w:hAnsi="Trebuchet MS"/>
                <w:b/>
                <w:color w:val="0070C0"/>
                <w:sz w:val="24"/>
                <w:szCs w:val="24"/>
              </w:rPr>
              <w:t xml:space="preserve"> </w:t>
            </w:r>
            <w:r w:rsidRPr="00341DD5">
              <w:rPr>
                <w:rFonts w:ascii="Trebuchet MS" w:hAnsi="Trebuchet MS"/>
                <w:b/>
                <w:color w:val="0070C0"/>
                <w:sz w:val="24"/>
                <w:szCs w:val="24"/>
              </w:rPr>
              <w:t>de cercetare.</w:t>
            </w:r>
          </w:p>
          <w:p w14:paraId="17EAF150" w14:textId="77777777" w:rsidR="00341DD5" w:rsidRPr="00341DD5" w:rsidRDefault="00341DD5" w:rsidP="00341DD5">
            <w:pPr>
              <w:spacing w:before="120" w:after="120"/>
              <w:jc w:val="both"/>
              <w:rPr>
                <w:rFonts w:ascii="Trebuchet MS" w:hAnsi="Trebuchet MS"/>
                <w:color w:val="0070C0"/>
                <w:sz w:val="24"/>
                <w:szCs w:val="24"/>
              </w:rPr>
            </w:pPr>
            <w:r w:rsidRPr="00341DD5">
              <w:rPr>
                <w:rFonts w:ascii="Trebuchet MS" w:hAnsi="Trebuchet MS"/>
                <w:color w:val="0070C0"/>
                <w:sz w:val="24"/>
                <w:szCs w:val="24"/>
              </w:rPr>
              <w:t>Solicitanții de finanțare (lider și parteneri) trebuie să îndeplinească obligatoriu și cumulativ toate condițiile menționate mai jos. Neîndeplinirea unei condiții de eligibilitate conduce la declararea neeligibilității solicitantului de finanțare/proiectului propus spre finanțare</w:t>
            </w:r>
            <w:r>
              <w:rPr>
                <w:rFonts w:ascii="Trebuchet MS" w:hAnsi="Trebuchet MS"/>
                <w:color w:val="0070C0"/>
                <w:sz w:val="24"/>
                <w:szCs w:val="24"/>
              </w:rPr>
              <w:t xml:space="preserve"> și respingerea acestuia la finanțare</w:t>
            </w:r>
            <w:r w:rsidRPr="00341DD5">
              <w:rPr>
                <w:rFonts w:ascii="Trebuchet MS" w:hAnsi="Trebuchet MS"/>
                <w:color w:val="0070C0"/>
                <w:sz w:val="24"/>
                <w:szCs w:val="24"/>
              </w:rPr>
              <w:t>.</w:t>
            </w:r>
          </w:p>
          <w:p w14:paraId="2B383B84" w14:textId="77777777" w:rsidR="00341DD5" w:rsidRPr="00341DD5" w:rsidRDefault="00341DD5" w:rsidP="00341DD5">
            <w:pPr>
              <w:spacing w:before="120" w:after="120"/>
              <w:jc w:val="both"/>
              <w:rPr>
                <w:rFonts w:ascii="Trebuchet MS" w:hAnsi="Trebuchet MS"/>
                <w:color w:val="0070C0"/>
                <w:sz w:val="24"/>
                <w:szCs w:val="24"/>
              </w:rPr>
            </w:pPr>
            <w:r w:rsidRPr="00784986">
              <w:rPr>
                <w:rFonts w:ascii="Trebuchet MS" w:hAnsi="Trebuchet MS"/>
                <w:color w:val="0070C0"/>
                <w:sz w:val="24"/>
                <w:szCs w:val="24"/>
              </w:rPr>
              <w:t>Pentru a fi eligibili în cadrul prezentului apel de proiecte, solicitanții (lider și</w:t>
            </w:r>
            <w:r w:rsidR="003B0D8E" w:rsidRPr="00784986">
              <w:rPr>
                <w:rFonts w:ascii="Trebuchet MS" w:hAnsi="Trebuchet MS"/>
                <w:color w:val="0070C0"/>
                <w:sz w:val="24"/>
                <w:szCs w:val="24"/>
              </w:rPr>
              <w:t xml:space="preserve"> </w:t>
            </w:r>
            <w:r w:rsidRPr="00784986">
              <w:rPr>
                <w:rFonts w:ascii="Trebuchet MS" w:hAnsi="Trebuchet MS"/>
                <w:color w:val="0070C0"/>
                <w:sz w:val="24"/>
                <w:szCs w:val="24"/>
              </w:rPr>
              <w:t>parteneri) trebuie să îndeplinească condițiile specificate mai jos, cumulativ, pe tip de solicitant eligibil:</w:t>
            </w:r>
          </w:p>
          <w:p w14:paraId="27500C4C" w14:textId="77777777" w:rsidR="00577592" w:rsidRPr="00147BA2" w:rsidRDefault="00B857CF" w:rsidP="00877076">
            <w:pPr>
              <w:spacing w:before="120" w:after="120"/>
              <w:jc w:val="both"/>
              <w:rPr>
                <w:rFonts w:ascii="Trebuchet MS" w:hAnsi="Trebuchet MS"/>
                <w:b/>
                <w:color w:val="0070C0"/>
                <w:sz w:val="24"/>
                <w:szCs w:val="24"/>
                <w:u w:val="single"/>
              </w:rPr>
            </w:pPr>
            <w:r w:rsidRPr="00147BA2">
              <w:rPr>
                <w:rFonts w:ascii="Trebuchet MS" w:hAnsi="Trebuchet MS"/>
                <w:b/>
                <w:color w:val="0070C0"/>
                <w:sz w:val="24"/>
                <w:szCs w:val="24"/>
                <w:u w:val="single"/>
              </w:rPr>
              <w:t xml:space="preserve">Pentru solicitanții </w:t>
            </w:r>
            <w:r w:rsidR="00D90043">
              <w:rPr>
                <w:rFonts w:ascii="Trebuchet MS" w:hAnsi="Trebuchet MS"/>
                <w:b/>
                <w:color w:val="0070C0"/>
                <w:sz w:val="24"/>
                <w:szCs w:val="24"/>
                <w:u w:val="single"/>
              </w:rPr>
              <w:t>(lider și</w:t>
            </w:r>
            <w:r w:rsidR="00EF786E">
              <w:rPr>
                <w:rFonts w:ascii="Trebuchet MS" w:hAnsi="Trebuchet MS"/>
                <w:b/>
                <w:color w:val="0070C0"/>
                <w:sz w:val="24"/>
                <w:szCs w:val="24"/>
                <w:u w:val="single"/>
              </w:rPr>
              <w:t>/sau</w:t>
            </w:r>
            <w:r w:rsidR="00D90043">
              <w:rPr>
                <w:rFonts w:ascii="Trebuchet MS" w:hAnsi="Trebuchet MS"/>
                <w:b/>
                <w:color w:val="0070C0"/>
                <w:sz w:val="24"/>
                <w:szCs w:val="24"/>
                <w:u w:val="single"/>
              </w:rPr>
              <w:t xml:space="preserve"> partener</w:t>
            </w:r>
            <w:r w:rsidR="0078661C">
              <w:rPr>
                <w:rFonts w:ascii="Trebuchet MS" w:hAnsi="Trebuchet MS"/>
                <w:b/>
                <w:color w:val="0070C0"/>
                <w:sz w:val="24"/>
                <w:szCs w:val="24"/>
                <w:u w:val="single"/>
              </w:rPr>
              <w:t>i</w:t>
            </w:r>
            <w:r w:rsidR="00D90043">
              <w:rPr>
                <w:rFonts w:ascii="Trebuchet MS" w:hAnsi="Trebuchet MS"/>
                <w:b/>
                <w:color w:val="0070C0"/>
                <w:sz w:val="24"/>
                <w:szCs w:val="24"/>
                <w:u w:val="single"/>
              </w:rPr>
              <w:t xml:space="preserve">) </w:t>
            </w:r>
            <w:r w:rsidRPr="00147BA2">
              <w:rPr>
                <w:rFonts w:ascii="Trebuchet MS" w:hAnsi="Trebuchet MS"/>
                <w:b/>
                <w:color w:val="0070C0"/>
                <w:sz w:val="24"/>
                <w:szCs w:val="24"/>
                <w:u w:val="single"/>
              </w:rPr>
              <w:t>organizații de cercetare:</w:t>
            </w:r>
          </w:p>
          <w:p w14:paraId="44F4952D" w14:textId="77777777" w:rsidR="00596A2E" w:rsidRPr="00147BA2" w:rsidRDefault="00B06A68"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E</w:t>
            </w:r>
            <w:r w:rsidR="00535AE1" w:rsidRPr="00147BA2">
              <w:rPr>
                <w:rFonts w:ascii="Trebuchet MS" w:hAnsi="Trebuchet MS"/>
                <w:color w:val="0070C0"/>
                <w:sz w:val="24"/>
                <w:szCs w:val="24"/>
              </w:rPr>
              <w:t xml:space="preserve">ste înregistrat și </w:t>
            </w:r>
            <w:r w:rsidR="00596A2E" w:rsidRPr="00147BA2">
              <w:rPr>
                <w:rFonts w:ascii="Trebuchet MS" w:hAnsi="Trebuchet MS"/>
                <w:color w:val="0070C0"/>
                <w:sz w:val="24"/>
                <w:szCs w:val="24"/>
              </w:rPr>
              <w:t>își desfășoară activitatea în România</w:t>
            </w:r>
            <w:r w:rsidR="00963F90" w:rsidRPr="00147BA2">
              <w:rPr>
                <w:rFonts w:ascii="Trebuchet MS" w:hAnsi="Trebuchet MS"/>
                <w:color w:val="0070C0"/>
                <w:sz w:val="24"/>
                <w:szCs w:val="24"/>
              </w:rPr>
              <w:t>;</w:t>
            </w:r>
          </w:p>
          <w:p w14:paraId="760BC9D1" w14:textId="77777777" w:rsidR="00B857CF" w:rsidRPr="00147BA2" w:rsidRDefault="00B06A68"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C</w:t>
            </w:r>
            <w:r w:rsidR="00596A2E" w:rsidRPr="00147BA2">
              <w:rPr>
                <w:rFonts w:ascii="Trebuchet MS" w:hAnsi="Trebuchet MS"/>
                <w:color w:val="0070C0"/>
                <w:sz w:val="24"/>
                <w:szCs w:val="24"/>
              </w:rPr>
              <w:t>ompletează Declarația unică aferentă tipului de solicitant (lider și/sau partener) eligibil, după formatul anexă la ghidul solicitantului</w:t>
            </w:r>
            <w:r w:rsidR="00963F90" w:rsidRPr="00147BA2">
              <w:rPr>
                <w:rFonts w:ascii="Trebuchet MS" w:hAnsi="Trebuchet MS"/>
                <w:color w:val="0070C0"/>
                <w:sz w:val="24"/>
                <w:szCs w:val="24"/>
              </w:rPr>
              <w:t>;</w:t>
            </w:r>
          </w:p>
          <w:p w14:paraId="3D4A5B66" w14:textId="24C8F0BA" w:rsidR="00A01104" w:rsidRPr="000041CA" w:rsidRDefault="00B06A68"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Este</w:t>
            </w:r>
            <w:r w:rsidR="00A01104" w:rsidRPr="00147BA2">
              <w:rPr>
                <w:rFonts w:ascii="Trebuchet MS" w:hAnsi="Trebuchet MS"/>
                <w:color w:val="0070C0"/>
                <w:sz w:val="24"/>
                <w:szCs w:val="24"/>
              </w:rPr>
              <w:t xml:space="preserve"> institut de </w:t>
            </w:r>
            <w:r w:rsidR="00A01104" w:rsidRPr="000041CA">
              <w:rPr>
                <w:rFonts w:ascii="Trebuchet MS" w:hAnsi="Trebuchet MS"/>
                <w:color w:val="0070C0"/>
                <w:sz w:val="24"/>
                <w:szCs w:val="24"/>
              </w:rPr>
              <w:t xml:space="preserve">cercetare de </w:t>
            </w:r>
            <w:r w:rsidR="00A01104" w:rsidRPr="000041CA">
              <w:rPr>
                <w:rFonts w:ascii="Trebuchet MS" w:hAnsi="Trebuchet MS"/>
                <w:color w:val="0070C0"/>
                <w:sz w:val="24"/>
                <w:szCs w:val="24"/>
              </w:rPr>
              <w:t>drept public</w:t>
            </w:r>
            <w:r w:rsidR="003B0D8E" w:rsidRPr="000041CA">
              <w:rPr>
                <w:rFonts w:ascii="Trebuchet MS" w:hAnsi="Trebuchet MS"/>
                <w:color w:val="0070C0"/>
                <w:sz w:val="24"/>
                <w:szCs w:val="24"/>
              </w:rPr>
              <w:t xml:space="preserve"> sau privat</w:t>
            </w:r>
            <w:r w:rsidR="00A01104" w:rsidRPr="000041CA">
              <w:rPr>
                <w:rFonts w:ascii="Trebuchet MS" w:hAnsi="Trebuchet MS"/>
                <w:color w:val="0070C0"/>
                <w:sz w:val="24"/>
                <w:szCs w:val="24"/>
              </w:rPr>
              <w:t xml:space="preserve"> </w:t>
            </w:r>
            <w:r w:rsidR="000041CA" w:rsidRPr="000041CA">
              <w:rPr>
                <w:rFonts w:ascii="Trebuchet MS" w:hAnsi="Trebuchet MS"/>
                <w:color w:val="0070C0"/>
                <w:sz w:val="24"/>
                <w:szCs w:val="24"/>
              </w:rPr>
              <w:t>sau instituție</w:t>
            </w:r>
            <w:r w:rsidR="00A01104" w:rsidRPr="000041CA">
              <w:rPr>
                <w:rFonts w:ascii="Trebuchet MS" w:hAnsi="Trebuchet MS"/>
                <w:color w:val="0070C0"/>
                <w:sz w:val="24"/>
                <w:szCs w:val="24"/>
              </w:rPr>
              <w:t xml:space="preserve"> de învățământ superior </w:t>
            </w:r>
            <w:r w:rsidR="000041CA" w:rsidRPr="000041CA">
              <w:rPr>
                <w:rFonts w:ascii="Trebuchet MS" w:hAnsi="Trebuchet MS"/>
                <w:color w:val="0070C0"/>
                <w:sz w:val="24"/>
                <w:szCs w:val="24"/>
              </w:rPr>
              <w:t>acreditată</w:t>
            </w:r>
            <w:r w:rsidR="006E2039" w:rsidRPr="000041CA">
              <w:rPr>
                <w:rFonts w:ascii="Trebuchet MS" w:hAnsi="Trebuchet MS"/>
                <w:color w:val="0070C0"/>
                <w:sz w:val="24"/>
                <w:szCs w:val="24"/>
              </w:rPr>
              <w:t xml:space="preserve"> și</w:t>
            </w:r>
            <w:r w:rsidR="00A01104" w:rsidRPr="000041CA">
              <w:rPr>
                <w:rFonts w:ascii="Trebuchet MS" w:hAnsi="Trebuchet MS"/>
                <w:color w:val="0070C0"/>
                <w:sz w:val="24"/>
                <w:szCs w:val="24"/>
              </w:rPr>
              <w:t xml:space="preserve"> care </w:t>
            </w:r>
            <w:r w:rsidR="006E2039" w:rsidRPr="000041CA">
              <w:rPr>
                <w:rFonts w:ascii="Trebuchet MS" w:hAnsi="Trebuchet MS"/>
                <w:color w:val="0070C0"/>
                <w:sz w:val="24"/>
                <w:szCs w:val="24"/>
              </w:rPr>
              <w:t>se încadrează î</w:t>
            </w:r>
            <w:r w:rsidR="00A01104" w:rsidRPr="000041CA">
              <w:rPr>
                <w:rFonts w:ascii="Trebuchet MS" w:hAnsi="Trebuchet MS"/>
                <w:color w:val="0070C0"/>
                <w:sz w:val="24"/>
                <w:szCs w:val="24"/>
              </w:rPr>
              <w:t xml:space="preserve">n sistemul </w:t>
            </w:r>
            <w:proofErr w:type="spellStart"/>
            <w:r w:rsidR="00A01104" w:rsidRPr="000041CA">
              <w:rPr>
                <w:rFonts w:ascii="Trebuchet MS" w:hAnsi="Trebuchet MS"/>
                <w:color w:val="0070C0"/>
                <w:sz w:val="24"/>
                <w:szCs w:val="24"/>
              </w:rPr>
              <w:t>naţional</w:t>
            </w:r>
            <w:proofErr w:type="spellEnd"/>
            <w:r w:rsidR="00A01104" w:rsidRPr="000041CA">
              <w:rPr>
                <w:rFonts w:ascii="Trebuchet MS" w:hAnsi="Trebuchet MS"/>
                <w:color w:val="0070C0"/>
                <w:sz w:val="24"/>
                <w:szCs w:val="24"/>
              </w:rPr>
              <w:t xml:space="preserve"> de cercetare-dezvoltare, conform </w:t>
            </w:r>
            <w:r w:rsidR="003B71B6" w:rsidRPr="000041CA">
              <w:rPr>
                <w:rFonts w:ascii="Trebuchet MS" w:hAnsi="Trebuchet MS"/>
                <w:color w:val="0070C0"/>
                <w:sz w:val="24"/>
                <w:szCs w:val="24"/>
              </w:rPr>
              <w:t>art. 7 și art. 8 lit.</w:t>
            </w:r>
            <w:r w:rsidR="00547831">
              <w:rPr>
                <w:rFonts w:ascii="Trebuchet MS" w:hAnsi="Trebuchet MS"/>
                <w:color w:val="0070C0"/>
                <w:sz w:val="24"/>
                <w:szCs w:val="24"/>
              </w:rPr>
              <w:t xml:space="preserve"> a) și c)</w:t>
            </w:r>
            <w:r w:rsidR="00547831" w:rsidRPr="000041CA">
              <w:rPr>
                <w:rFonts w:ascii="Trebuchet MS" w:hAnsi="Trebuchet MS"/>
                <w:color w:val="0070C0"/>
                <w:sz w:val="24"/>
                <w:szCs w:val="24"/>
              </w:rPr>
              <w:t xml:space="preserve"> </w:t>
            </w:r>
            <w:r w:rsidR="003B71B6" w:rsidRPr="000041CA">
              <w:rPr>
                <w:rFonts w:ascii="Trebuchet MS" w:hAnsi="Trebuchet MS"/>
                <w:color w:val="0070C0"/>
                <w:sz w:val="24"/>
                <w:szCs w:val="24"/>
              </w:rPr>
              <w:t xml:space="preserve"> din O</w:t>
            </w:r>
            <w:r w:rsidR="00847413">
              <w:rPr>
                <w:rFonts w:ascii="Trebuchet MS" w:hAnsi="Trebuchet MS"/>
                <w:color w:val="0070C0"/>
                <w:sz w:val="24"/>
                <w:szCs w:val="24"/>
              </w:rPr>
              <w:t>rdonanța</w:t>
            </w:r>
            <w:r w:rsidR="003B71B6" w:rsidRPr="000041CA">
              <w:rPr>
                <w:rFonts w:ascii="Trebuchet MS" w:hAnsi="Trebuchet MS"/>
                <w:color w:val="0070C0"/>
                <w:sz w:val="24"/>
                <w:szCs w:val="24"/>
              </w:rPr>
              <w:t xml:space="preserve"> nr. 57/2002 </w:t>
            </w:r>
            <w:r w:rsidR="00A01104" w:rsidRPr="000041CA">
              <w:rPr>
                <w:rFonts w:ascii="Trebuchet MS" w:hAnsi="Trebuchet MS"/>
                <w:color w:val="0070C0"/>
                <w:sz w:val="24"/>
                <w:szCs w:val="24"/>
              </w:rPr>
              <w:t xml:space="preserve">privind cercetarea </w:t>
            </w:r>
            <w:proofErr w:type="spellStart"/>
            <w:r w:rsidR="00A01104" w:rsidRPr="000041CA">
              <w:rPr>
                <w:rFonts w:ascii="Trebuchet MS" w:hAnsi="Trebuchet MS"/>
                <w:color w:val="0070C0"/>
                <w:sz w:val="24"/>
                <w:szCs w:val="24"/>
              </w:rPr>
              <w:t>ştiinţifică</w:t>
            </w:r>
            <w:proofErr w:type="spellEnd"/>
            <w:r w:rsidR="00A01104" w:rsidRPr="000041CA">
              <w:rPr>
                <w:rFonts w:ascii="Trebuchet MS" w:hAnsi="Trebuchet MS"/>
                <w:color w:val="0070C0"/>
                <w:sz w:val="24"/>
                <w:szCs w:val="24"/>
              </w:rPr>
              <w:t xml:space="preserve"> </w:t>
            </w:r>
            <w:proofErr w:type="spellStart"/>
            <w:r w:rsidR="00A01104" w:rsidRPr="000041CA">
              <w:rPr>
                <w:rFonts w:ascii="Trebuchet MS" w:hAnsi="Trebuchet MS"/>
                <w:color w:val="0070C0"/>
                <w:sz w:val="24"/>
                <w:szCs w:val="24"/>
              </w:rPr>
              <w:t>şi</w:t>
            </w:r>
            <w:proofErr w:type="spellEnd"/>
            <w:r w:rsidR="00A01104" w:rsidRPr="000041CA">
              <w:rPr>
                <w:rFonts w:ascii="Trebuchet MS" w:hAnsi="Trebuchet MS"/>
                <w:color w:val="0070C0"/>
                <w:sz w:val="24"/>
                <w:szCs w:val="24"/>
              </w:rPr>
              <w:t xml:space="preserve"> dezvoltarea tehnologică, aprobată prin Legea nr 324/2003, cu modificările și completările ulterioare </w:t>
            </w:r>
            <w:proofErr w:type="spellStart"/>
            <w:r w:rsidR="00A01104" w:rsidRPr="000041CA">
              <w:rPr>
                <w:rFonts w:ascii="Trebuchet MS" w:hAnsi="Trebuchet MS"/>
                <w:color w:val="0070C0"/>
                <w:sz w:val="24"/>
                <w:szCs w:val="24"/>
              </w:rPr>
              <w:t>şi</w:t>
            </w:r>
            <w:proofErr w:type="spellEnd"/>
            <w:r w:rsidR="00A01104" w:rsidRPr="000041CA">
              <w:rPr>
                <w:rFonts w:ascii="Trebuchet MS" w:hAnsi="Trebuchet MS"/>
                <w:color w:val="0070C0"/>
                <w:sz w:val="24"/>
                <w:szCs w:val="24"/>
              </w:rPr>
              <w:t xml:space="preserve"> respectă </w:t>
            </w:r>
            <w:proofErr w:type="spellStart"/>
            <w:r w:rsidR="00A01104" w:rsidRPr="000041CA">
              <w:rPr>
                <w:rFonts w:ascii="Trebuchet MS" w:hAnsi="Trebuchet MS"/>
                <w:color w:val="0070C0"/>
                <w:sz w:val="24"/>
                <w:szCs w:val="24"/>
              </w:rPr>
              <w:t>definiţia</w:t>
            </w:r>
            <w:proofErr w:type="spellEnd"/>
            <w:r w:rsidR="00A01104" w:rsidRPr="000041CA">
              <w:rPr>
                <w:rFonts w:ascii="Trebuchet MS" w:hAnsi="Trebuchet MS"/>
                <w:color w:val="0070C0"/>
                <w:sz w:val="24"/>
                <w:szCs w:val="24"/>
              </w:rPr>
              <w:t xml:space="preserve"> de </w:t>
            </w:r>
            <w:proofErr w:type="spellStart"/>
            <w:r w:rsidR="00A01104" w:rsidRPr="000041CA">
              <w:rPr>
                <w:rFonts w:ascii="Trebuchet MS" w:hAnsi="Trebuchet MS"/>
                <w:color w:val="0070C0"/>
                <w:sz w:val="24"/>
                <w:szCs w:val="24"/>
              </w:rPr>
              <w:t>organizaţie</w:t>
            </w:r>
            <w:proofErr w:type="spellEnd"/>
            <w:r w:rsidR="00A01104" w:rsidRPr="000041CA">
              <w:rPr>
                <w:rFonts w:ascii="Trebuchet MS" w:hAnsi="Trebuchet MS"/>
                <w:color w:val="0070C0"/>
                <w:sz w:val="24"/>
                <w:szCs w:val="24"/>
              </w:rPr>
              <w:t xml:space="preserve"> de cercetare din </w:t>
            </w:r>
            <w:r w:rsidR="003356EA" w:rsidRPr="000041CA">
              <w:rPr>
                <w:rFonts w:ascii="Trebuchet MS" w:hAnsi="Trebuchet MS"/>
                <w:color w:val="0070C0"/>
                <w:sz w:val="24"/>
                <w:szCs w:val="24"/>
              </w:rPr>
              <w:t xml:space="preserve">Comunicarea Comisiei </w:t>
            </w:r>
            <w:r w:rsidR="00A01104" w:rsidRPr="000041CA">
              <w:rPr>
                <w:rFonts w:ascii="Trebuchet MS" w:hAnsi="Trebuchet MS"/>
                <w:color w:val="0070C0"/>
                <w:sz w:val="24"/>
                <w:szCs w:val="24"/>
              </w:rPr>
              <w:t xml:space="preserve">Cadrul pentru ajutoarele de stat pentru cercetare, dezvoltare </w:t>
            </w:r>
            <w:proofErr w:type="spellStart"/>
            <w:r w:rsidR="00A01104" w:rsidRPr="000041CA">
              <w:rPr>
                <w:rFonts w:ascii="Trebuchet MS" w:hAnsi="Trebuchet MS"/>
                <w:color w:val="0070C0"/>
                <w:sz w:val="24"/>
                <w:szCs w:val="24"/>
              </w:rPr>
              <w:t>şi</w:t>
            </w:r>
            <w:proofErr w:type="spellEnd"/>
            <w:r w:rsidR="00A01104" w:rsidRPr="000041CA">
              <w:rPr>
                <w:rFonts w:ascii="Trebuchet MS" w:hAnsi="Trebuchet MS"/>
                <w:color w:val="0070C0"/>
                <w:sz w:val="24"/>
                <w:szCs w:val="24"/>
              </w:rPr>
              <w:t xml:space="preserve"> inovare (2014/C 198/01)</w:t>
            </w:r>
            <w:r w:rsidR="00963F90" w:rsidRPr="000041CA">
              <w:rPr>
                <w:rFonts w:ascii="Trebuchet MS" w:hAnsi="Trebuchet MS"/>
                <w:color w:val="0070C0"/>
                <w:sz w:val="24"/>
                <w:szCs w:val="24"/>
              </w:rPr>
              <w:t>;</w:t>
            </w:r>
          </w:p>
          <w:p w14:paraId="68A13749" w14:textId="77777777" w:rsidR="00596A2E" w:rsidRPr="00147BA2" w:rsidRDefault="00B06A68"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S</w:t>
            </w:r>
            <w:r w:rsidR="00596A2E" w:rsidRPr="00147BA2">
              <w:rPr>
                <w:rFonts w:ascii="Trebuchet MS" w:hAnsi="Trebuchet MS"/>
                <w:color w:val="0070C0"/>
                <w:sz w:val="24"/>
                <w:szCs w:val="24"/>
              </w:rPr>
              <w:t>e încadrează în categoria solicitanților eligibili, inclusiv prin respectarea condițiilor care vizează eligibilitatea parteneriatelor, conform prevederilor din ghidul solicitantului cu privire la forma de constituire a solicitantului</w:t>
            </w:r>
            <w:r w:rsidR="00963F90" w:rsidRPr="00147BA2">
              <w:rPr>
                <w:rFonts w:ascii="Trebuchet MS" w:hAnsi="Trebuchet MS"/>
                <w:color w:val="0070C0"/>
                <w:sz w:val="24"/>
                <w:szCs w:val="24"/>
              </w:rPr>
              <w:t>;</w:t>
            </w:r>
          </w:p>
          <w:p w14:paraId="0BD2E68E" w14:textId="77777777" w:rsidR="008C6B4E" w:rsidRPr="00147BA2" w:rsidRDefault="00596A2E"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w:t>
            </w:r>
            <w:r w:rsidR="00B06A68" w:rsidRPr="00147BA2">
              <w:rPr>
                <w:rFonts w:ascii="Trebuchet MS" w:hAnsi="Trebuchet MS"/>
                <w:color w:val="0070C0"/>
                <w:sz w:val="24"/>
                <w:szCs w:val="24"/>
              </w:rPr>
              <w:t>U</w:t>
            </w:r>
            <w:r w:rsidRPr="00147BA2">
              <w:rPr>
                <w:rFonts w:ascii="Trebuchet MS" w:hAnsi="Trebuchet MS"/>
                <w:color w:val="0070C0"/>
                <w:sz w:val="24"/>
                <w:szCs w:val="24"/>
              </w:rPr>
              <w:t xml:space="preserve">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r w:rsidR="003952DC">
              <w:rPr>
                <w:rFonts w:ascii="Trebuchet MS" w:hAnsi="Trebuchet MS"/>
                <w:color w:val="0070C0"/>
                <w:sz w:val="24"/>
                <w:szCs w:val="24"/>
              </w:rPr>
              <w:t>;</w:t>
            </w:r>
          </w:p>
          <w:p w14:paraId="34E392CE" w14:textId="77777777" w:rsidR="00596A2E" w:rsidRPr="00147BA2" w:rsidRDefault="00B06A68"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D</w:t>
            </w:r>
            <w:r w:rsidR="00596A2E" w:rsidRPr="00147BA2">
              <w:rPr>
                <w:rFonts w:ascii="Trebuchet MS" w:hAnsi="Trebuchet MS"/>
                <w:color w:val="0070C0"/>
                <w:sz w:val="24"/>
                <w:szCs w:val="24"/>
              </w:rPr>
              <w:t>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r w:rsidR="003952DC">
              <w:rPr>
                <w:rFonts w:ascii="Trebuchet MS" w:hAnsi="Trebuchet MS"/>
                <w:color w:val="0070C0"/>
                <w:sz w:val="24"/>
                <w:szCs w:val="24"/>
              </w:rPr>
              <w:t>;</w:t>
            </w:r>
          </w:p>
          <w:p w14:paraId="1983ABAD" w14:textId="77777777" w:rsidR="00EF786E" w:rsidRPr="00EF786E" w:rsidRDefault="00B06A68" w:rsidP="00EF786E">
            <w:pPr>
              <w:pStyle w:val="ListParagraph"/>
              <w:numPr>
                <w:ilvl w:val="0"/>
                <w:numId w:val="18"/>
              </w:numPr>
              <w:spacing w:before="120" w:after="120"/>
              <w:jc w:val="both"/>
              <w:rPr>
                <w:rFonts w:ascii="Trebuchet MS" w:hAnsi="Trebuchet MS"/>
                <w:color w:val="0070C0"/>
                <w:sz w:val="24"/>
                <w:szCs w:val="24"/>
              </w:rPr>
            </w:pPr>
            <w:r w:rsidRPr="00EF786E">
              <w:rPr>
                <w:rFonts w:ascii="Trebuchet MS" w:hAnsi="Trebuchet MS"/>
                <w:color w:val="0070C0"/>
                <w:sz w:val="24"/>
                <w:szCs w:val="24"/>
              </w:rPr>
              <w:t>D</w:t>
            </w:r>
            <w:r w:rsidR="00596A2E" w:rsidRPr="00EF786E">
              <w:rPr>
                <w:rFonts w:ascii="Trebuchet MS" w:hAnsi="Trebuchet MS"/>
                <w:color w:val="0070C0"/>
                <w:sz w:val="24"/>
                <w:szCs w:val="24"/>
              </w:rPr>
              <w:t>eține în etapa de contractare dreptul asupra imobilului/lor (teren și construcții) vizat/e de către prezentul proiect, conform prevederilor ghidului solicitantului, iar imobilul/le în cauză va respecta în etapa de contractare cumulativ următoarele condiții</w:t>
            </w:r>
            <w:r w:rsidR="00EF786E" w:rsidRPr="00EF786E">
              <w:rPr>
                <w:rFonts w:ascii="Trebuchet MS" w:hAnsi="Trebuchet MS"/>
                <w:color w:val="0070C0"/>
                <w:sz w:val="24"/>
                <w:szCs w:val="24"/>
              </w:rPr>
              <w:t>:</w:t>
            </w:r>
            <w:r w:rsidR="00784152" w:rsidRPr="00EF786E">
              <w:rPr>
                <w:rFonts w:ascii="Trebuchet MS" w:hAnsi="Trebuchet MS"/>
                <w:color w:val="0070C0"/>
                <w:sz w:val="24"/>
                <w:szCs w:val="24"/>
              </w:rPr>
              <w:t xml:space="preserve"> </w:t>
            </w:r>
          </w:p>
          <w:p w14:paraId="6B5DC038" w14:textId="77777777" w:rsidR="00596A2E" w:rsidRPr="00EF786E" w:rsidRDefault="00596A2E" w:rsidP="006776DB">
            <w:pPr>
              <w:pStyle w:val="ListParagraph"/>
              <w:numPr>
                <w:ilvl w:val="0"/>
                <w:numId w:val="17"/>
              </w:numPr>
              <w:spacing w:before="120" w:after="120"/>
              <w:jc w:val="both"/>
              <w:rPr>
                <w:rFonts w:ascii="Trebuchet MS" w:hAnsi="Trebuchet MS"/>
                <w:color w:val="0070C0"/>
                <w:sz w:val="24"/>
                <w:szCs w:val="24"/>
              </w:rPr>
            </w:pPr>
            <w:r w:rsidRPr="00EF786E">
              <w:rPr>
                <w:rFonts w:ascii="Trebuchet MS" w:hAnsi="Trebuchet MS"/>
                <w:color w:val="0070C0"/>
                <w:sz w:val="24"/>
                <w:szCs w:val="24"/>
              </w:rPr>
              <w:t>Nu fac obiectul unor litigii în curs de soluționare la instanțele judecătorești cu privire la situația juridică a terenului si infrastructurii imobilului.</w:t>
            </w:r>
          </w:p>
          <w:p w14:paraId="06A42347" w14:textId="77777777" w:rsidR="00596A2E" w:rsidRPr="00147BA2" w:rsidRDefault="00596A2E" w:rsidP="004666C9">
            <w:pPr>
              <w:pStyle w:val="ListParagraph"/>
              <w:numPr>
                <w:ilvl w:val="0"/>
                <w:numId w:val="17"/>
              </w:numPr>
              <w:spacing w:before="120" w:after="120"/>
              <w:jc w:val="both"/>
              <w:rPr>
                <w:rFonts w:ascii="Trebuchet MS" w:hAnsi="Trebuchet MS"/>
                <w:color w:val="0070C0"/>
                <w:sz w:val="24"/>
                <w:szCs w:val="24"/>
              </w:rPr>
            </w:pPr>
            <w:r w:rsidRPr="00147BA2">
              <w:rPr>
                <w:rFonts w:ascii="Trebuchet MS" w:hAnsi="Trebuchet MS"/>
                <w:color w:val="0070C0"/>
                <w:sz w:val="24"/>
                <w:szCs w:val="24"/>
              </w:rPr>
              <w:t>Nu fac obiectul revendicărilor potrivit unor legi speciale în materie sau dreptului comun.</w:t>
            </w:r>
          </w:p>
          <w:p w14:paraId="61EA02E1" w14:textId="77777777" w:rsidR="00596A2E" w:rsidRPr="00147BA2" w:rsidRDefault="00596A2E" w:rsidP="004666C9">
            <w:pPr>
              <w:pStyle w:val="ListParagraph"/>
              <w:numPr>
                <w:ilvl w:val="0"/>
                <w:numId w:val="17"/>
              </w:num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perpetuu.</w:t>
            </w:r>
          </w:p>
          <w:p w14:paraId="697D5265" w14:textId="77777777" w:rsidR="007D293F" w:rsidRPr="00147BA2" w:rsidRDefault="004B6A5B"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se află în stare de faliment/</w:t>
            </w:r>
            <w:proofErr w:type="spellStart"/>
            <w:r w:rsidRPr="00147BA2">
              <w:rPr>
                <w:rFonts w:ascii="Trebuchet MS" w:hAnsi="Trebuchet MS"/>
                <w:color w:val="0070C0"/>
                <w:sz w:val="24"/>
                <w:szCs w:val="24"/>
              </w:rPr>
              <w:t>insolvenţă</w:t>
            </w:r>
            <w:proofErr w:type="spellEnd"/>
            <w:r w:rsidRPr="00147BA2">
              <w:rPr>
                <w:rFonts w:ascii="Trebuchet MS" w:hAnsi="Trebuchet MS"/>
                <w:color w:val="0070C0"/>
                <w:sz w:val="24"/>
                <w:szCs w:val="24"/>
              </w:rPr>
              <w:t xml:space="preserve">, NU face obiectul unei proceduri de lichidare sau de administrare judiciară, NU a încheiat acorduri cu creditorii sau NU face obiectul unei proceduri legale în urma acestor </w:t>
            </w:r>
            <w:proofErr w:type="spellStart"/>
            <w:r w:rsidRPr="00147BA2">
              <w:rPr>
                <w:rFonts w:ascii="Trebuchet MS" w:hAnsi="Trebuchet MS"/>
                <w:color w:val="0070C0"/>
                <w:sz w:val="24"/>
                <w:szCs w:val="24"/>
              </w:rPr>
              <w:t>situaţii</w:t>
            </w:r>
            <w:proofErr w:type="spellEnd"/>
            <w:r w:rsidRPr="00147BA2">
              <w:rPr>
                <w:rFonts w:ascii="Trebuchet MS" w:hAnsi="Trebuchet MS"/>
                <w:color w:val="0070C0"/>
                <w:sz w:val="24"/>
                <w:szCs w:val="24"/>
              </w:rPr>
              <w:t xml:space="preserve">, NU se află în </w:t>
            </w:r>
            <w:proofErr w:type="spellStart"/>
            <w:r w:rsidRPr="00147BA2">
              <w:rPr>
                <w:rFonts w:ascii="Trebuchet MS" w:hAnsi="Trebuchet MS"/>
                <w:color w:val="0070C0"/>
                <w:sz w:val="24"/>
                <w:szCs w:val="24"/>
              </w:rPr>
              <w:t>situaţii</w:t>
            </w:r>
            <w:proofErr w:type="spellEnd"/>
            <w:r w:rsidRPr="00147BA2">
              <w:rPr>
                <w:rFonts w:ascii="Trebuchet MS" w:hAnsi="Trebuchet MS"/>
                <w:color w:val="0070C0"/>
                <w:sz w:val="24"/>
                <w:szCs w:val="24"/>
              </w:rPr>
              <w:t xml:space="preserve"> similare în urma unei proceduri de </w:t>
            </w:r>
            <w:proofErr w:type="spellStart"/>
            <w:r w:rsidRPr="00147BA2">
              <w:rPr>
                <w:rFonts w:ascii="Trebuchet MS" w:hAnsi="Trebuchet MS"/>
                <w:color w:val="0070C0"/>
                <w:sz w:val="24"/>
                <w:szCs w:val="24"/>
              </w:rPr>
              <w:t>aceeaşi</w:t>
            </w:r>
            <w:proofErr w:type="spellEnd"/>
            <w:r w:rsidRPr="00147BA2">
              <w:rPr>
                <w:rFonts w:ascii="Trebuchet MS" w:hAnsi="Trebuchet MS"/>
                <w:color w:val="0070C0"/>
                <w:sz w:val="24"/>
                <w:szCs w:val="24"/>
              </w:rPr>
              <w:t xml:space="preserve"> natură, prevăzute de </w:t>
            </w:r>
            <w:proofErr w:type="spellStart"/>
            <w:r w:rsidRPr="00147BA2">
              <w:rPr>
                <w:rFonts w:ascii="Trebuchet MS" w:hAnsi="Trebuchet MS"/>
                <w:color w:val="0070C0"/>
                <w:sz w:val="24"/>
                <w:szCs w:val="24"/>
              </w:rPr>
              <w:t>legislaţia</w:t>
            </w:r>
            <w:proofErr w:type="spellEnd"/>
            <w:r w:rsidRPr="00147BA2">
              <w:rPr>
                <w:rFonts w:ascii="Trebuchet MS" w:hAnsi="Trebuchet MS"/>
                <w:color w:val="0070C0"/>
                <w:sz w:val="24"/>
                <w:szCs w:val="24"/>
              </w:rPr>
              <w:t xml:space="preserve"> sau de reglementările </w:t>
            </w:r>
            <w:proofErr w:type="spellStart"/>
            <w:r w:rsidRPr="00147BA2">
              <w:rPr>
                <w:rFonts w:ascii="Trebuchet MS" w:hAnsi="Trebuchet MS"/>
                <w:color w:val="0070C0"/>
                <w:sz w:val="24"/>
                <w:szCs w:val="24"/>
              </w:rPr>
              <w:t>naţionale</w:t>
            </w:r>
            <w:proofErr w:type="spellEnd"/>
            <w:r w:rsidRPr="00147BA2">
              <w:rPr>
                <w:rFonts w:ascii="Trebuchet MS" w:hAnsi="Trebuchet MS"/>
                <w:color w:val="0070C0"/>
                <w:sz w:val="24"/>
                <w:szCs w:val="24"/>
              </w:rPr>
              <w:t>.</w:t>
            </w:r>
          </w:p>
          <w:p w14:paraId="07CED2AC" w14:textId="77777777" w:rsidR="004B6A5B" w:rsidRPr="00147BA2" w:rsidRDefault="004B6A5B"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474CC21" w14:textId="77777777" w:rsidR="004B6A5B" w:rsidRPr="00147BA2" w:rsidRDefault="004B6A5B"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2FC7D7F2" w14:textId="77777777" w:rsidR="004B6A5B" w:rsidRPr="00147BA2" w:rsidRDefault="004B6A5B"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se regăsește în situația de a fi fost stabilite debite în sarcina sa, ca urmare a măsurilor legale întreprinse de autoritatea de management.</w:t>
            </w:r>
          </w:p>
          <w:p w14:paraId="20B41D1B" w14:textId="77777777" w:rsidR="00D90043" w:rsidRPr="00147BA2" w:rsidRDefault="00D90043" w:rsidP="00D90043">
            <w:pPr>
              <w:spacing w:before="120" w:after="120"/>
              <w:jc w:val="both"/>
              <w:rPr>
                <w:rFonts w:ascii="Trebuchet MS" w:hAnsi="Trebuchet MS"/>
                <w:b/>
                <w:color w:val="0070C0"/>
                <w:sz w:val="24"/>
                <w:szCs w:val="24"/>
                <w:u w:val="single"/>
              </w:rPr>
            </w:pPr>
            <w:r w:rsidRPr="00147BA2">
              <w:rPr>
                <w:rFonts w:ascii="Trebuchet MS" w:hAnsi="Trebuchet MS"/>
                <w:b/>
                <w:color w:val="0070C0"/>
                <w:sz w:val="24"/>
                <w:szCs w:val="24"/>
                <w:u w:val="single"/>
              </w:rPr>
              <w:t>Pentru IMM-uri (inclusiv microîntreprinderi)</w:t>
            </w:r>
            <w:r w:rsidR="008C2C01">
              <w:rPr>
                <w:rFonts w:ascii="Trebuchet MS" w:hAnsi="Trebuchet MS"/>
                <w:b/>
                <w:color w:val="0070C0"/>
                <w:sz w:val="24"/>
                <w:szCs w:val="24"/>
                <w:u w:val="single"/>
              </w:rPr>
              <w:t xml:space="preserve"> (lideri și/sau </w:t>
            </w:r>
            <w:proofErr w:type="spellStart"/>
            <w:r w:rsidR="008C2C01">
              <w:rPr>
                <w:rFonts w:ascii="Trebuchet MS" w:hAnsi="Trebuchet MS"/>
                <w:b/>
                <w:color w:val="0070C0"/>
                <w:sz w:val="24"/>
                <w:szCs w:val="24"/>
                <w:u w:val="single"/>
              </w:rPr>
              <w:t>paerteneri</w:t>
            </w:r>
            <w:proofErr w:type="spellEnd"/>
            <w:r w:rsidR="008C2C01">
              <w:rPr>
                <w:rFonts w:ascii="Trebuchet MS" w:hAnsi="Trebuchet MS"/>
                <w:b/>
                <w:color w:val="0070C0"/>
                <w:sz w:val="24"/>
                <w:szCs w:val="24"/>
                <w:u w:val="single"/>
              </w:rPr>
              <w:t xml:space="preserve"> în proiect)</w:t>
            </w:r>
          </w:p>
          <w:p w14:paraId="38CD6582" w14:textId="77777777" w:rsidR="00D90043"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Are sediul sau o sucursală în România la momentul plății ajutorului;</w:t>
            </w:r>
            <w:r w:rsidRPr="00147BA2" w:rsidDel="00092A46">
              <w:rPr>
                <w:rFonts w:ascii="Trebuchet MS" w:hAnsi="Trebuchet MS"/>
                <w:color w:val="0070C0"/>
                <w:sz w:val="24"/>
                <w:szCs w:val="24"/>
              </w:rPr>
              <w:t xml:space="preserve"> </w:t>
            </w:r>
          </w:p>
          <w:p w14:paraId="3ABBF7C1"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Completează Declarația unică aferentă tipului de solicitant (lider și/sau partener) eligibil, după formatul anexă la ghidul solicitantului</w:t>
            </w:r>
            <w:r>
              <w:rPr>
                <w:rFonts w:ascii="Trebuchet MS" w:hAnsi="Trebuchet MS"/>
                <w:color w:val="0070C0"/>
                <w:sz w:val="24"/>
                <w:szCs w:val="24"/>
              </w:rPr>
              <w:t>;</w:t>
            </w:r>
          </w:p>
          <w:p w14:paraId="581C848C"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shd w:val="clear" w:color="auto" w:fill="FFFFFF"/>
              </w:rPr>
            </w:pPr>
            <w:r w:rsidRPr="00147BA2">
              <w:rPr>
                <w:rFonts w:ascii="Trebuchet MS" w:hAnsi="Trebuchet MS"/>
                <w:color w:val="0070C0"/>
                <w:sz w:val="24"/>
                <w:szCs w:val="24"/>
              </w:rPr>
              <w:t>La momentul acordării ajutorului se încadrează în una dintre categoriile: microîntreprindere, întreprindere mică sau întreprindere mijlocie, conform criteriilor prevăzute în anexa I la Regulamentul (UE) nr. 651/2014, cu modificările și completările ulterioare</w:t>
            </w:r>
            <w:r>
              <w:rPr>
                <w:rFonts w:ascii="Trebuchet MS" w:hAnsi="Trebuchet MS"/>
                <w:color w:val="0070C0"/>
                <w:sz w:val="24"/>
                <w:szCs w:val="24"/>
              </w:rPr>
              <w:t>;</w:t>
            </w:r>
            <w:r w:rsidRPr="00147BA2">
              <w:rPr>
                <w:rFonts w:ascii="Trebuchet MS" w:hAnsi="Trebuchet MS"/>
                <w:color w:val="0070C0"/>
                <w:sz w:val="24"/>
                <w:szCs w:val="24"/>
              </w:rPr>
              <w:t xml:space="preserve"> </w:t>
            </w:r>
          </w:p>
          <w:p w14:paraId="5915DC1B" w14:textId="77777777" w:rsidR="00D90043"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Nu înregistrează obligații bugetare nete (diferența dintre obligațiile de plată restante la buget și sumele de recuperat de la buget): </w:t>
            </w:r>
          </w:p>
          <w:p w14:paraId="36A9CB34" w14:textId="77777777" w:rsidR="00D90043" w:rsidRDefault="00D90043" w:rsidP="00D90043">
            <w:pPr>
              <w:pStyle w:val="ListParagraph"/>
              <w:spacing w:before="120" w:after="120"/>
              <w:ind w:left="708"/>
              <w:jc w:val="both"/>
              <w:rPr>
                <w:rFonts w:ascii="Trebuchet MS" w:hAnsi="Trebuchet MS"/>
                <w:color w:val="0070C0"/>
                <w:sz w:val="24"/>
                <w:szCs w:val="24"/>
              </w:rPr>
            </w:pPr>
            <w:r w:rsidRPr="00147BA2">
              <w:rPr>
                <w:rFonts w:ascii="Trebuchet MS" w:hAnsi="Trebuchet MS"/>
                <w:color w:val="0070C0"/>
                <w:sz w:val="24"/>
                <w:szCs w:val="24"/>
              </w:rPr>
              <w:t xml:space="preserve">a) mai mari de 1/12 din obligațiile datorate în ultimele 12 luni — în cazul certificatului de atestare fiscală emis de Agenția Națională de Administrare Fiscală; </w:t>
            </w:r>
          </w:p>
          <w:p w14:paraId="2AE56A1A" w14:textId="77777777" w:rsidR="00D90043" w:rsidRPr="00147BA2" w:rsidRDefault="00D90043" w:rsidP="00D90043">
            <w:pPr>
              <w:pStyle w:val="ListParagraph"/>
              <w:spacing w:before="120" w:after="120"/>
              <w:ind w:left="708"/>
              <w:jc w:val="both"/>
              <w:rPr>
                <w:rFonts w:ascii="Trebuchet MS" w:hAnsi="Trebuchet MS"/>
                <w:color w:val="0070C0"/>
                <w:sz w:val="24"/>
                <w:szCs w:val="24"/>
              </w:rPr>
            </w:pPr>
            <w:r w:rsidRPr="00147BA2">
              <w:rPr>
                <w:rFonts w:ascii="Trebuchet MS" w:hAnsi="Trebuchet MS"/>
                <w:color w:val="0070C0"/>
                <w:sz w:val="24"/>
                <w:szCs w:val="24"/>
              </w:rPr>
              <w:t>b) mai mari de 1/6 din totalul obligațiilor datorate în ultimul semestru — în cazul certificatului de atestare fiscală emis de către autoritățile publice locale;</w:t>
            </w:r>
          </w:p>
          <w:p w14:paraId="3E24239D"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are fapte înscrise în cazierul fiscal legate de cauze referitoare la obținerea și utilizarea fondurilor europene și/sau a fondurilor publice naționale;</w:t>
            </w:r>
          </w:p>
          <w:p w14:paraId="0B771268"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se încadrează în categoria întreprinderilor în dificultate în anul fiscal anterior</w:t>
            </w:r>
            <w:r w:rsidR="003B0D8E">
              <w:rPr>
                <w:rFonts w:ascii="Trebuchet MS" w:hAnsi="Trebuchet MS"/>
                <w:color w:val="0070C0"/>
                <w:sz w:val="24"/>
                <w:szCs w:val="24"/>
              </w:rPr>
              <w:t xml:space="preserve"> depunerii cererii de finanțare</w:t>
            </w:r>
            <w:r w:rsidRPr="00147BA2">
              <w:rPr>
                <w:rFonts w:ascii="Trebuchet MS" w:hAnsi="Trebuchet MS"/>
                <w:color w:val="0070C0"/>
                <w:sz w:val="24"/>
                <w:szCs w:val="24"/>
              </w:rPr>
              <w:t>;</w:t>
            </w:r>
          </w:p>
          <w:p w14:paraId="7209E77C"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010279BC" w14:textId="77777777" w:rsidR="00D90043" w:rsidRPr="00515014" w:rsidRDefault="00D90043" w:rsidP="00D90043">
            <w:pPr>
              <w:pStyle w:val="ListParagraph"/>
              <w:numPr>
                <w:ilvl w:val="0"/>
                <w:numId w:val="18"/>
              </w:numPr>
              <w:spacing w:before="120" w:after="120"/>
              <w:jc w:val="both"/>
              <w:rPr>
                <w:rFonts w:ascii="Trebuchet MS" w:hAnsi="Trebuchet MS"/>
                <w:color w:val="0070C0"/>
                <w:sz w:val="24"/>
                <w:szCs w:val="24"/>
              </w:rPr>
            </w:pPr>
            <w:r w:rsidRPr="002F1198">
              <w:rPr>
                <w:rFonts w:ascii="Trebuchet MS" w:hAnsi="Trebuchet MS"/>
                <w:color w:val="0070C0"/>
                <w:sz w:val="24"/>
                <w:szCs w:val="24"/>
              </w:rPr>
              <w:lastRenderedPageBreak/>
              <w:t>Pentru</w:t>
            </w:r>
            <w:r>
              <w:rPr>
                <w:rFonts w:ascii="Trebuchet MS" w:hAnsi="Trebuchet MS"/>
                <w:color w:val="0070C0"/>
                <w:sz w:val="24"/>
                <w:szCs w:val="24"/>
              </w:rPr>
              <w:t xml:space="preserve"> aceștia este obligatoriu fie să</w:t>
            </w:r>
            <w:r w:rsidRPr="002F1198">
              <w:rPr>
                <w:rFonts w:ascii="Trebuchet MS" w:hAnsi="Trebuchet MS"/>
                <w:color w:val="0070C0"/>
                <w:sz w:val="24"/>
                <w:szCs w:val="24"/>
              </w:rPr>
              <w:t xml:space="preserve"> aib</w:t>
            </w:r>
            <w:r>
              <w:rPr>
                <w:rFonts w:ascii="Trebuchet MS" w:hAnsi="Trebuchet MS"/>
                <w:color w:val="0070C0"/>
                <w:sz w:val="24"/>
                <w:szCs w:val="24"/>
              </w:rPr>
              <w:t>ă menț</w:t>
            </w:r>
            <w:r w:rsidRPr="002F1198">
              <w:rPr>
                <w:rFonts w:ascii="Trebuchet MS" w:hAnsi="Trebuchet MS"/>
                <w:color w:val="0070C0"/>
                <w:sz w:val="24"/>
                <w:szCs w:val="24"/>
              </w:rPr>
              <w:t>ionat</w:t>
            </w:r>
            <w:r>
              <w:rPr>
                <w:rFonts w:ascii="Trebuchet MS" w:hAnsi="Trebuchet MS"/>
                <w:color w:val="0070C0"/>
                <w:sz w:val="24"/>
                <w:szCs w:val="24"/>
              </w:rPr>
              <w:t>ă</w:t>
            </w:r>
            <w:r w:rsidRPr="002F1198">
              <w:rPr>
                <w:rFonts w:ascii="Trebuchet MS" w:hAnsi="Trebuchet MS"/>
                <w:color w:val="0070C0"/>
                <w:sz w:val="24"/>
                <w:szCs w:val="24"/>
              </w:rPr>
              <w:t xml:space="preserve"> în statut, la contractarea proiectului, activitatea de cercetare (cod-ur</w:t>
            </w:r>
            <w:r>
              <w:rPr>
                <w:rFonts w:ascii="Trebuchet MS" w:hAnsi="Trebuchet MS"/>
                <w:color w:val="0070C0"/>
                <w:sz w:val="24"/>
                <w:szCs w:val="24"/>
              </w:rPr>
              <w:t xml:space="preserve">i CAEN 7211, 7219, 7220), fie să facă dovada că desfășoară/a </w:t>
            </w:r>
            <w:proofErr w:type="spellStart"/>
            <w:r>
              <w:rPr>
                <w:rFonts w:ascii="Trebuchet MS" w:hAnsi="Trebuchet MS"/>
                <w:color w:val="0070C0"/>
                <w:sz w:val="24"/>
                <w:szCs w:val="24"/>
              </w:rPr>
              <w:t>desfaș</w:t>
            </w:r>
            <w:r w:rsidRPr="002F1198">
              <w:rPr>
                <w:rFonts w:ascii="Trebuchet MS" w:hAnsi="Trebuchet MS"/>
                <w:color w:val="0070C0"/>
                <w:sz w:val="24"/>
                <w:szCs w:val="24"/>
              </w:rPr>
              <w:t>urat</w:t>
            </w:r>
            <w:proofErr w:type="spellEnd"/>
            <w:r w:rsidRPr="002F1198">
              <w:rPr>
                <w:rFonts w:ascii="Trebuchet MS" w:hAnsi="Trebuchet MS"/>
                <w:color w:val="0070C0"/>
                <w:sz w:val="24"/>
                <w:szCs w:val="24"/>
              </w:rPr>
              <w:t xml:space="preserve"> activitate de cercetare în domeniul său de activitate declarat în statut.</w:t>
            </w:r>
            <w:r>
              <w:rPr>
                <w:rFonts w:ascii="Trebuchet MS" w:hAnsi="Trebuchet MS"/>
                <w:color w:val="0070C0"/>
                <w:sz w:val="24"/>
                <w:szCs w:val="24"/>
              </w:rPr>
              <w:t xml:space="preserve"> </w:t>
            </w:r>
          </w:p>
          <w:p w14:paraId="5704D42C"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Va deține în etapa de contractare dreptul asupra imobilului </w:t>
            </w:r>
            <w:r w:rsidR="008C2C01">
              <w:rPr>
                <w:rFonts w:ascii="Trebuchet MS" w:hAnsi="Trebuchet MS"/>
                <w:color w:val="0070C0"/>
                <w:sz w:val="24"/>
                <w:szCs w:val="24"/>
              </w:rPr>
              <w:t>unde este locația de implementare a proiectului</w:t>
            </w:r>
            <w:r w:rsidRPr="00147BA2">
              <w:rPr>
                <w:rFonts w:ascii="Trebuchet MS" w:hAnsi="Trebuchet MS"/>
                <w:color w:val="0070C0"/>
                <w:sz w:val="24"/>
                <w:szCs w:val="24"/>
              </w:rPr>
              <w:t>, conform prevederilor ghidului solicitantului, iar imobilul/le în cauză va respecta în etapa de contractare cumulativ următoarele condiții:</w:t>
            </w:r>
          </w:p>
          <w:p w14:paraId="6F4C82A2" w14:textId="77777777" w:rsidR="00D90043" w:rsidRPr="00147BA2" w:rsidRDefault="00D90043" w:rsidP="00D90043">
            <w:pPr>
              <w:pStyle w:val="ListParagraph"/>
              <w:numPr>
                <w:ilvl w:val="0"/>
                <w:numId w:val="19"/>
              </w:numPr>
              <w:spacing w:before="120" w:after="120"/>
              <w:jc w:val="both"/>
              <w:rPr>
                <w:rFonts w:ascii="Trebuchet MS" w:hAnsi="Trebuchet MS"/>
                <w:color w:val="0070C0"/>
                <w:sz w:val="24"/>
                <w:szCs w:val="24"/>
              </w:rPr>
            </w:pPr>
            <w:r w:rsidRPr="00147BA2">
              <w:rPr>
                <w:rFonts w:ascii="Trebuchet MS" w:hAnsi="Trebuchet MS"/>
                <w:color w:val="0070C0"/>
                <w:sz w:val="24"/>
                <w:szCs w:val="24"/>
              </w:rPr>
              <w:t>Nu fac obiectul unor litigii în curs de soluționare la instanțele judecătorești cu privire la situația juridică a terenului si infrastructurii imobilului;</w:t>
            </w:r>
          </w:p>
          <w:p w14:paraId="653C86AC" w14:textId="77777777" w:rsidR="00D90043" w:rsidRPr="00147BA2" w:rsidRDefault="00D90043" w:rsidP="00D90043">
            <w:pPr>
              <w:pStyle w:val="ListParagraph"/>
              <w:numPr>
                <w:ilvl w:val="0"/>
                <w:numId w:val="19"/>
              </w:numPr>
              <w:spacing w:before="120" w:after="120"/>
              <w:jc w:val="both"/>
              <w:rPr>
                <w:rFonts w:ascii="Trebuchet MS" w:hAnsi="Trebuchet MS"/>
                <w:color w:val="0070C0"/>
                <w:sz w:val="24"/>
                <w:szCs w:val="24"/>
              </w:rPr>
            </w:pPr>
            <w:r w:rsidRPr="00147BA2">
              <w:rPr>
                <w:rFonts w:ascii="Trebuchet MS" w:hAnsi="Trebuchet MS"/>
                <w:color w:val="0070C0"/>
                <w:sz w:val="24"/>
                <w:szCs w:val="24"/>
              </w:rPr>
              <w:t>Nu fac obiectul revendicărilor potrivit unor legi speciale în materie sau dreptului comun;</w:t>
            </w:r>
          </w:p>
          <w:p w14:paraId="5E075E35" w14:textId="77777777" w:rsidR="00D90043" w:rsidRPr="00147BA2" w:rsidRDefault="00D90043" w:rsidP="00D90043">
            <w:pPr>
              <w:pStyle w:val="ListParagraph"/>
              <w:numPr>
                <w:ilvl w:val="0"/>
                <w:numId w:val="19"/>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perpetuu.</w:t>
            </w:r>
          </w:p>
          <w:p w14:paraId="5BB5FC68"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respectă intensitatea maximă admisă conform ratelor de cofinanțare prevăzute în schemele de finanțare aplicabile ghidului solicitantului;</w:t>
            </w:r>
          </w:p>
          <w:p w14:paraId="6FA103DC"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se află în stare de faliment/</w:t>
            </w:r>
            <w:proofErr w:type="spellStart"/>
            <w:r w:rsidRPr="00147BA2">
              <w:rPr>
                <w:rFonts w:ascii="Trebuchet MS" w:hAnsi="Trebuchet MS"/>
                <w:color w:val="0070C0"/>
                <w:sz w:val="24"/>
                <w:szCs w:val="24"/>
              </w:rPr>
              <w:t>insolvenţă</w:t>
            </w:r>
            <w:proofErr w:type="spellEnd"/>
            <w:r w:rsidRPr="00147BA2">
              <w:rPr>
                <w:rFonts w:ascii="Trebuchet MS" w:hAnsi="Trebuchet MS"/>
                <w:color w:val="0070C0"/>
                <w:sz w:val="24"/>
                <w:szCs w:val="24"/>
              </w:rPr>
              <w:t xml:space="preserve">, NU face obiectul unei proceduri de lichidare sau de administrare judiciară, NU a încheiat acorduri cu creditorii sau NU face obiectul unei proceduri legale în urma acestor </w:t>
            </w:r>
            <w:proofErr w:type="spellStart"/>
            <w:r w:rsidRPr="00147BA2">
              <w:rPr>
                <w:rFonts w:ascii="Trebuchet MS" w:hAnsi="Trebuchet MS"/>
                <w:color w:val="0070C0"/>
                <w:sz w:val="24"/>
                <w:szCs w:val="24"/>
              </w:rPr>
              <w:t>situaţii</w:t>
            </w:r>
            <w:proofErr w:type="spellEnd"/>
            <w:r w:rsidRPr="00147BA2">
              <w:rPr>
                <w:rFonts w:ascii="Trebuchet MS" w:hAnsi="Trebuchet MS"/>
                <w:color w:val="0070C0"/>
                <w:sz w:val="24"/>
                <w:szCs w:val="24"/>
              </w:rPr>
              <w:t xml:space="preserve">, NU se află în </w:t>
            </w:r>
            <w:proofErr w:type="spellStart"/>
            <w:r w:rsidRPr="00147BA2">
              <w:rPr>
                <w:rFonts w:ascii="Trebuchet MS" w:hAnsi="Trebuchet MS"/>
                <w:color w:val="0070C0"/>
                <w:sz w:val="24"/>
                <w:szCs w:val="24"/>
              </w:rPr>
              <w:t>situaţii</w:t>
            </w:r>
            <w:proofErr w:type="spellEnd"/>
            <w:r w:rsidRPr="00147BA2">
              <w:rPr>
                <w:rFonts w:ascii="Trebuchet MS" w:hAnsi="Trebuchet MS"/>
                <w:color w:val="0070C0"/>
                <w:sz w:val="24"/>
                <w:szCs w:val="24"/>
              </w:rPr>
              <w:t xml:space="preserve"> similare în urma unei proceduri de </w:t>
            </w:r>
            <w:proofErr w:type="spellStart"/>
            <w:r w:rsidRPr="00147BA2">
              <w:rPr>
                <w:rFonts w:ascii="Trebuchet MS" w:hAnsi="Trebuchet MS"/>
                <w:color w:val="0070C0"/>
                <w:sz w:val="24"/>
                <w:szCs w:val="24"/>
              </w:rPr>
              <w:t>aceeaşi</w:t>
            </w:r>
            <w:proofErr w:type="spellEnd"/>
            <w:r w:rsidRPr="00147BA2">
              <w:rPr>
                <w:rFonts w:ascii="Trebuchet MS" w:hAnsi="Trebuchet MS"/>
                <w:color w:val="0070C0"/>
                <w:sz w:val="24"/>
                <w:szCs w:val="24"/>
              </w:rPr>
              <w:t xml:space="preserve"> natură, prevăzute de </w:t>
            </w:r>
            <w:proofErr w:type="spellStart"/>
            <w:r w:rsidRPr="00147BA2">
              <w:rPr>
                <w:rFonts w:ascii="Trebuchet MS" w:hAnsi="Trebuchet MS"/>
                <w:color w:val="0070C0"/>
                <w:sz w:val="24"/>
                <w:szCs w:val="24"/>
              </w:rPr>
              <w:t>legislaţia</w:t>
            </w:r>
            <w:proofErr w:type="spellEnd"/>
            <w:r w:rsidRPr="00147BA2">
              <w:rPr>
                <w:rFonts w:ascii="Trebuchet MS" w:hAnsi="Trebuchet MS"/>
                <w:color w:val="0070C0"/>
                <w:sz w:val="24"/>
                <w:szCs w:val="24"/>
              </w:rPr>
              <w:t xml:space="preserve"> sau de reglementările </w:t>
            </w:r>
            <w:proofErr w:type="spellStart"/>
            <w:r w:rsidRPr="00147BA2">
              <w:rPr>
                <w:rFonts w:ascii="Trebuchet MS" w:hAnsi="Trebuchet MS"/>
                <w:color w:val="0070C0"/>
                <w:sz w:val="24"/>
                <w:szCs w:val="24"/>
              </w:rPr>
              <w:t>naţionale</w:t>
            </w:r>
            <w:proofErr w:type="spellEnd"/>
            <w:r w:rsidRPr="00147BA2">
              <w:rPr>
                <w:rFonts w:ascii="Trebuchet MS" w:hAnsi="Trebuchet MS"/>
                <w:color w:val="0070C0"/>
                <w:sz w:val="24"/>
                <w:szCs w:val="24"/>
              </w:rPr>
              <w:t>;</w:t>
            </w:r>
          </w:p>
          <w:p w14:paraId="0F1E0636"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0DE0FFB1"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0BBDD403" w14:textId="77777777" w:rsidR="00D90043" w:rsidRPr="00147BA2" w:rsidRDefault="00D90043" w:rsidP="00D90043">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se regăsește în situația de a fi fost stabilite debite în sarcina sa, ca urmare a măsurilor legale întreprinse de autoritatea de management;</w:t>
            </w:r>
          </w:p>
          <w:p w14:paraId="0C7B3F19" w14:textId="77777777" w:rsidR="00D90043" w:rsidRPr="00147BA2" w:rsidRDefault="00D90043" w:rsidP="00D90043">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     sau</w:t>
            </w:r>
          </w:p>
          <w:p w14:paraId="6F306AE9" w14:textId="77777777" w:rsidR="00D90043" w:rsidRPr="00147BA2" w:rsidRDefault="00D90043" w:rsidP="00D90043">
            <w:pPr>
              <w:pStyle w:val="ListParagraph"/>
              <w:spacing w:before="120" w:after="120"/>
              <w:ind w:left="360"/>
              <w:jc w:val="both"/>
              <w:rPr>
                <w:rFonts w:ascii="Trebuchet MS" w:hAnsi="Trebuchet MS"/>
                <w:color w:val="0070C0"/>
                <w:sz w:val="24"/>
                <w:szCs w:val="24"/>
              </w:rPr>
            </w:pPr>
            <w:r w:rsidRPr="00147BA2">
              <w:rPr>
                <w:rFonts w:ascii="Trebuchet MS" w:hAnsi="Trebuchet MS"/>
                <w:color w:val="0070C0"/>
                <w:sz w:val="24"/>
                <w:szCs w:val="24"/>
              </w:rPr>
              <w:t xml:space="preserve">În cazul în care au fost stabilite debite în sarcina sa ca urmare a măsurilor legale întreprinse de autoritatea de management, solicitantul de finanțare va putea încheia contractul de </w:t>
            </w:r>
            <w:proofErr w:type="spellStart"/>
            <w:r w:rsidRPr="00147BA2">
              <w:rPr>
                <w:rFonts w:ascii="Trebuchet MS" w:hAnsi="Trebuchet MS"/>
                <w:color w:val="0070C0"/>
                <w:sz w:val="24"/>
                <w:szCs w:val="24"/>
              </w:rPr>
              <w:t>finanţare</w:t>
            </w:r>
            <w:proofErr w:type="spellEnd"/>
            <w:r w:rsidRPr="00147BA2">
              <w:rPr>
                <w:rFonts w:ascii="Trebuchet MS" w:hAnsi="Trebuchet MS"/>
                <w:color w:val="0070C0"/>
                <w:sz w:val="24"/>
                <w:szCs w:val="24"/>
              </w:rPr>
              <w:t xml:space="preserve"> în următoarele </w:t>
            </w:r>
            <w:proofErr w:type="spellStart"/>
            <w:r w:rsidRPr="00147BA2">
              <w:rPr>
                <w:rFonts w:ascii="Trebuchet MS" w:hAnsi="Trebuchet MS"/>
                <w:color w:val="0070C0"/>
                <w:sz w:val="24"/>
                <w:szCs w:val="24"/>
              </w:rPr>
              <w:t>situaţii</w:t>
            </w:r>
            <w:proofErr w:type="spellEnd"/>
            <w:r w:rsidRPr="00147BA2">
              <w:rPr>
                <w:rFonts w:ascii="Trebuchet MS" w:hAnsi="Trebuchet MS"/>
                <w:color w:val="0070C0"/>
                <w:sz w:val="24"/>
                <w:szCs w:val="24"/>
              </w:rPr>
              <w:t>:</w:t>
            </w:r>
          </w:p>
          <w:p w14:paraId="2F825BC4" w14:textId="77777777" w:rsidR="00D90043" w:rsidRPr="00147BA2" w:rsidRDefault="00D90043" w:rsidP="00D90043">
            <w:pPr>
              <w:pStyle w:val="ListParagraph"/>
              <w:numPr>
                <w:ilvl w:val="0"/>
                <w:numId w:val="20"/>
              </w:numPr>
              <w:spacing w:before="120" w:after="120"/>
              <w:jc w:val="both"/>
              <w:rPr>
                <w:rFonts w:ascii="Trebuchet MS" w:hAnsi="Trebuchet MS"/>
                <w:color w:val="0070C0"/>
                <w:sz w:val="24"/>
                <w:szCs w:val="24"/>
              </w:rPr>
            </w:pPr>
            <w:proofErr w:type="spellStart"/>
            <w:r w:rsidRPr="00147BA2">
              <w:rPr>
                <w:rFonts w:ascii="Trebuchet MS" w:hAnsi="Trebuchet MS"/>
                <w:color w:val="0070C0"/>
                <w:sz w:val="24"/>
                <w:szCs w:val="24"/>
              </w:rPr>
              <w:t>recunoaşte</w:t>
            </w:r>
            <w:proofErr w:type="spellEnd"/>
            <w:r w:rsidRPr="00147BA2">
              <w:rPr>
                <w:rFonts w:ascii="Trebuchet MS" w:hAnsi="Trebuchet MS"/>
                <w:color w:val="0070C0"/>
                <w:sz w:val="24"/>
                <w:szCs w:val="24"/>
              </w:rPr>
              <w:t xml:space="preserve"> debitul stabilit în sarcina sa de autoritatea de management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îl achită integral, </w:t>
            </w:r>
            <w:proofErr w:type="spellStart"/>
            <w:r w:rsidRPr="00147BA2">
              <w:rPr>
                <w:rFonts w:ascii="Trebuchet MS" w:hAnsi="Trebuchet MS"/>
                <w:color w:val="0070C0"/>
                <w:sz w:val="24"/>
                <w:szCs w:val="24"/>
              </w:rPr>
              <w:t>ataşând</w:t>
            </w:r>
            <w:proofErr w:type="spellEnd"/>
            <w:r w:rsidRPr="00147BA2">
              <w:rPr>
                <w:rFonts w:ascii="Trebuchet MS" w:hAnsi="Trebuchet MS"/>
                <w:color w:val="0070C0"/>
                <w:sz w:val="24"/>
                <w:szCs w:val="24"/>
              </w:rPr>
              <w:t xml:space="preserve"> dovezi în acest sens, cu excepția proiectelor aflate în implementare, pentru care </w:t>
            </w:r>
            <w:proofErr w:type="spellStart"/>
            <w:r w:rsidRPr="00147BA2">
              <w:rPr>
                <w:rFonts w:ascii="Trebuchet MS" w:hAnsi="Trebuchet MS"/>
                <w:color w:val="0070C0"/>
                <w:sz w:val="24"/>
                <w:szCs w:val="24"/>
              </w:rPr>
              <w:t>recunoaşte</w:t>
            </w:r>
            <w:proofErr w:type="spellEnd"/>
            <w:r w:rsidRPr="00147BA2">
              <w:rPr>
                <w:rFonts w:ascii="Trebuchet MS" w:hAnsi="Trebuchet MS"/>
                <w:color w:val="0070C0"/>
                <w:sz w:val="24"/>
                <w:szCs w:val="24"/>
              </w:rPr>
              <w:t xml:space="preserve"> debitul stabilit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îl achită integral sau </w:t>
            </w:r>
            <w:proofErr w:type="spellStart"/>
            <w:r w:rsidRPr="00147BA2">
              <w:rPr>
                <w:rFonts w:ascii="Trebuchet MS" w:hAnsi="Trebuchet MS"/>
                <w:color w:val="0070C0"/>
                <w:sz w:val="24"/>
                <w:szCs w:val="24"/>
              </w:rPr>
              <w:t>îşi</w:t>
            </w:r>
            <w:proofErr w:type="spellEnd"/>
            <w:r w:rsidRPr="00147BA2">
              <w:rPr>
                <w:rFonts w:ascii="Trebuchet MS" w:hAnsi="Trebuchet MS"/>
                <w:color w:val="0070C0"/>
                <w:sz w:val="24"/>
                <w:szCs w:val="24"/>
              </w:rPr>
              <w:t xml:space="preserve"> exprimă acordul cu privire la stingerea acestuia din valoarea cererilor de rambursare ulterioare, aferente proiectului în cadrul căruia a fost constatat;</w:t>
            </w:r>
          </w:p>
          <w:p w14:paraId="37073011" w14:textId="77777777" w:rsidR="00D90043" w:rsidRPr="00147BA2" w:rsidRDefault="00D90043" w:rsidP="00D90043">
            <w:pPr>
              <w:pStyle w:val="ListParagraph"/>
              <w:numPr>
                <w:ilvl w:val="0"/>
                <w:numId w:val="20"/>
              </w:num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 xml:space="preserve">a contestat în instanță notificările/procesele verbale/notele de constatare a unor debite și, prin decizie a instanțelor de judecată, acestea au fost suspendate de la executare, anexând dovezi în acest sens;  </w:t>
            </w:r>
          </w:p>
          <w:p w14:paraId="29CBC90E" w14:textId="77777777" w:rsidR="00D90043" w:rsidRPr="00147BA2" w:rsidRDefault="00D90043" w:rsidP="00D90043">
            <w:pPr>
              <w:pStyle w:val="ListParagraph"/>
              <w:numPr>
                <w:ilvl w:val="0"/>
                <w:numId w:val="20"/>
              </w:numPr>
              <w:spacing w:before="120" w:after="120"/>
              <w:jc w:val="both"/>
              <w:rPr>
                <w:rFonts w:ascii="Trebuchet MS" w:hAnsi="Trebuchet MS"/>
                <w:color w:val="0070C0"/>
                <w:sz w:val="24"/>
                <w:szCs w:val="24"/>
              </w:rPr>
            </w:pPr>
            <w:r w:rsidRPr="00147BA2">
              <w:rPr>
                <w:rFonts w:ascii="Trebuchet MS" w:hAnsi="Trebuchet MS"/>
                <w:color w:val="0070C0"/>
                <w:sz w:val="24"/>
                <w:szCs w:val="24"/>
              </w:rPr>
              <w:t>Situațiile de la punctele a. și b. de mai sus nu se aplică contractelor de finanțare pentru care s-a acordat ajutor de stat. În acest caz, deciziile de recuperare a ajutoarelor de stat trebuie să fie executate și creanțele recuperate integral</w:t>
            </w:r>
            <w:r>
              <w:rPr>
                <w:rFonts w:ascii="Trebuchet MS" w:hAnsi="Trebuchet MS"/>
                <w:color w:val="0070C0"/>
                <w:sz w:val="24"/>
                <w:szCs w:val="24"/>
              </w:rPr>
              <w:t>.</w:t>
            </w:r>
          </w:p>
          <w:p w14:paraId="09ECDF81" w14:textId="77777777" w:rsidR="004B6A5B" w:rsidRPr="00147BA2" w:rsidRDefault="00D90043" w:rsidP="004B6A5B">
            <w:pPr>
              <w:spacing w:before="120" w:after="120"/>
              <w:jc w:val="both"/>
              <w:rPr>
                <w:rFonts w:ascii="Trebuchet MS" w:hAnsi="Trebuchet MS"/>
                <w:b/>
                <w:i/>
                <w:color w:val="0070C0"/>
                <w:sz w:val="24"/>
                <w:szCs w:val="24"/>
              </w:rPr>
            </w:pPr>
            <w:r>
              <w:rPr>
                <w:rFonts w:ascii="Trebuchet MS" w:hAnsi="Trebuchet MS"/>
                <w:b/>
                <w:i/>
                <w:color w:val="0070C0"/>
                <w:sz w:val="24"/>
                <w:szCs w:val="24"/>
              </w:rPr>
              <w:t xml:space="preserve">Condiții de eligibilitate pentru </w:t>
            </w:r>
            <w:r w:rsidR="00EC0089" w:rsidRPr="00147BA2">
              <w:rPr>
                <w:rFonts w:ascii="Trebuchet MS" w:hAnsi="Trebuchet MS"/>
                <w:b/>
                <w:i/>
                <w:color w:val="0070C0"/>
                <w:sz w:val="24"/>
                <w:szCs w:val="24"/>
              </w:rPr>
              <w:t>Reprezentantul legal al solicita</w:t>
            </w:r>
            <w:r w:rsidR="003B0D8E">
              <w:rPr>
                <w:rFonts w:ascii="Trebuchet MS" w:hAnsi="Trebuchet MS"/>
                <w:b/>
                <w:i/>
                <w:color w:val="0070C0"/>
                <w:sz w:val="24"/>
                <w:szCs w:val="24"/>
              </w:rPr>
              <w:t>nților</w:t>
            </w:r>
            <w:r w:rsidR="008C2C01">
              <w:rPr>
                <w:rFonts w:ascii="Trebuchet MS" w:hAnsi="Trebuchet MS"/>
                <w:b/>
                <w:i/>
                <w:color w:val="0070C0"/>
                <w:sz w:val="24"/>
                <w:szCs w:val="24"/>
              </w:rPr>
              <w:t xml:space="preserve"> de finanțare</w:t>
            </w:r>
            <w:r w:rsidR="003B0D8E">
              <w:rPr>
                <w:rFonts w:ascii="Trebuchet MS" w:hAnsi="Trebuchet MS"/>
                <w:b/>
                <w:i/>
                <w:color w:val="0070C0"/>
                <w:sz w:val="24"/>
                <w:szCs w:val="24"/>
              </w:rPr>
              <w:t xml:space="preserve"> (lider și </w:t>
            </w:r>
            <w:r w:rsidR="008C2C01">
              <w:rPr>
                <w:rFonts w:ascii="Trebuchet MS" w:hAnsi="Trebuchet MS"/>
                <w:b/>
                <w:i/>
                <w:color w:val="0070C0"/>
                <w:sz w:val="24"/>
                <w:szCs w:val="24"/>
              </w:rPr>
              <w:t>parteneri</w:t>
            </w:r>
            <w:r w:rsidR="003B0D8E">
              <w:rPr>
                <w:rFonts w:ascii="Trebuchet MS" w:hAnsi="Trebuchet MS"/>
                <w:b/>
                <w:i/>
                <w:color w:val="0070C0"/>
                <w:sz w:val="24"/>
                <w:szCs w:val="24"/>
              </w:rPr>
              <w:t>)</w:t>
            </w:r>
            <w:r w:rsidR="00EC0089" w:rsidRPr="00147BA2">
              <w:rPr>
                <w:rFonts w:ascii="Trebuchet MS" w:hAnsi="Trebuchet MS"/>
                <w:b/>
                <w:i/>
                <w:color w:val="0070C0"/>
                <w:sz w:val="24"/>
                <w:szCs w:val="24"/>
              </w:rPr>
              <w:t>:</w:t>
            </w:r>
          </w:p>
          <w:p w14:paraId="5F46FAEE" w14:textId="77777777" w:rsidR="00EC0089" w:rsidRPr="00147BA2" w:rsidRDefault="00EC0089"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NU este subiectul unui conflict de interese, definit în conformitate cu prevederile </w:t>
            </w:r>
            <w:proofErr w:type="spellStart"/>
            <w:r w:rsidRPr="00147BA2">
              <w:rPr>
                <w:rFonts w:ascii="Trebuchet MS" w:hAnsi="Trebuchet MS"/>
                <w:color w:val="0070C0"/>
                <w:sz w:val="24"/>
                <w:szCs w:val="24"/>
              </w:rPr>
              <w:t>naţionale</w:t>
            </w:r>
            <w:proofErr w:type="spellEnd"/>
            <w:r w:rsidRPr="00147BA2">
              <w:rPr>
                <w:rFonts w:ascii="Trebuchet MS" w:hAnsi="Trebuchet MS"/>
                <w:color w:val="0070C0"/>
                <w:sz w:val="24"/>
                <w:szCs w:val="24"/>
              </w:rPr>
              <w:t>/europene în vigoare și își asumă să ia toate măsurile pentru respectarea regulilor privind evitarea conflictului de interese, în conformitate cu prevederile ghidului solicitantului de finanțare, cu reglementările europene și naționale în vigoare.</w:t>
            </w:r>
          </w:p>
          <w:p w14:paraId="4115569A" w14:textId="77777777" w:rsidR="00EC0089" w:rsidRPr="00147BA2" w:rsidRDefault="00EC0089"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NU se află într-o </w:t>
            </w:r>
            <w:proofErr w:type="spellStart"/>
            <w:r w:rsidRPr="00147BA2">
              <w:rPr>
                <w:rFonts w:ascii="Trebuchet MS" w:hAnsi="Trebuchet MS"/>
                <w:color w:val="0070C0"/>
                <w:sz w:val="24"/>
                <w:szCs w:val="24"/>
              </w:rPr>
              <w:t>situaţie</w:t>
            </w:r>
            <w:proofErr w:type="spellEnd"/>
            <w:r w:rsidRPr="00147BA2">
              <w:rPr>
                <w:rFonts w:ascii="Trebuchet MS" w:hAnsi="Trebuchet MS"/>
                <w:color w:val="0070C0"/>
                <w:sz w:val="24"/>
                <w:szCs w:val="24"/>
              </w:rPr>
              <w:t xml:space="preserve"> care are sau poate avea ca efect compromiterea obiectivității și imparțialității procesului de evaluare, selecție, contractare și implementare a proiectului.</w:t>
            </w:r>
          </w:p>
          <w:p w14:paraId="6AA81920" w14:textId="77777777" w:rsidR="00EC0089" w:rsidRPr="00147BA2" w:rsidRDefault="00EC0089"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NU se află în situația de a induce grav în eroare AM/OI sau comisiile de evaluare, </w:t>
            </w:r>
            <w:proofErr w:type="spellStart"/>
            <w:r w:rsidRPr="00147BA2">
              <w:rPr>
                <w:rFonts w:ascii="Trebuchet MS" w:hAnsi="Trebuchet MS"/>
                <w:color w:val="0070C0"/>
                <w:sz w:val="24"/>
                <w:szCs w:val="24"/>
              </w:rPr>
              <w:t>selecţie</w:t>
            </w:r>
            <w:proofErr w:type="spellEnd"/>
            <w:r w:rsidRPr="00147BA2">
              <w:rPr>
                <w:rFonts w:ascii="Trebuchet MS" w:hAnsi="Trebuchet MS"/>
                <w:color w:val="0070C0"/>
                <w:sz w:val="24"/>
                <w:szCs w:val="24"/>
              </w:rPr>
              <w:t xml:space="preserve"> și contractare prin furnizarea de </w:t>
            </w:r>
            <w:proofErr w:type="spellStart"/>
            <w:r w:rsidRPr="00147BA2">
              <w:rPr>
                <w:rFonts w:ascii="Trebuchet MS" w:hAnsi="Trebuchet MS"/>
                <w:color w:val="0070C0"/>
                <w:sz w:val="24"/>
                <w:szCs w:val="24"/>
              </w:rPr>
              <w:t>informaţii</w:t>
            </w:r>
            <w:proofErr w:type="spellEnd"/>
            <w:r w:rsidRPr="00147BA2">
              <w:rPr>
                <w:rFonts w:ascii="Trebuchet MS" w:hAnsi="Trebuchet MS"/>
                <w:color w:val="0070C0"/>
                <w:sz w:val="24"/>
                <w:szCs w:val="24"/>
              </w:rPr>
              <w:t xml:space="preserve"> incorecte și/sau incomplete în cadrul prezentului apel de proiecte sau a altor apeluri de proiecte derulate în cadrul POCIDIF.</w:t>
            </w:r>
          </w:p>
          <w:p w14:paraId="4DD8CFE5" w14:textId="77777777" w:rsidR="00EC0089" w:rsidRPr="00147BA2" w:rsidRDefault="00EC0089"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NU se află în situația de a încerca/de a fi încercat să </w:t>
            </w:r>
            <w:proofErr w:type="spellStart"/>
            <w:r w:rsidRPr="00147BA2">
              <w:rPr>
                <w:rFonts w:ascii="Trebuchet MS" w:hAnsi="Trebuchet MS"/>
                <w:color w:val="0070C0"/>
                <w:sz w:val="24"/>
                <w:szCs w:val="24"/>
              </w:rPr>
              <w:t>obţină</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informaţii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confidenţiale</w:t>
            </w:r>
            <w:proofErr w:type="spellEnd"/>
            <w:r w:rsidRPr="00147BA2">
              <w:rPr>
                <w:rFonts w:ascii="Trebuchet MS" w:hAnsi="Trebuchet MS"/>
                <w:color w:val="0070C0"/>
                <w:sz w:val="24"/>
                <w:szCs w:val="24"/>
              </w:rPr>
              <w:t xml:space="preserve"> sau să </w:t>
            </w:r>
            <w:proofErr w:type="spellStart"/>
            <w:r w:rsidRPr="00147BA2">
              <w:rPr>
                <w:rFonts w:ascii="Trebuchet MS" w:hAnsi="Trebuchet MS"/>
                <w:color w:val="0070C0"/>
                <w:sz w:val="24"/>
                <w:szCs w:val="24"/>
              </w:rPr>
              <w:t>influenţeze</w:t>
            </w:r>
            <w:proofErr w:type="spellEnd"/>
            <w:r w:rsidRPr="00147BA2">
              <w:rPr>
                <w:rFonts w:ascii="Trebuchet MS" w:hAnsi="Trebuchet MS"/>
                <w:color w:val="0070C0"/>
                <w:sz w:val="24"/>
                <w:szCs w:val="24"/>
              </w:rPr>
              <w:t xml:space="preserve"> comisiile de evaluare sau AM/OI pe parcursul procesului de evaluare, selecție și contractare a prezentului apel de proiecte sau a altor apeluri de proiecte derulate în cadrul POCIDIF.</w:t>
            </w:r>
          </w:p>
          <w:p w14:paraId="11AC53EB" w14:textId="77777777" w:rsidR="00EC0089" w:rsidRPr="00147BA2" w:rsidRDefault="00EC0089"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1B1C1C0A" w14:textId="77777777" w:rsidR="00EC0089" w:rsidRPr="00147BA2" w:rsidRDefault="00EC0089" w:rsidP="004666C9">
            <w:pPr>
              <w:pStyle w:val="ListParagraph"/>
              <w:numPr>
                <w:ilvl w:val="0"/>
                <w:numId w:val="18"/>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NU a suferit condamnări definitive din cauza unei conduite profesionale îndreptate împotriva legii, decizie formulată de o autoritate de judecată ce are </w:t>
            </w:r>
            <w:proofErr w:type="spellStart"/>
            <w:r w:rsidRPr="00147BA2">
              <w:rPr>
                <w:rFonts w:ascii="Trebuchet MS" w:hAnsi="Trebuchet MS"/>
                <w:color w:val="0070C0"/>
                <w:sz w:val="24"/>
                <w:szCs w:val="24"/>
              </w:rPr>
              <w:t>forţă</w:t>
            </w:r>
            <w:proofErr w:type="spellEnd"/>
            <w:r w:rsidRPr="00147BA2">
              <w:rPr>
                <w:rFonts w:ascii="Trebuchet MS" w:hAnsi="Trebuchet MS"/>
                <w:color w:val="0070C0"/>
                <w:sz w:val="24"/>
                <w:szCs w:val="24"/>
              </w:rPr>
              <w:t xml:space="preserve"> de </w:t>
            </w:r>
            <w:proofErr w:type="spellStart"/>
            <w:r w:rsidRPr="00147BA2">
              <w:rPr>
                <w:rFonts w:ascii="Trebuchet MS" w:hAnsi="Trebuchet MS"/>
                <w:color w:val="0070C0"/>
                <w:sz w:val="24"/>
                <w:szCs w:val="24"/>
              </w:rPr>
              <w:t>res</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judicata</w:t>
            </w:r>
            <w:proofErr w:type="spellEnd"/>
            <w:r w:rsidRPr="00147BA2">
              <w:rPr>
                <w:rFonts w:ascii="Trebuchet MS" w:hAnsi="Trebuchet MS"/>
                <w:color w:val="0070C0"/>
                <w:sz w:val="24"/>
                <w:szCs w:val="24"/>
              </w:rPr>
              <w:t xml:space="preserve"> (ex. împotriva căreia nu se poate face recurs) în ultimele 36 de luni.</w:t>
            </w:r>
          </w:p>
          <w:p w14:paraId="206C71EB" w14:textId="77777777" w:rsidR="00EC0089" w:rsidRPr="00147BA2" w:rsidRDefault="004C4075" w:rsidP="004666C9">
            <w:pPr>
              <w:pStyle w:val="ListParagraph"/>
              <w:numPr>
                <w:ilvl w:val="0"/>
                <w:numId w:val="18"/>
              </w:numPr>
              <w:spacing w:before="120" w:after="120"/>
              <w:jc w:val="both"/>
              <w:rPr>
                <w:rFonts w:ascii="Trebuchet MS" w:hAnsi="Trebuchet MS"/>
                <w:color w:val="0070C0"/>
                <w:sz w:val="24"/>
                <w:szCs w:val="24"/>
              </w:rPr>
            </w:pPr>
            <w:r>
              <w:rPr>
                <w:rFonts w:ascii="Trebuchet MS" w:hAnsi="Trebuchet MS"/>
                <w:color w:val="0070C0"/>
                <w:sz w:val="24"/>
                <w:szCs w:val="24"/>
              </w:rPr>
              <w:t>Se obligă s</w:t>
            </w:r>
            <w:r w:rsidR="00EC0089" w:rsidRPr="00147BA2">
              <w:rPr>
                <w:rFonts w:ascii="Trebuchet MS" w:hAnsi="Trebuchet MS"/>
                <w:color w:val="0070C0"/>
                <w:sz w:val="24"/>
                <w:szCs w:val="24"/>
              </w:rPr>
              <w:t xml:space="preserve">ă </w:t>
            </w:r>
            <w:proofErr w:type="spellStart"/>
            <w:r w:rsidR="00EC0089" w:rsidRPr="00147BA2">
              <w:rPr>
                <w:rFonts w:ascii="Trebuchet MS" w:hAnsi="Trebuchet MS"/>
                <w:color w:val="0070C0"/>
                <w:sz w:val="24"/>
                <w:szCs w:val="24"/>
              </w:rPr>
              <w:t>finanţeze</w:t>
            </w:r>
            <w:proofErr w:type="spellEnd"/>
            <w:r w:rsidR="00EC0089" w:rsidRPr="00147BA2">
              <w:rPr>
                <w:rFonts w:ascii="Trebuchet MS" w:hAnsi="Trebuchet MS"/>
                <w:color w:val="0070C0"/>
                <w:sz w:val="24"/>
                <w:szCs w:val="24"/>
              </w:rPr>
              <w:t xml:space="preserve"> toate costurile, inclusiv costurile neeligibile, dar necesare, aferente proiectului</w:t>
            </w:r>
          </w:p>
          <w:p w14:paraId="7B5B0661" w14:textId="77777777" w:rsidR="00EC0089" w:rsidRPr="00147BA2" w:rsidRDefault="004C4075" w:rsidP="004666C9">
            <w:pPr>
              <w:pStyle w:val="ListParagraph"/>
              <w:numPr>
                <w:ilvl w:val="0"/>
                <w:numId w:val="18"/>
              </w:numPr>
              <w:spacing w:before="120" w:after="120"/>
              <w:jc w:val="both"/>
              <w:rPr>
                <w:rFonts w:ascii="Trebuchet MS" w:hAnsi="Trebuchet MS"/>
                <w:color w:val="0070C0"/>
                <w:sz w:val="24"/>
                <w:szCs w:val="24"/>
              </w:rPr>
            </w:pPr>
            <w:r>
              <w:rPr>
                <w:rFonts w:ascii="Trebuchet MS" w:hAnsi="Trebuchet MS"/>
                <w:color w:val="0070C0"/>
                <w:sz w:val="24"/>
                <w:szCs w:val="24"/>
              </w:rPr>
              <w:t>Se obligă s</w:t>
            </w:r>
            <w:r w:rsidRPr="00A0624C">
              <w:rPr>
                <w:rFonts w:ascii="Trebuchet MS" w:hAnsi="Trebuchet MS"/>
                <w:color w:val="0070C0"/>
                <w:sz w:val="24"/>
                <w:szCs w:val="24"/>
              </w:rPr>
              <w:t>ă</w:t>
            </w:r>
            <w:r w:rsidR="00EC0089" w:rsidRPr="00147BA2">
              <w:rPr>
                <w:rFonts w:ascii="Trebuchet MS" w:hAnsi="Trebuchet MS"/>
                <w:color w:val="0070C0"/>
                <w:sz w:val="24"/>
                <w:szCs w:val="24"/>
              </w:rPr>
              <w:t xml:space="preserve"> </w:t>
            </w:r>
            <w:proofErr w:type="spellStart"/>
            <w:r w:rsidR="00EC0089" w:rsidRPr="00147BA2">
              <w:rPr>
                <w:rFonts w:ascii="Trebuchet MS" w:hAnsi="Trebuchet MS"/>
                <w:color w:val="0070C0"/>
                <w:sz w:val="24"/>
                <w:szCs w:val="24"/>
              </w:rPr>
              <w:t>menţină</w:t>
            </w:r>
            <w:proofErr w:type="spellEnd"/>
            <w:r w:rsidR="00EC0089" w:rsidRPr="00147BA2">
              <w:rPr>
                <w:rFonts w:ascii="Trebuchet MS" w:hAnsi="Trebuchet MS"/>
                <w:color w:val="0070C0"/>
                <w:sz w:val="24"/>
                <w:szCs w:val="24"/>
              </w:rPr>
              <w:t xml:space="preserve"> dreptul prevăzut în ghidul solicitantului asupra infrastructurii construită/reabilitată/modernizată/extinsă (unde este cazul), a bunurilor </w:t>
            </w:r>
            <w:proofErr w:type="spellStart"/>
            <w:r w:rsidR="00EC0089" w:rsidRPr="00147BA2">
              <w:rPr>
                <w:rFonts w:ascii="Trebuchet MS" w:hAnsi="Trebuchet MS"/>
                <w:color w:val="0070C0"/>
                <w:sz w:val="24"/>
                <w:szCs w:val="24"/>
              </w:rPr>
              <w:t>achiziţionate</w:t>
            </w:r>
            <w:proofErr w:type="spellEnd"/>
            <w:r w:rsidR="00EC0089" w:rsidRPr="00147BA2">
              <w:rPr>
                <w:rFonts w:ascii="Trebuchet MS" w:hAnsi="Trebuchet MS"/>
                <w:color w:val="0070C0"/>
                <w:sz w:val="24"/>
                <w:szCs w:val="24"/>
              </w:rPr>
              <w:t xml:space="preserve"> </w:t>
            </w:r>
            <w:proofErr w:type="spellStart"/>
            <w:r w:rsidR="00EC0089" w:rsidRPr="00147BA2">
              <w:rPr>
                <w:rFonts w:ascii="Trebuchet MS" w:hAnsi="Trebuchet MS"/>
                <w:color w:val="0070C0"/>
                <w:sz w:val="24"/>
                <w:szCs w:val="24"/>
              </w:rPr>
              <w:t>şi</w:t>
            </w:r>
            <w:proofErr w:type="spellEnd"/>
            <w:r w:rsidR="00EC0089" w:rsidRPr="00147BA2">
              <w:rPr>
                <w:rFonts w:ascii="Trebuchet MS" w:hAnsi="Trebuchet MS"/>
                <w:color w:val="0070C0"/>
                <w:sz w:val="24"/>
                <w:szCs w:val="24"/>
              </w:rPr>
              <w:t xml:space="preserve"> natura </w:t>
            </w:r>
            <w:proofErr w:type="spellStart"/>
            <w:r w:rsidR="00EC0089" w:rsidRPr="00147BA2">
              <w:rPr>
                <w:rFonts w:ascii="Trebuchet MS" w:hAnsi="Trebuchet MS"/>
                <w:color w:val="0070C0"/>
                <w:sz w:val="24"/>
                <w:szCs w:val="24"/>
              </w:rPr>
              <w:t>activităţii</w:t>
            </w:r>
            <w:proofErr w:type="spellEnd"/>
            <w:r w:rsidR="00EC0089" w:rsidRPr="00147BA2">
              <w:rPr>
                <w:rFonts w:ascii="Trebuchet MS" w:hAnsi="Trebuchet MS"/>
                <w:color w:val="0070C0"/>
                <w:sz w:val="24"/>
                <w:szCs w:val="24"/>
              </w:rPr>
              <w:t xml:space="preserve"> pentru care s-a acordat </w:t>
            </w:r>
            <w:proofErr w:type="spellStart"/>
            <w:r w:rsidR="00EC0089" w:rsidRPr="00147BA2">
              <w:rPr>
                <w:rFonts w:ascii="Trebuchet MS" w:hAnsi="Trebuchet MS"/>
                <w:color w:val="0070C0"/>
                <w:sz w:val="24"/>
                <w:szCs w:val="24"/>
              </w:rPr>
              <w:t>finanţare</w:t>
            </w:r>
            <w:proofErr w:type="spellEnd"/>
            <w:r w:rsidR="00EC0089" w:rsidRPr="00147BA2">
              <w:rPr>
                <w:rFonts w:ascii="Trebuchet MS" w:hAnsi="Trebuchet MS"/>
                <w:color w:val="0070C0"/>
                <w:sz w:val="24"/>
                <w:szCs w:val="24"/>
              </w:rPr>
              <w:t xml:space="preserve"> </w:t>
            </w:r>
            <w:proofErr w:type="spellStart"/>
            <w:r w:rsidR="00EC0089" w:rsidRPr="00147BA2">
              <w:rPr>
                <w:rFonts w:ascii="Trebuchet MS" w:hAnsi="Trebuchet MS"/>
                <w:color w:val="0070C0"/>
                <w:sz w:val="24"/>
                <w:szCs w:val="24"/>
              </w:rPr>
              <w:t>şi</w:t>
            </w:r>
            <w:proofErr w:type="spellEnd"/>
            <w:r w:rsidR="00EC0089" w:rsidRPr="00147BA2">
              <w:rPr>
                <w:rFonts w:ascii="Trebuchet MS" w:hAnsi="Trebuchet MS"/>
                <w:color w:val="0070C0"/>
                <w:sz w:val="24"/>
                <w:szCs w:val="24"/>
              </w:rPr>
              <w:t xml:space="preserve"> să nu ipotecheze, cu excepția situațiilor prevăzute în contractul de finanțare, pe o perioadă de timp cel puțin egală cu perioada de </w:t>
            </w:r>
            <w:r>
              <w:rPr>
                <w:rFonts w:ascii="Trebuchet MS" w:hAnsi="Trebuchet MS"/>
                <w:color w:val="0070C0"/>
                <w:sz w:val="24"/>
                <w:szCs w:val="24"/>
              </w:rPr>
              <w:t xml:space="preserve">implementare și de durabilitate a proiectului. </w:t>
            </w:r>
          </w:p>
          <w:p w14:paraId="6E10B86A" w14:textId="77777777" w:rsidR="00A01104" w:rsidRPr="00147BA2" w:rsidRDefault="00D521B6" w:rsidP="008C2C01">
            <w:pPr>
              <w:pStyle w:val="ListParagraph"/>
              <w:spacing w:before="120" w:after="120"/>
              <w:ind w:left="360"/>
              <w:jc w:val="both"/>
              <w:rPr>
                <w:rFonts w:ascii="Trebuchet MS" w:hAnsi="Trebuchet MS"/>
                <w:color w:val="0070C0"/>
                <w:sz w:val="24"/>
                <w:szCs w:val="24"/>
              </w:rPr>
            </w:pPr>
            <w:r>
              <w:rPr>
                <w:rFonts w:ascii="Trebuchet MS" w:hAnsi="Trebuchet MS"/>
                <w:color w:val="0070C0"/>
                <w:sz w:val="24"/>
                <w:szCs w:val="24"/>
              </w:rPr>
              <w:t xml:space="preserve"> </w:t>
            </w:r>
          </w:p>
        </w:tc>
      </w:tr>
    </w:tbl>
    <w:p w14:paraId="44456240" w14:textId="77777777" w:rsidR="004A4DEC" w:rsidRDefault="004A4DEC" w:rsidP="00F7446B">
      <w:bookmarkStart w:id="263" w:name="_Toc144131569"/>
      <w:bookmarkStart w:id="264" w:name="_Hlk141879528"/>
    </w:p>
    <w:p w14:paraId="34D70B51" w14:textId="77777777" w:rsidR="00AB1091" w:rsidRPr="00147BA2" w:rsidRDefault="007C5B85" w:rsidP="007C5B85">
      <w:pPr>
        <w:pStyle w:val="Heading3"/>
        <w:rPr>
          <w:rFonts w:ascii="Trebuchet MS" w:hAnsi="Trebuchet MS"/>
          <w:color w:val="0070C0"/>
        </w:rPr>
      </w:pPr>
      <w:r w:rsidRPr="00147BA2">
        <w:rPr>
          <w:rFonts w:ascii="Trebuchet MS" w:hAnsi="Trebuchet MS"/>
          <w:color w:val="0070C0"/>
        </w:rPr>
        <w:lastRenderedPageBreak/>
        <w:t xml:space="preserve">5.1.2 </w:t>
      </w:r>
      <w:r w:rsidR="00AB1091" w:rsidRPr="00147BA2">
        <w:rPr>
          <w:rFonts w:ascii="Trebuchet MS" w:hAnsi="Trebuchet MS"/>
          <w:color w:val="0070C0"/>
        </w:rPr>
        <w:t>Categorii de solicitanți eligibili</w:t>
      </w:r>
      <w:bookmarkEnd w:id="263"/>
    </w:p>
    <w:tbl>
      <w:tblPr>
        <w:tblStyle w:val="TableGrid"/>
        <w:tblW w:w="0" w:type="auto"/>
        <w:tblLook w:val="04A0" w:firstRow="1" w:lastRow="0" w:firstColumn="1" w:lastColumn="0" w:noHBand="0" w:noVBand="1"/>
      </w:tblPr>
      <w:tblGrid>
        <w:gridCol w:w="9396"/>
      </w:tblGrid>
      <w:tr w:rsidR="003929AA" w:rsidRPr="003929AA" w14:paraId="65FD3F7E" w14:textId="77777777" w:rsidTr="00B558B3">
        <w:tc>
          <w:tcPr>
            <w:tcW w:w="9396" w:type="dxa"/>
          </w:tcPr>
          <w:bookmarkEnd w:id="264"/>
          <w:p w14:paraId="38D9E2A4" w14:textId="54F417FB" w:rsidR="000E40A8" w:rsidRPr="007B37BA" w:rsidRDefault="00767E09" w:rsidP="00A65743">
            <w:pPr>
              <w:jc w:val="both"/>
              <w:rPr>
                <w:rFonts w:ascii="Trebuchet MS" w:hAnsi="Trebuchet MS"/>
                <w:color w:val="0070C0"/>
                <w:sz w:val="24"/>
                <w:szCs w:val="24"/>
              </w:rPr>
            </w:pPr>
            <w:r w:rsidRPr="007B37BA">
              <w:rPr>
                <w:rFonts w:ascii="Trebuchet MS" w:hAnsi="Trebuchet MS"/>
                <w:color w:val="0070C0"/>
                <w:sz w:val="24"/>
                <w:szCs w:val="24"/>
              </w:rPr>
              <w:t>Solicitanții eligibili sunt</w:t>
            </w:r>
            <w:r w:rsidR="00441B1D" w:rsidRPr="007B37BA">
              <w:rPr>
                <w:rFonts w:ascii="Trebuchet MS" w:hAnsi="Trebuchet MS"/>
                <w:color w:val="0070C0"/>
                <w:sz w:val="24"/>
                <w:szCs w:val="24"/>
              </w:rPr>
              <w:t xml:space="preserve"> </w:t>
            </w:r>
            <w:r w:rsidR="005E7F17" w:rsidRPr="007B37BA">
              <w:rPr>
                <w:rFonts w:ascii="Trebuchet MS" w:hAnsi="Trebuchet MS"/>
                <w:color w:val="0070C0"/>
                <w:sz w:val="24"/>
                <w:szCs w:val="24"/>
              </w:rPr>
              <w:t>IMM</w:t>
            </w:r>
            <w:r w:rsidR="008C3FD1" w:rsidRPr="007B37BA">
              <w:rPr>
                <w:rFonts w:ascii="Trebuchet MS" w:hAnsi="Trebuchet MS"/>
                <w:color w:val="0070C0"/>
                <w:sz w:val="24"/>
                <w:szCs w:val="24"/>
              </w:rPr>
              <w:t>-uri</w:t>
            </w:r>
            <w:r w:rsidR="005E7F17" w:rsidRPr="007B37BA">
              <w:rPr>
                <w:rFonts w:ascii="Trebuchet MS" w:hAnsi="Trebuchet MS"/>
                <w:color w:val="0070C0"/>
                <w:sz w:val="24"/>
                <w:szCs w:val="24"/>
              </w:rPr>
              <w:t xml:space="preserve"> și </w:t>
            </w:r>
            <w:r w:rsidR="008347BC" w:rsidRPr="007B37BA">
              <w:rPr>
                <w:rFonts w:ascii="Trebuchet MS" w:hAnsi="Trebuchet MS"/>
                <w:color w:val="0070C0"/>
                <w:sz w:val="24"/>
                <w:szCs w:val="24"/>
              </w:rPr>
              <w:t>organizații de cercetare</w:t>
            </w:r>
            <w:r w:rsidR="00441B1D" w:rsidRPr="007B37BA">
              <w:rPr>
                <w:rFonts w:ascii="Trebuchet MS" w:hAnsi="Trebuchet MS"/>
                <w:color w:val="0070C0"/>
                <w:sz w:val="24"/>
                <w:szCs w:val="24"/>
              </w:rPr>
              <w:t>.</w:t>
            </w:r>
            <w:r w:rsidR="004D1F84" w:rsidRPr="007B37BA">
              <w:rPr>
                <w:rFonts w:ascii="Trebuchet MS" w:hAnsi="Trebuchet MS"/>
                <w:color w:val="0070C0"/>
                <w:sz w:val="24"/>
                <w:szCs w:val="24"/>
              </w:rPr>
              <w:t xml:space="preserve"> </w:t>
            </w:r>
          </w:p>
          <w:p w14:paraId="19D87A9B" w14:textId="77777777" w:rsidR="000E40A8" w:rsidRPr="007B37BA" w:rsidRDefault="000E40A8" w:rsidP="00A65743">
            <w:pPr>
              <w:jc w:val="both"/>
              <w:rPr>
                <w:rFonts w:ascii="Trebuchet MS" w:hAnsi="Trebuchet MS"/>
                <w:color w:val="0070C0"/>
                <w:sz w:val="24"/>
                <w:szCs w:val="24"/>
              </w:rPr>
            </w:pPr>
          </w:p>
          <w:p w14:paraId="739D2394" w14:textId="77777777" w:rsidR="00EB275B" w:rsidRPr="007B37BA" w:rsidRDefault="00EB275B" w:rsidP="00A65743">
            <w:pPr>
              <w:jc w:val="both"/>
              <w:rPr>
                <w:rFonts w:ascii="Trebuchet MS" w:hAnsi="Trebuchet MS"/>
                <w:color w:val="0070C0"/>
                <w:sz w:val="24"/>
                <w:szCs w:val="24"/>
              </w:rPr>
            </w:pPr>
          </w:p>
          <w:p w14:paraId="6E6AE604" w14:textId="02BB5BB9" w:rsidR="008347BC" w:rsidRPr="007B37BA" w:rsidRDefault="00441B1D" w:rsidP="00A65743">
            <w:pPr>
              <w:jc w:val="both"/>
              <w:rPr>
                <w:rFonts w:ascii="Trebuchet MS" w:hAnsi="Trebuchet MS"/>
                <w:b/>
                <w:color w:val="0070C0"/>
                <w:sz w:val="24"/>
                <w:szCs w:val="24"/>
              </w:rPr>
            </w:pPr>
            <w:r w:rsidRPr="007B37BA">
              <w:rPr>
                <w:rFonts w:ascii="Trebuchet MS" w:hAnsi="Trebuchet MS"/>
                <w:color w:val="0070C0"/>
                <w:sz w:val="24"/>
                <w:szCs w:val="24"/>
              </w:rPr>
              <w:t xml:space="preserve">Proiectele din cadrul prezentului apel au ca lider </w:t>
            </w:r>
            <w:r w:rsidR="005E7F17" w:rsidRPr="007B37BA">
              <w:rPr>
                <w:rFonts w:ascii="Trebuchet MS" w:hAnsi="Trebuchet MS"/>
                <w:b/>
                <w:color w:val="0070C0"/>
                <w:sz w:val="24"/>
                <w:szCs w:val="24"/>
              </w:rPr>
              <w:t>fie un IMM</w:t>
            </w:r>
            <w:r w:rsidR="0001477C" w:rsidRPr="007B37BA">
              <w:rPr>
                <w:rFonts w:ascii="Trebuchet MS" w:hAnsi="Trebuchet MS"/>
                <w:b/>
                <w:color w:val="0070C0"/>
                <w:sz w:val="24"/>
                <w:szCs w:val="24"/>
              </w:rPr>
              <w:t>,</w:t>
            </w:r>
            <w:r w:rsidR="005E7F17" w:rsidRPr="007B37BA">
              <w:rPr>
                <w:rFonts w:ascii="Trebuchet MS" w:hAnsi="Trebuchet MS"/>
                <w:b/>
                <w:color w:val="0070C0"/>
                <w:sz w:val="24"/>
                <w:szCs w:val="24"/>
              </w:rPr>
              <w:t xml:space="preserve"> fie o organizație de cercetare.</w:t>
            </w:r>
          </w:p>
          <w:p w14:paraId="16070E08" w14:textId="77777777" w:rsidR="000041CA" w:rsidRPr="007B37BA" w:rsidRDefault="000041CA" w:rsidP="00A65743">
            <w:pPr>
              <w:jc w:val="both"/>
              <w:rPr>
                <w:rFonts w:ascii="Trebuchet MS" w:hAnsi="Trebuchet MS"/>
                <w:color w:val="0070C0"/>
                <w:sz w:val="24"/>
                <w:szCs w:val="24"/>
              </w:rPr>
            </w:pPr>
          </w:p>
          <w:p w14:paraId="27B21602" w14:textId="77777777" w:rsidR="005E7F17" w:rsidRPr="007B37BA" w:rsidRDefault="00917B5C" w:rsidP="00A65743">
            <w:pPr>
              <w:jc w:val="both"/>
              <w:rPr>
                <w:rFonts w:ascii="Trebuchet MS" w:hAnsi="Trebuchet MS"/>
                <w:color w:val="0070C0"/>
                <w:sz w:val="24"/>
                <w:szCs w:val="24"/>
              </w:rPr>
            </w:pPr>
            <w:r w:rsidRPr="007B37BA">
              <w:rPr>
                <w:rFonts w:ascii="Trebuchet MS" w:hAnsi="Trebuchet MS"/>
                <w:color w:val="0070C0"/>
                <w:sz w:val="24"/>
                <w:szCs w:val="24"/>
              </w:rPr>
              <w:t xml:space="preserve">Încadrarea în </w:t>
            </w:r>
            <w:r w:rsidR="00A65743" w:rsidRPr="007B37BA">
              <w:rPr>
                <w:rFonts w:ascii="Trebuchet MS" w:hAnsi="Trebuchet MS"/>
                <w:color w:val="0070C0"/>
                <w:sz w:val="24"/>
                <w:szCs w:val="24"/>
              </w:rPr>
              <w:t xml:space="preserve">definiția de </w:t>
            </w:r>
            <w:r w:rsidR="005E7F17" w:rsidRPr="007B37BA">
              <w:rPr>
                <w:rFonts w:ascii="Trebuchet MS" w:hAnsi="Trebuchet MS"/>
                <w:b/>
                <w:color w:val="0070C0"/>
                <w:sz w:val="24"/>
                <w:szCs w:val="24"/>
              </w:rPr>
              <w:t>IMM</w:t>
            </w:r>
            <w:r w:rsidRPr="007B37BA">
              <w:rPr>
                <w:rFonts w:ascii="Trebuchet MS" w:hAnsi="Trebuchet MS"/>
                <w:color w:val="0070C0"/>
                <w:sz w:val="24"/>
                <w:szCs w:val="24"/>
              </w:rPr>
              <w:t xml:space="preserve"> trebuie să respecte cerințele menționate </w:t>
            </w:r>
            <w:r w:rsidR="00A65743" w:rsidRPr="007B37BA">
              <w:rPr>
                <w:rFonts w:ascii="Trebuchet MS" w:hAnsi="Trebuchet MS"/>
                <w:color w:val="0070C0"/>
                <w:sz w:val="24"/>
                <w:szCs w:val="24"/>
              </w:rPr>
              <w:t>în cadrul</w:t>
            </w:r>
            <w:r w:rsidRPr="007B37BA">
              <w:rPr>
                <w:rFonts w:ascii="Trebuchet MS" w:hAnsi="Trebuchet MS"/>
                <w:color w:val="0070C0"/>
                <w:sz w:val="24"/>
                <w:szCs w:val="24"/>
              </w:rPr>
              <w:t xml:space="preserve"> secțiun</w:t>
            </w:r>
            <w:r w:rsidR="00A65743" w:rsidRPr="007B37BA">
              <w:rPr>
                <w:rFonts w:ascii="Trebuchet MS" w:hAnsi="Trebuchet MS"/>
                <w:color w:val="0070C0"/>
                <w:sz w:val="24"/>
                <w:szCs w:val="24"/>
              </w:rPr>
              <w:t>ii</w:t>
            </w:r>
            <w:r w:rsidRPr="007B37BA">
              <w:rPr>
                <w:rFonts w:ascii="Trebuchet MS" w:hAnsi="Trebuchet MS"/>
                <w:color w:val="0070C0"/>
                <w:sz w:val="24"/>
                <w:szCs w:val="24"/>
              </w:rPr>
              <w:t xml:space="preserve"> </w:t>
            </w:r>
            <w:r w:rsidR="00B95725" w:rsidRPr="007B37BA">
              <w:rPr>
                <w:rFonts w:ascii="Trebuchet MS" w:hAnsi="Trebuchet MS"/>
                <w:color w:val="0070C0"/>
                <w:sz w:val="24"/>
                <w:szCs w:val="24"/>
              </w:rPr>
              <w:t>1.</w:t>
            </w:r>
            <w:r w:rsidRPr="007B37BA">
              <w:rPr>
                <w:rFonts w:ascii="Trebuchet MS" w:hAnsi="Trebuchet MS"/>
                <w:color w:val="0070C0"/>
                <w:sz w:val="24"/>
                <w:szCs w:val="24"/>
              </w:rPr>
              <w:t>3.</w:t>
            </w:r>
          </w:p>
          <w:p w14:paraId="7603210A" w14:textId="77777777" w:rsidR="000041CA" w:rsidRPr="007B37BA" w:rsidRDefault="000041CA" w:rsidP="00A65743">
            <w:pPr>
              <w:jc w:val="both"/>
              <w:rPr>
                <w:rFonts w:ascii="Trebuchet MS" w:hAnsi="Trebuchet MS"/>
                <w:color w:val="0070C0"/>
                <w:sz w:val="24"/>
                <w:szCs w:val="24"/>
              </w:rPr>
            </w:pPr>
          </w:p>
          <w:p w14:paraId="7117866C" w14:textId="4AF9C4DD" w:rsidR="00917B5C" w:rsidRPr="007B37BA" w:rsidRDefault="00917B5C" w:rsidP="00A65743">
            <w:pPr>
              <w:jc w:val="both"/>
              <w:rPr>
                <w:rFonts w:ascii="Trebuchet MS" w:hAnsi="Trebuchet MS"/>
                <w:color w:val="0070C0"/>
                <w:sz w:val="24"/>
                <w:szCs w:val="24"/>
              </w:rPr>
            </w:pPr>
            <w:r w:rsidRPr="007B37BA">
              <w:rPr>
                <w:rFonts w:ascii="Trebuchet MS" w:hAnsi="Trebuchet MS"/>
                <w:b/>
                <w:color w:val="0070C0"/>
                <w:sz w:val="24"/>
                <w:szCs w:val="24"/>
              </w:rPr>
              <w:t>Organizațiile de cercetare</w:t>
            </w:r>
            <w:r w:rsidRPr="007B37BA">
              <w:rPr>
                <w:rFonts w:ascii="Trebuchet MS" w:hAnsi="Trebuchet MS"/>
                <w:color w:val="0070C0"/>
                <w:sz w:val="24"/>
                <w:szCs w:val="24"/>
              </w:rPr>
              <w:t xml:space="preserve"> </w:t>
            </w:r>
            <w:r w:rsidR="00A65743" w:rsidRPr="007B37BA">
              <w:rPr>
                <w:rFonts w:ascii="Trebuchet MS" w:hAnsi="Trebuchet MS"/>
                <w:color w:val="0070C0"/>
                <w:sz w:val="24"/>
                <w:szCs w:val="24"/>
              </w:rPr>
              <w:t xml:space="preserve">eligibile se </w:t>
            </w:r>
            <w:r w:rsidRPr="007B37BA">
              <w:rPr>
                <w:rFonts w:ascii="Trebuchet MS" w:hAnsi="Trebuchet MS"/>
                <w:color w:val="0070C0"/>
                <w:sz w:val="24"/>
                <w:szCs w:val="24"/>
              </w:rPr>
              <w:t>încadrează în sist</w:t>
            </w:r>
            <w:r w:rsidR="00016706" w:rsidRPr="007B37BA">
              <w:rPr>
                <w:rFonts w:ascii="Trebuchet MS" w:hAnsi="Trebuchet MS"/>
                <w:color w:val="0070C0"/>
                <w:sz w:val="24"/>
                <w:szCs w:val="24"/>
              </w:rPr>
              <w:t>e</w:t>
            </w:r>
            <w:r w:rsidRPr="007B37BA">
              <w:rPr>
                <w:rFonts w:ascii="Trebuchet MS" w:hAnsi="Trebuchet MS"/>
                <w:color w:val="0070C0"/>
                <w:sz w:val="24"/>
                <w:szCs w:val="24"/>
              </w:rPr>
              <w:t>mul național de ce</w:t>
            </w:r>
            <w:r w:rsidR="00A65743" w:rsidRPr="007B37BA">
              <w:rPr>
                <w:rFonts w:ascii="Trebuchet MS" w:hAnsi="Trebuchet MS"/>
                <w:color w:val="0070C0"/>
                <w:sz w:val="24"/>
                <w:szCs w:val="24"/>
              </w:rPr>
              <w:t>r</w:t>
            </w:r>
            <w:r w:rsidRPr="007B37BA">
              <w:rPr>
                <w:rFonts w:ascii="Trebuchet MS" w:hAnsi="Trebuchet MS"/>
                <w:color w:val="0070C0"/>
                <w:sz w:val="24"/>
                <w:szCs w:val="24"/>
              </w:rPr>
              <w:t xml:space="preserve">cetare- dezvoltare, conform </w:t>
            </w:r>
            <w:r w:rsidR="00AA66B3" w:rsidRPr="007B37BA">
              <w:rPr>
                <w:rFonts w:ascii="Trebuchet MS" w:hAnsi="Trebuchet MS"/>
                <w:color w:val="0070C0"/>
                <w:sz w:val="24"/>
                <w:szCs w:val="24"/>
              </w:rPr>
              <w:t>art. 7</w:t>
            </w:r>
            <w:r w:rsidR="003B71B6" w:rsidRPr="007B37BA">
              <w:rPr>
                <w:rFonts w:ascii="Trebuchet MS" w:hAnsi="Trebuchet MS"/>
                <w:color w:val="0070C0"/>
                <w:sz w:val="24"/>
                <w:szCs w:val="24"/>
              </w:rPr>
              <w:t xml:space="preserve"> </w:t>
            </w:r>
            <w:r w:rsidR="000041CA" w:rsidRPr="007B37BA">
              <w:rPr>
                <w:rFonts w:ascii="Trebuchet MS" w:hAnsi="Trebuchet MS"/>
                <w:color w:val="0070C0"/>
                <w:sz w:val="24"/>
                <w:szCs w:val="24"/>
              </w:rPr>
              <w:t xml:space="preserve">și art. 8 </w:t>
            </w:r>
            <w:r w:rsidR="00365BBE" w:rsidRPr="007B37BA">
              <w:rPr>
                <w:rFonts w:ascii="Trebuchet MS" w:hAnsi="Trebuchet MS"/>
                <w:color w:val="0070C0"/>
                <w:sz w:val="24"/>
                <w:szCs w:val="24"/>
              </w:rPr>
              <w:t xml:space="preserve">lit. a) și c) </w:t>
            </w:r>
            <w:r w:rsidR="003B71B6" w:rsidRPr="007B37BA">
              <w:rPr>
                <w:rFonts w:ascii="Trebuchet MS" w:hAnsi="Trebuchet MS"/>
                <w:color w:val="0070C0"/>
                <w:sz w:val="24"/>
                <w:szCs w:val="24"/>
              </w:rPr>
              <w:t>din O</w:t>
            </w:r>
            <w:r w:rsidR="00453771" w:rsidRPr="007B37BA">
              <w:rPr>
                <w:rFonts w:ascii="Trebuchet MS" w:hAnsi="Trebuchet MS"/>
                <w:color w:val="0070C0"/>
                <w:sz w:val="24"/>
                <w:szCs w:val="24"/>
              </w:rPr>
              <w:t>rdonanța</w:t>
            </w:r>
            <w:r w:rsidR="00D66B94" w:rsidRPr="007B37BA">
              <w:rPr>
                <w:rFonts w:ascii="Trebuchet MS" w:hAnsi="Trebuchet MS"/>
                <w:color w:val="0070C0"/>
                <w:sz w:val="24"/>
                <w:szCs w:val="24"/>
              </w:rPr>
              <w:t xml:space="preserve"> </w:t>
            </w:r>
            <w:r w:rsidR="003B71B6" w:rsidRPr="007B37BA">
              <w:rPr>
                <w:rFonts w:ascii="Trebuchet MS" w:hAnsi="Trebuchet MS"/>
                <w:color w:val="0070C0"/>
                <w:sz w:val="24"/>
                <w:szCs w:val="24"/>
              </w:rPr>
              <w:t xml:space="preserve">nr. 57/2002 </w:t>
            </w:r>
            <w:r w:rsidRPr="007B37BA">
              <w:rPr>
                <w:rFonts w:ascii="Trebuchet MS" w:hAnsi="Trebuchet MS"/>
                <w:color w:val="0070C0"/>
                <w:sz w:val="24"/>
                <w:szCs w:val="24"/>
              </w:rPr>
              <w:t xml:space="preserve">privind cercetarea </w:t>
            </w:r>
            <w:proofErr w:type="spellStart"/>
            <w:r w:rsidRPr="007B37BA">
              <w:rPr>
                <w:rFonts w:ascii="Trebuchet MS" w:hAnsi="Trebuchet MS"/>
                <w:color w:val="0070C0"/>
                <w:sz w:val="24"/>
                <w:szCs w:val="24"/>
              </w:rPr>
              <w:t>ştiinţifică</w:t>
            </w:r>
            <w:proofErr w:type="spellEnd"/>
            <w:r w:rsidRPr="007B37BA">
              <w:rPr>
                <w:rFonts w:ascii="Trebuchet MS" w:hAnsi="Trebuchet MS"/>
                <w:color w:val="0070C0"/>
                <w:sz w:val="24"/>
                <w:szCs w:val="24"/>
              </w:rPr>
              <w:t xml:space="preserve"> </w:t>
            </w:r>
            <w:proofErr w:type="spellStart"/>
            <w:r w:rsidRPr="007B37BA">
              <w:rPr>
                <w:rFonts w:ascii="Trebuchet MS" w:hAnsi="Trebuchet MS"/>
                <w:color w:val="0070C0"/>
                <w:sz w:val="24"/>
                <w:szCs w:val="24"/>
              </w:rPr>
              <w:t>şi</w:t>
            </w:r>
            <w:proofErr w:type="spellEnd"/>
            <w:r w:rsidRPr="007B37BA">
              <w:rPr>
                <w:rFonts w:ascii="Trebuchet MS" w:hAnsi="Trebuchet MS"/>
                <w:color w:val="0070C0"/>
                <w:sz w:val="24"/>
                <w:szCs w:val="24"/>
              </w:rPr>
              <w:t xml:space="preserve"> dezvoltarea tehnologică, cu modificările și completările ulterioare), precum:</w:t>
            </w:r>
          </w:p>
          <w:p w14:paraId="2E8CDEF0" w14:textId="77777777" w:rsidR="00917B5C" w:rsidRPr="007B37BA" w:rsidRDefault="00447EDE" w:rsidP="00A65743">
            <w:pPr>
              <w:pStyle w:val="ListParagraph"/>
              <w:numPr>
                <w:ilvl w:val="0"/>
                <w:numId w:val="18"/>
              </w:numPr>
              <w:jc w:val="both"/>
              <w:rPr>
                <w:rFonts w:ascii="Trebuchet MS" w:hAnsi="Trebuchet MS"/>
                <w:color w:val="0070C0"/>
                <w:sz w:val="24"/>
                <w:szCs w:val="24"/>
              </w:rPr>
            </w:pPr>
            <w:r w:rsidRPr="007B37BA">
              <w:rPr>
                <w:rFonts w:ascii="Trebuchet MS" w:hAnsi="Trebuchet MS"/>
                <w:color w:val="0070C0"/>
                <w:sz w:val="24"/>
                <w:szCs w:val="24"/>
              </w:rPr>
              <w:t>i</w:t>
            </w:r>
            <w:r w:rsidR="00917B5C" w:rsidRPr="007B37BA">
              <w:rPr>
                <w:rFonts w:ascii="Trebuchet MS" w:hAnsi="Trebuchet MS"/>
                <w:color w:val="0070C0"/>
                <w:sz w:val="24"/>
                <w:szCs w:val="24"/>
              </w:rPr>
              <w:t>nstitute/centre de cercetare - dezvoltare</w:t>
            </w:r>
          </w:p>
          <w:p w14:paraId="6D5160D8" w14:textId="587476C3" w:rsidR="00917B5C" w:rsidRPr="00917B5C" w:rsidRDefault="00917B5C" w:rsidP="000041CA">
            <w:pPr>
              <w:pStyle w:val="ListParagraph"/>
              <w:numPr>
                <w:ilvl w:val="0"/>
                <w:numId w:val="18"/>
              </w:numPr>
              <w:jc w:val="both"/>
              <w:rPr>
                <w:rFonts w:ascii="Trebuchet MS" w:hAnsi="Trebuchet MS"/>
                <w:color w:val="0070C0"/>
                <w:sz w:val="24"/>
                <w:szCs w:val="24"/>
              </w:rPr>
            </w:pPr>
            <w:r w:rsidRPr="007B37BA">
              <w:rPr>
                <w:rFonts w:ascii="Trebuchet MS" w:hAnsi="Trebuchet MS"/>
                <w:color w:val="0070C0"/>
                <w:sz w:val="24"/>
                <w:szCs w:val="24"/>
              </w:rPr>
              <w:t>instituții de învățământ superior acreditate</w:t>
            </w:r>
            <w:r w:rsidR="00AA3B05" w:rsidRPr="007B37BA">
              <w:rPr>
                <w:rFonts w:ascii="Trebuchet MS" w:hAnsi="Trebuchet MS"/>
                <w:color w:val="0070C0"/>
                <w:sz w:val="24"/>
                <w:szCs w:val="24"/>
              </w:rPr>
              <w:t xml:space="preserve"> etc</w:t>
            </w:r>
          </w:p>
        </w:tc>
      </w:tr>
    </w:tbl>
    <w:p w14:paraId="3F79BCE2" w14:textId="77777777" w:rsidR="004A4DEC" w:rsidRDefault="004A4DEC" w:rsidP="00F7446B">
      <w:bookmarkStart w:id="265" w:name="_Toc144131570"/>
      <w:bookmarkStart w:id="266" w:name="_Hlk141879597"/>
    </w:p>
    <w:p w14:paraId="3C500A76" w14:textId="77777777" w:rsidR="006D3FD7" w:rsidRPr="00147BA2" w:rsidRDefault="007C5B85" w:rsidP="007C5B85">
      <w:pPr>
        <w:pStyle w:val="Heading3"/>
        <w:rPr>
          <w:rFonts w:ascii="Trebuchet MS" w:hAnsi="Trebuchet MS"/>
          <w:color w:val="0070C0"/>
        </w:rPr>
      </w:pPr>
      <w:r w:rsidRPr="00C14B91">
        <w:rPr>
          <w:rFonts w:ascii="Trebuchet MS" w:hAnsi="Trebuchet MS"/>
          <w:color w:val="0070C0"/>
        </w:rPr>
        <w:t xml:space="preserve">5.1.3 </w:t>
      </w:r>
      <w:r w:rsidR="006D3FD7" w:rsidRPr="00C14B91">
        <w:rPr>
          <w:rFonts w:ascii="Trebuchet MS" w:hAnsi="Trebuchet MS"/>
          <w:color w:val="0070C0"/>
        </w:rPr>
        <w:t>Categorii de parteneri eligibili</w:t>
      </w:r>
      <w:bookmarkEnd w:id="265"/>
      <w:r w:rsidR="00C9340D" w:rsidRPr="00147BA2">
        <w:rPr>
          <w:rFonts w:ascii="Trebuchet MS" w:hAnsi="Trebuchet MS"/>
          <w:color w:val="0070C0"/>
        </w:rPr>
        <w:t xml:space="preserve"> </w:t>
      </w:r>
    </w:p>
    <w:tbl>
      <w:tblPr>
        <w:tblStyle w:val="TableGrid"/>
        <w:tblW w:w="0" w:type="auto"/>
        <w:tblLook w:val="04A0" w:firstRow="1" w:lastRow="0" w:firstColumn="1" w:lastColumn="0" w:noHBand="0" w:noVBand="1"/>
      </w:tblPr>
      <w:tblGrid>
        <w:gridCol w:w="9396"/>
      </w:tblGrid>
      <w:tr w:rsidR="003929AA" w:rsidRPr="003929AA" w14:paraId="1D62B042" w14:textId="77777777" w:rsidTr="00B558B3">
        <w:tc>
          <w:tcPr>
            <w:tcW w:w="9396" w:type="dxa"/>
          </w:tcPr>
          <w:bookmarkEnd w:id="266"/>
          <w:p w14:paraId="65AE1AF8" w14:textId="509C942E" w:rsidR="00447EDE" w:rsidRPr="007B37BA" w:rsidRDefault="00802BC7" w:rsidP="005B0CE2">
            <w:pPr>
              <w:jc w:val="both"/>
              <w:rPr>
                <w:rFonts w:ascii="Trebuchet MS" w:hAnsi="Trebuchet MS"/>
                <w:b/>
                <w:color w:val="0070C0"/>
                <w:sz w:val="24"/>
                <w:szCs w:val="24"/>
              </w:rPr>
            </w:pPr>
            <w:r w:rsidRPr="007B37BA">
              <w:rPr>
                <w:rFonts w:ascii="Trebuchet MS" w:hAnsi="Trebuchet MS"/>
                <w:color w:val="0070C0"/>
                <w:sz w:val="24"/>
                <w:szCs w:val="24"/>
              </w:rPr>
              <w:t xml:space="preserve">În cadrul </w:t>
            </w:r>
            <w:r w:rsidR="00C8547F" w:rsidRPr="007B37BA">
              <w:rPr>
                <w:rFonts w:ascii="Trebuchet MS" w:hAnsi="Trebuchet MS"/>
                <w:color w:val="0070C0"/>
                <w:sz w:val="24"/>
                <w:szCs w:val="24"/>
              </w:rPr>
              <w:t>acest</w:t>
            </w:r>
            <w:r w:rsidR="008C3FD1" w:rsidRPr="007B37BA">
              <w:rPr>
                <w:rFonts w:ascii="Trebuchet MS" w:hAnsi="Trebuchet MS"/>
                <w:color w:val="0070C0"/>
                <w:sz w:val="24"/>
                <w:szCs w:val="24"/>
              </w:rPr>
              <w:t>ui</w:t>
            </w:r>
            <w:r w:rsidR="00C8547F" w:rsidRPr="007B37BA">
              <w:rPr>
                <w:rFonts w:ascii="Trebuchet MS" w:hAnsi="Trebuchet MS"/>
                <w:color w:val="0070C0"/>
                <w:sz w:val="24"/>
                <w:szCs w:val="24"/>
              </w:rPr>
              <w:t xml:space="preserve"> </w:t>
            </w:r>
            <w:r w:rsidRPr="007B37BA">
              <w:rPr>
                <w:rFonts w:ascii="Trebuchet MS" w:hAnsi="Trebuchet MS"/>
                <w:color w:val="0070C0"/>
                <w:sz w:val="24"/>
                <w:szCs w:val="24"/>
              </w:rPr>
              <w:t>apel de proiecte se vor depune doar proiecte în parteneriat</w:t>
            </w:r>
            <w:r w:rsidR="00322D57" w:rsidRPr="007B37BA">
              <w:rPr>
                <w:rFonts w:ascii="Trebuchet MS" w:hAnsi="Trebuchet MS"/>
                <w:color w:val="0070C0"/>
                <w:sz w:val="24"/>
                <w:szCs w:val="24"/>
              </w:rPr>
              <w:t>,</w:t>
            </w:r>
            <w:r w:rsidR="005B0CE2" w:rsidRPr="007B37BA">
              <w:rPr>
                <w:rFonts w:ascii="Trebuchet MS" w:hAnsi="Trebuchet MS"/>
                <w:color w:val="0070C0"/>
                <w:sz w:val="24"/>
                <w:szCs w:val="24"/>
              </w:rPr>
              <w:t xml:space="preserve"> </w:t>
            </w:r>
            <w:r w:rsidR="00322D57" w:rsidRPr="007B37BA">
              <w:rPr>
                <w:rFonts w:ascii="Trebuchet MS" w:hAnsi="Trebuchet MS"/>
                <w:color w:val="0070C0"/>
                <w:sz w:val="24"/>
                <w:szCs w:val="24"/>
              </w:rPr>
              <w:t>sub formă de</w:t>
            </w:r>
            <w:r w:rsidR="005B0CE2" w:rsidRPr="007B37BA">
              <w:rPr>
                <w:rFonts w:ascii="Trebuchet MS" w:hAnsi="Trebuchet MS"/>
                <w:color w:val="0070C0"/>
                <w:sz w:val="24"/>
                <w:szCs w:val="24"/>
              </w:rPr>
              <w:t xml:space="preserve"> </w:t>
            </w:r>
            <w:r w:rsidR="00447EDE" w:rsidRPr="007B37BA">
              <w:rPr>
                <w:rFonts w:ascii="Trebuchet MS" w:hAnsi="Trebuchet MS"/>
                <w:b/>
                <w:color w:val="0070C0"/>
                <w:sz w:val="24"/>
                <w:szCs w:val="24"/>
              </w:rPr>
              <w:t>consorții formate din cel puțin</w:t>
            </w:r>
            <w:r w:rsidR="00D66B94" w:rsidRPr="007B37BA">
              <w:rPr>
                <w:rFonts w:ascii="Trebuchet MS" w:hAnsi="Trebuchet MS"/>
                <w:b/>
                <w:color w:val="0070C0"/>
                <w:sz w:val="24"/>
                <w:szCs w:val="24"/>
              </w:rPr>
              <w:t>:</w:t>
            </w:r>
            <w:r w:rsidR="00447EDE" w:rsidRPr="007B37BA">
              <w:rPr>
                <w:rFonts w:ascii="Trebuchet MS" w:hAnsi="Trebuchet MS"/>
                <w:b/>
                <w:color w:val="0070C0"/>
                <w:sz w:val="24"/>
                <w:szCs w:val="24"/>
              </w:rPr>
              <w:t xml:space="preserve"> 3 IMM-uri</w:t>
            </w:r>
            <w:r w:rsidR="00575843" w:rsidRPr="007B37BA">
              <w:rPr>
                <w:rFonts w:ascii="Trebuchet MS" w:hAnsi="Trebuchet MS"/>
                <w:b/>
                <w:color w:val="0070C0"/>
                <w:sz w:val="24"/>
                <w:szCs w:val="24"/>
              </w:rPr>
              <w:t xml:space="preserve"> și</w:t>
            </w:r>
            <w:r w:rsidR="00447EDE" w:rsidRPr="007B37BA">
              <w:rPr>
                <w:rFonts w:ascii="Trebuchet MS" w:hAnsi="Trebuchet MS"/>
                <w:b/>
                <w:color w:val="0070C0"/>
                <w:sz w:val="24"/>
                <w:szCs w:val="24"/>
              </w:rPr>
              <w:t xml:space="preserve"> o </w:t>
            </w:r>
            <w:r w:rsidR="00035801" w:rsidRPr="007B37BA">
              <w:rPr>
                <w:rFonts w:ascii="Trebuchet MS" w:hAnsi="Trebuchet MS"/>
                <w:b/>
                <w:color w:val="0070C0"/>
                <w:sz w:val="24"/>
                <w:szCs w:val="24"/>
              </w:rPr>
              <w:t>organizație de cercetare</w:t>
            </w:r>
            <w:r w:rsidR="00D701C7" w:rsidRPr="007B37BA">
              <w:rPr>
                <w:rFonts w:ascii="Trebuchet MS" w:hAnsi="Trebuchet MS"/>
                <w:b/>
                <w:color w:val="0070C0"/>
                <w:sz w:val="24"/>
                <w:szCs w:val="24"/>
              </w:rPr>
              <w:t>.</w:t>
            </w:r>
          </w:p>
          <w:p w14:paraId="634D8E95" w14:textId="77777777" w:rsidR="00E33EFD" w:rsidRPr="007B37BA" w:rsidRDefault="00E33EFD" w:rsidP="00147BA2">
            <w:pPr>
              <w:jc w:val="both"/>
              <w:rPr>
                <w:rFonts w:ascii="Trebuchet MS" w:hAnsi="Trebuchet MS"/>
                <w:color w:val="0070C0"/>
                <w:sz w:val="24"/>
                <w:szCs w:val="24"/>
              </w:rPr>
            </w:pPr>
          </w:p>
          <w:p w14:paraId="3163D8F3" w14:textId="77777777" w:rsidR="00447EDE" w:rsidRPr="007B37BA" w:rsidRDefault="00447EDE" w:rsidP="00147BA2">
            <w:pPr>
              <w:jc w:val="both"/>
              <w:rPr>
                <w:rFonts w:ascii="Trebuchet MS" w:hAnsi="Trebuchet MS"/>
                <w:color w:val="0070C0"/>
                <w:sz w:val="24"/>
                <w:szCs w:val="24"/>
              </w:rPr>
            </w:pPr>
            <w:r w:rsidRPr="007B37BA">
              <w:rPr>
                <w:rFonts w:ascii="Trebuchet MS" w:hAnsi="Trebuchet MS"/>
                <w:color w:val="0070C0"/>
                <w:sz w:val="24"/>
                <w:szCs w:val="24"/>
              </w:rPr>
              <w:t>P</w:t>
            </w:r>
            <w:r w:rsidR="00662A03" w:rsidRPr="007B37BA">
              <w:rPr>
                <w:rFonts w:ascii="Trebuchet MS" w:hAnsi="Trebuchet MS"/>
                <w:color w:val="0070C0"/>
                <w:sz w:val="24"/>
                <w:szCs w:val="24"/>
              </w:rPr>
              <w:t>arteneri</w:t>
            </w:r>
            <w:r w:rsidR="00322D57" w:rsidRPr="007B37BA">
              <w:rPr>
                <w:rFonts w:ascii="Trebuchet MS" w:hAnsi="Trebuchet MS"/>
                <w:color w:val="0070C0"/>
                <w:sz w:val="24"/>
                <w:szCs w:val="24"/>
              </w:rPr>
              <w:t>i</w:t>
            </w:r>
            <w:r w:rsidR="00662A03" w:rsidRPr="007B37BA">
              <w:rPr>
                <w:rFonts w:ascii="Trebuchet MS" w:hAnsi="Trebuchet MS"/>
                <w:color w:val="0070C0"/>
                <w:sz w:val="24"/>
                <w:szCs w:val="24"/>
              </w:rPr>
              <w:t xml:space="preserve"> eligibili </w:t>
            </w:r>
            <w:r w:rsidR="00AA4020" w:rsidRPr="007B37BA">
              <w:rPr>
                <w:rFonts w:ascii="Trebuchet MS" w:hAnsi="Trebuchet MS"/>
                <w:color w:val="0070C0"/>
                <w:sz w:val="24"/>
                <w:szCs w:val="24"/>
              </w:rPr>
              <w:t>sunt</w:t>
            </w:r>
            <w:r w:rsidRPr="007B37BA">
              <w:rPr>
                <w:rFonts w:ascii="Trebuchet MS" w:hAnsi="Trebuchet MS"/>
                <w:color w:val="0070C0"/>
                <w:sz w:val="24"/>
                <w:szCs w:val="24"/>
              </w:rPr>
              <w:t>:</w:t>
            </w:r>
          </w:p>
          <w:p w14:paraId="5E86AE8E" w14:textId="77777777" w:rsidR="000041CA" w:rsidRPr="007B37BA" w:rsidRDefault="00AA4020" w:rsidP="000041CA">
            <w:pPr>
              <w:pStyle w:val="ListParagraph"/>
              <w:numPr>
                <w:ilvl w:val="0"/>
                <w:numId w:val="18"/>
              </w:numPr>
              <w:jc w:val="both"/>
              <w:rPr>
                <w:rFonts w:ascii="Trebuchet MS" w:hAnsi="Trebuchet MS"/>
                <w:color w:val="0070C0"/>
                <w:sz w:val="24"/>
                <w:szCs w:val="24"/>
              </w:rPr>
            </w:pPr>
            <w:bookmarkStart w:id="267" w:name="_Hlk141879618"/>
            <w:r w:rsidRPr="007B37BA">
              <w:rPr>
                <w:rFonts w:ascii="Trebuchet MS" w:hAnsi="Trebuchet MS"/>
                <w:color w:val="0070C0"/>
                <w:sz w:val="24"/>
                <w:szCs w:val="24"/>
              </w:rPr>
              <w:t>o</w:t>
            </w:r>
            <w:r w:rsidR="007642FA" w:rsidRPr="007B37BA">
              <w:rPr>
                <w:rFonts w:ascii="Trebuchet MS" w:hAnsi="Trebuchet MS"/>
                <w:color w:val="0070C0"/>
                <w:sz w:val="24"/>
                <w:szCs w:val="24"/>
              </w:rPr>
              <w:t>rganizații de cercetare</w:t>
            </w:r>
          </w:p>
          <w:p w14:paraId="6FE353FA" w14:textId="77777777" w:rsidR="007642FA" w:rsidRPr="007B37BA" w:rsidRDefault="00447EDE" w:rsidP="00C14B91">
            <w:pPr>
              <w:pStyle w:val="ListParagraph"/>
              <w:numPr>
                <w:ilvl w:val="0"/>
                <w:numId w:val="18"/>
              </w:numPr>
              <w:jc w:val="both"/>
              <w:rPr>
                <w:rFonts w:ascii="Trebuchet MS" w:hAnsi="Trebuchet MS"/>
                <w:color w:val="0070C0"/>
                <w:sz w:val="24"/>
                <w:szCs w:val="24"/>
              </w:rPr>
            </w:pPr>
            <w:r w:rsidRPr="007B37BA">
              <w:rPr>
                <w:rFonts w:ascii="Trebuchet MS" w:hAnsi="Trebuchet MS"/>
                <w:color w:val="0070C0"/>
                <w:sz w:val="24"/>
                <w:szCs w:val="24"/>
              </w:rPr>
              <w:t>IMM-uri (</w:t>
            </w:r>
            <w:r w:rsidR="00AA4020" w:rsidRPr="007B37BA">
              <w:rPr>
                <w:rFonts w:ascii="Trebuchet MS" w:hAnsi="Trebuchet MS"/>
                <w:color w:val="0070C0"/>
                <w:sz w:val="24"/>
                <w:szCs w:val="24"/>
              </w:rPr>
              <w:t>î</w:t>
            </w:r>
            <w:r w:rsidR="00662A03" w:rsidRPr="007B37BA">
              <w:rPr>
                <w:rFonts w:ascii="Trebuchet MS" w:hAnsi="Trebuchet MS"/>
                <w:color w:val="0070C0"/>
                <w:sz w:val="24"/>
                <w:szCs w:val="24"/>
              </w:rPr>
              <w:t>ntreprinderi</w:t>
            </w:r>
            <w:r w:rsidR="00226A20" w:rsidRPr="007B37BA">
              <w:rPr>
                <w:rFonts w:ascii="Trebuchet MS" w:hAnsi="Trebuchet MS"/>
                <w:color w:val="0070C0"/>
                <w:sz w:val="24"/>
                <w:szCs w:val="24"/>
              </w:rPr>
              <w:t>le</w:t>
            </w:r>
            <w:r w:rsidR="00662A03" w:rsidRPr="007B37BA">
              <w:rPr>
                <w:rFonts w:ascii="Trebuchet MS" w:hAnsi="Trebuchet MS"/>
                <w:color w:val="0070C0"/>
                <w:sz w:val="24"/>
                <w:szCs w:val="24"/>
              </w:rPr>
              <w:t xml:space="preserve"> mici și mijlocii</w:t>
            </w:r>
            <w:r w:rsidRPr="007B37BA">
              <w:rPr>
                <w:rFonts w:ascii="Trebuchet MS" w:hAnsi="Trebuchet MS"/>
                <w:color w:val="0070C0"/>
                <w:sz w:val="24"/>
                <w:szCs w:val="24"/>
              </w:rPr>
              <w:t>, inclusiv microîntreprinderile)</w:t>
            </w:r>
            <w:r w:rsidR="00662A03" w:rsidRPr="007B37BA">
              <w:rPr>
                <w:rFonts w:ascii="Trebuchet MS" w:hAnsi="Trebuchet MS"/>
                <w:color w:val="0070C0"/>
                <w:sz w:val="24"/>
                <w:szCs w:val="24"/>
              </w:rPr>
              <w:t>.</w:t>
            </w:r>
            <w:bookmarkEnd w:id="267"/>
          </w:p>
          <w:p w14:paraId="7F198837" w14:textId="77777777" w:rsidR="00B95725" w:rsidRPr="007B37BA" w:rsidRDefault="00B95725" w:rsidP="00B95725">
            <w:pPr>
              <w:jc w:val="both"/>
              <w:rPr>
                <w:rFonts w:ascii="Trebuchet MS" w:hAnsi="Trebuchet MS"/>
                <w:color w:val="0070C0"/>
                <w:sz w:val="24"/>
                <w:szCs w:val="24"/>
              </w:rPr>
            </w:pPr>
          </w:p>
          <w:p w14:paraId="118BA37D" w14:textId="77777777" w:rsidR="00B95725" w:rsidRPr="007B37BA" w:rsidRDefault="00B95725" w:rsidP="00B95725">
            <w:pPr>
              <w:jc w:val="both"/>
              <w:rPr>
                <w:rFonts w:ascii="Trebuchet MS" w:hAnsi="Trebuchet MS"/>
                <w:color w:val="0070C0"/>
                <w:sz w:val="24"/>
                <w:szCs w:val="24"/>
              </w:rPr>
            </w:pPr>
            <w:r w:rsidRPr="007B37BA">
              <w:rPr>
                <w:rFonts w:ascii="Trebuchet MS" w:hAnsi="Trebuchet MS"/>
                <w:color w:val="0070C0"/>
                <w:sz w:val="24"/>
                <w:szCs w:val="24"/>
              </w:rPr>
              <w:t xml:space="preserve">Încadrarea în definiția de </w:t>
            </w:r>
            <w:r w:rsidRPr="007B37BA">
              <w:rPr>
                <w:rFonts w:ascii="Trebuchet MS" w:hAnsi="Trebuchet MS"/>
                <w:b/>
                <w:color w:val="0070C0"/>
                <w:sz w:val="24"/>
                <w:szCs w:val="24"/>
              </w:rPr>
              <w:t>IMM</w:t>
            </w:r>
            <w:r w:rsidRPr="007B37BA">
              <w:rPr>
                <w:rFonts w:ascii="Trebuchet MS" w:hAnsi="Trebuchet MS"/>
                <w:color w:val="0070C0"/>
                <w:sz w:val="24"/>
                <w:szCs w:val="24"/>
              </w:rPr>
              <w:t xml:space="preserve"> trebuie să respecte cerințele menționate în cadrul secțiunii 1.3.</w:t>
            </w:r>
          </w:p>
          <w:p w14:paraId="350BAF7A" w14:textId="77777777" w:rsidR="00B95725" w:rsidRPr="007B37BA" w:rsidRDefault="00B95725" w:rsidP="00B95725">
            <w:pPr>
              <w:jc w:val="both"/>
              <w:rPr>
                <w:rFonts w:ascii="Trebuchet MS" w:hAnsi="Trebuchet MS"/>
                <w:color w:val="0070C0"/>
                <w:sz w:val="24"/>
                <w:szCs w:val="24"/>
              </w:rPr>
            </w:pPr>
          </w:p>
          <w:p w14:paraId="1C57B696" w14:textId="30A1E24B" w:rsidR="00B95725" w:rsidRPr="007B37BA" w:rsidRDefault="00B95725" w:rsidP="00B95725">
            <w:pPr>
              <w:jc w:val="both"/>
              <w:rPr>
                <w:rFonts w:ascii="Trebuchet MS" w:hAnsi="Trebuchet MS"/>
                <w:color w:val="0070C0"/>
                <w:sz w:val="24"/>
                <w:szCs w:val="24"/>
              </w:rPr>
            </w:pPr>
            <w:r w:rsidRPr="007B37BA">
              <w:rPr>
                <w:rFonts w:ascii="Trebuchet MS" w:hAnsi="Trebuchet MS"/>
                <w:b/>
                <w:color w:val="0070C0"/>
                <w:sz w:val="24"/>
                <w:szCs w:val="24"/>
              </w:rPr>
              <w:t>Organizațiile de cercetare</w:t>
            </w:r>
            <w:r w:rsidRPr="007B37BA">
              <w:rPr>
                <w:rFonts w:ascii="Trebuchet MS" w:hAnsi="Trebuchet MS"/>
                <w:color w:val="0070C0"/>
                <w:sz w:val="24"/>
                <w:szCs w:val="24"/>
              </w:rPr>
              <w:t xml:space="preserve"> eligibile se încadrează în sist</w:t>
            </w:r>
            <w:r w:rsidR="00016706" w:rsidRPr="007B37BA">
              <w:rPr>
                <w:rFonts w:ascii="Trebuchet MS" w:hAnsi="Trebuchet MS"/>
                <w:color w:val="0070C0"/>
                <w:sz w:val="24"/>
                <w:szCs w:val="24"/>
              </w:rPr>
              <w:t>e</w:t>
            </w:r>
            <w:r w:rsidRPr="007B37BA">
              <w:rPr>
                <w:rFonts w:ascii="Trebuchet MS" w:hAnsi="Trebuchet MS"/>
                <w:color w:val="0070C0"/>
                <w:sz w:val="24"/>
                <w:szCs w:val="24"/>
              </w:rPr>
              <w:t xml:space="preserve">mul național de cercetare- dezvoltare, conform art. 7 </w:t>
            </w:r>
            <w:r w:rsidR="003B71B6" w:rsidRPr="007B37BA">
              <w:rPr>
                <w:rFonts w:ascii="Trebuchet MS" w:hAnsi="Trebuchet MS"/>
                <w:color w:val="0070C0"/>
                <w:sz w:val="24"/>
                <w:szCs w:val="24"/>
              </w:rPr>
              <w:t xml:space="preserve">și art. 8 </w:t>
            </w:r>
            <w:proofErr w:type="spellStart"/>
            <w:r w:rsidR="00365BBE" w:rsidRPr="007B37BA">
              <w:rPr>
                <w:rFonts w:ascii="Trebuchet MS" w:hAnsi="Trebuchet MS"/>
                <w:color w:val="0070C0"/>
                <w:sz w:val="24"/>
                <w:szCs w:val="24"/>
              </w:rPr>
              <w:t>lit</w:t>
            </w:r>
            <w:proofErr w:type="spellEnd"/>
            <w:r w:rsidR="00365BBE" w:rsidRPr="007B37BA">
              <w:rPr>
                <w:rFonts w:ascii="Trebuchet MS" w:hAnsi="Trebuchet MS"/>
                <w:color w:val="0070C0"/>
                <w:sz w:val="24"/>
                <w:szCs w:val="24"/>
              </w:rPr>
              <w:t xml:space="preserve"> a) și c) </w:t>
            </w:r>
            <w:r w:rsidRPr="007B37BA">
              <w:rPr>
                <w:rFonts w:ascii="Trebuchet MS" w:hAnsi="Trebuchet MS"/>
                <w:color w:val="0070C0"/>
                <w:sz w:val="24"/>
                <w:szCs w:val="24"/>
              </w:rPr>
              <w:t>din O</w:t>
            </w:r>
            <w:r w:rsidR="00D66B94" w:rsidRPr="007B37BA">
              <w:rPr>
                <w:rFonts w:ascii="Trebuchet MS" w:hAnsi="Trebuchet MS"/>
                <w:color w:val="0070C0"/>
                <w:sz w:val="24"/>
                <w:szCs w:val="24"/>
              </w:rPr>
              <w:t xml:space="preserve">rdonanța </w:t>
            </w:r>
            <w:r w:rsidRPr="007B37BA">
              <w:rPr>
                <w:rFonts w:ascii="Trebuchet MS" w:hAnsi="Trebuchet MS"/>
                <w:color w:val="0070C0"/>
                <w:sz w:val="24"/>
                <w:szCs w:val="24"/>
              </w:rPr>
              <w:t xml:space="preserve">nr. 57/2002 privind cercetarea </w:t>
            </w:r>
            <w:proofErr w:type="spellStart"/>
            <w:r w:rsidRPr="007B37BA">
              <w:rPr>
                <w:rFonts w:ascii="Trebuchet MS" w:hAnsi="Trebuchet MS"/>
                <w:color w:val="0070C0"/>
                <w:sz w:val="24"/>
                <w:szCs w:val="24"/>
              </w:rPr>
              <w:t>ştiinţifică</w:t>
            </w:r>
            <w:proofErr w:type="spellEnd"/>
            <w:r w:rsidRPr="007B37BA">
              <w:rPr>
                <w:rFonts w:ascii="Trebuchet MS" w:hAnsi="Trebuchet MS"/>
                <w:color w:val="0070C0"/>
                <w:sz w:val="24"/>
                <w:szCs w:val="24"/>
              </w:rPr>
              <w:t xml:space="preserve"> </w:t>
            </w:r>
            <w:proofErr w:type="spellStart"/>
            <w:r w:rsidRPr="007B37BA">
              <w:rPr>
                <w:rFonts w:ascii="Trebuchet MS" w:hAnsi="Trebuchet MS"/>
                <w:color w:val="0070C0"/>
                <w:sz w:val="24"/>
                <w:szCs w:val="24"/>
              </w:rPr>
              <w:t>şi</w:t>
            </w:r>
            <w:proofErr w:type="spellEnd"/>
            <w:r w:rsidRPr="007B37BA">
              <w:rPr>
                <w:rFonts w:ascii="Trebuchet MS" w:hAnsi="Trebuchet MS"/>
                <w:color w:val="0070C0"/>
                <w:sz w:val="24"/>
                <w:szCs w:val="24"/>
              </w:rPr>
              <w:t xml:space="preserve"> dezvoltarea tehnologică, cu modificările și completările ulterioare), precum:</w:t>
            </w:r>
          </w:p>
          <w:p w14:paraId="6C04551B" w14:textId="420827C4" w:rsidR="00B95725" w:rsidRPr="007B37BA" w:rsidRDefault="00B95725" w:rsidP="00C8547F">
            <w:pPr>
              <w:pStyle w:val="ListParagraph"/>
              <w:numPr>
                <w:ilvl w:val="0"/>
                <w:numId w:val="18"/>
              </w:numPr>
              <w:jc w:val="both"/>
              <w:rPr>
                <w:rFonts w:ascii="Trebuchet MS" w:hAnsi="Trebuchet MS"/>
                <w:color w:val="0070C0"/>
                <w:sz w:val="24"/>
                <w:szCs w:val="24"/>
              </w:rPr>
            </w:pPr>
            <w:r w:rsidRPr="007B37BA">
              <w:rPr>
                <w:rFonts w:ascii="Trebuchet MS" w:hAnsi="Trebuchet MS"/>
                <w:color w:val="0070C0"/>
                <w:sz w:val="24"/>
                <w:szCs w:val="24"/>
              </w:rPr>
              <w:t>institute/centre de cercetare - dezvoltare</w:t>
            </w:r>
          </w:p>
          <w:p w14:paraId="7D41EAFC" w14:textId="4DEA6F22" w:rsidR="00B95725" w:rsidRPr="007B37BA" w:rsidRDefault="00B95725" w:rsidP="00B95725">
            <w:pPr>
              <w:numPr>
                <w:ilvl w:val="0"/>
                <w:numId w:val="18"/>
              </w:numPr>
              <w:jc w:val="both"/>
              <w:rPr>
                <w:rFonts w:ascii="Trebuchet MS" w:hAnsi="Trebuchet MS"/>
                <w:color w:val="0070C0"/>
                <w:sz w:val="24"/>
                <w:szCs w:val="24"/>
              </w:rPr>
            </w:pPr>
            <w:r w:rsidRPr="007B37BA">
              <w:rPr>
                <w:rFonts w:ascii="Trebuchet MS" w:hAnsi="Trebuchet MS"/>
                <w:color w:val="0070C0"/>
                <w:sz w:val="24"/>
                <w:szCs w:val="24"/>
              </w:rPr>
              <w:t>instituții de învățământ superior acreditate</w:t>
            </w:r>
            <w:r w:rsidR="00795FF9" w:rsidRPr="007B37BA">
              <w:rPr>
                <w:rFonts w:ascii="Trebuchet MS" w:hAnsi="Trebuchet MS"/>
                <w:color w:val="0070C0"/>
                <w:sz w:val="24"/>
                <w:szCs w:val="24"/>
              </w:rPr>
              <w:t xml:space="preserve"> etc</w:t>
            </w:r>
          </w:p>
          <w:p w14:paraId="64E0C140" w14:textId="77777777" w:rsidR="00B84BD2" w:rsidRPr="00B84BD2" w:rsidRDefault="00B84BD2" w:rsidP="00820C45">
            <w:pPr>
              <w:ind w:left="360"/>
              <w:jc w:val="both"/>
              <w:rPr>
                <w:rFonts w:ascii="Trebuchet MS" w:hAnsi="Trebuchet MS"/>
                <w:color w:val="0070C0"/>
                <w:sz w:val="24"/>
                <w:szCs w:val="24"/>
              </w:rPr>
            </w:pPr>
          </w:p>
        </w:tc>
      </w:tr>
    </w:tbl>
    <w:p w14:paraId="6E109F0D" w14:textId="77777777" w:rsidR="004A4DEC" w:rsidRDefault="004A4DEC" w:rsidP="00920F3D">
      <w:bookmarkStart w:id="268" w:name="_Toc144131571"/>
    </w:p>
    <w:p w14:paraId="0EB2B614" w14:textId="77777777" w:rsidR="00DA2E51" w:rsidRPr="00147BA2" w:rsidRDefault="007C5B85" w:rsidP="007C5B85">
      <w:pPr>
        <w:pStyle w:val="Heading3"/>
        <w:rPr>
          <w:rFonts w:ascii="Trebuchet MS" w:hAnsi="Trebuchet MS"/>
          <w:color w:val="0070C0"/>
        </w:rPr>
      </w:pPr>
      <w:r w:rsidRPr="00492A6C">
        <w:rPr>
          <w:rFonts w:ascii="Trebuchet MS" w:hAnsi="Trebuchet MS"/>
          <w:color w:val="0070C0"/>
        </w:rPr>
        <w:t xml:space="preserve">5.1.4 </w:t>
      </w:r>
      <w:r w:rsidR="00DA2E51" w:rsidRPr="00492A6C">
        <w:rPr>
          <w:rFonts w:ascii="Trebuchet MS" w:hAnsi="Trebuchet MS"/>
          <w:color w:val="0070C0"/>
        </w:rPr>
        <w:t>Reguli și cerințe privind parteneriatul</w:t>
      </w:r>
      <w:bookmarkEnd w:id="268"/>
    </w:p>
    <w:tbl>
      <w:tblPr>
        <w:tblStyle w:val="TableGrid"/>
        <w:tblW w:w="0" w:type="auto"/>
        <w:tblLook w:val="04A0" w:firstRow="1" w:lastRow="0" w:firstColumn="1" w:lastColumn="0" w:noHBand="0" w:noVBand="1"/>
      </w:tblPr>
      <w:tblGrid>
        <w:gridCol w:w="9396"/>
      </w:tblGrid>
      <w:tr w:rsidR="003506A1" w:rsidRPr="003929AA" w14:paraId="317156D9" w14:textId="77777777" w:rsidTr="00B558B3">
        <w:tc>
          <w:tcPr>
            <w:tcW w:w="9396" w:type="dxa"/>
          </w:tcPr>
          <w:p w14:paraId="78FFD695" w14:textId="3132D034" w:rsidR="00492A6C" w:rsidRPr="00147BA2" w:rsidRDefault="00492A6C" w:rsidP="00492A6C">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cadrul prezentului apel se vor implementa proiecte în parteneriat cu unul sau mai mulți parteneri publici sau privați. În cazul acestor proiecte, </w:t>
            </w:r>
            <w:r w:rsidRPr="00CD2228">
              <w:rPr>
                <w:rFonts w:ascii="Trebuchet MS" w:hAnsi="Trebuchet MS"/>
                <w:b/>
                <w:color w:val="0070C0"/>
                <w:sz w:val="24"/>
                <w:szCs w:val="24"/>
              </w:rPr>
              <w:t>se poate desemna ca lider al parteneriatului, o organizație de cercetare</w:t>
            </w:r>
            <w:r w:rsidRPr="00147BA2">
              <w:rPr>
                <w:rFonts w:ascii="Trebuchet MS" w:hAnsi="Trebuchet MS"/>
                <w:color w:val="0070C0"/>
                <w:sz w:val="24"/>
                <w:szCs w:val="24"/>
              </w:rPr>
              <w:t xml:space="preserve"> înregistrată fiscal în România</w:t>
            </w:r>
            <w:r>
              <w:rPr>
                <w:rFonts w:ascii="Trebuchet MS" w:hAnsi="Trebuchet MS"/>
                <w:color w:val="0070C0"/>
                <w:sz w:val="24"/>
                <w:szCs w:val="24"/>
              </w:rPr>
              <w:t xml:space="preserve"> </w:t>
            </w:r>
            <w:r w:rsidRPr="00CD2228">
              <w:rPr>
                <w:rFonts w:ascii="Trebuchet MS" w:hAnsi="Trebuchet MS"/>
                <w:b/>
                <w:color w:val="0070C0"/>
                <w:sz w:val="24"/>
                <w:szCs w:val="24"/>
              </w:rPr>
              <w:t>sau un IMM</w:t>
            </w:r>
            <w:r>
              <w:rPr>
                <w:rFonts w:ascii="Trebuchet MS" w:hAnsi="Trebuchet MS"/>
                <w:color w:val="0070C0"/>
                <w:sz w:val="24"/>
                <w:szCs w:val="24"/>
              </w:rPr>
              <w:t xml:space="preserve">, în conformitate cu prevederile </w:t>
            </w:r>
            <w:r w:rsidRPr="00EB1DB1">
              <w:rPr>
                <w:rFonts w:ascii="Trebuchet MS" w:hAnsi="Trebuchet MS"/>
                <w:color w:val="0070C0"/>
                <w:sz w:val="24"/>
                <w:szCs w:val="24"/>
              </w:rPr>
              <w:t>secțiunii 5.1.2 a</w:t>
            </w:r>
            <w:r>
              <w:rPr>
                <w:rFonts w:ascii="Trebuchet MS" w:hAnsi="Trebuchet MS"/>
                <w:color w:val="0070C0"/>
                <w:sz w:val="24"/>
                <w:szCs w:val="24"/>
              </w:rPr>
              <w:t xml:space="preserve"> prezentului ghid.</w:t>
            </w:r>
          </w:p>
          <w:p w14:paraId="09D8109D" w14:textId="77777777" w:rsidR="00FB2788" w:rsidRDefault="00C14B91" w:rsidP="00492A6C">
            <w:pPr>
              <w:spacing w:before="120" w:after="120"/>
              <w:jc w:val="both"/>
              <w:rPr>
                <w:rFonts w:ascii="Trebuchet MS" w:hAnsi="Trebuchet MS"/>
                <w:color w:val="0070C0"/>
                <w:sz w:val="24"/>
                <w:szCs w:val="24"/>
              </w:rPr>
            </w:pPr>
            <w:r w:rsidRPr="00FB2788">
              <w:rPr>
                <w:rFonts w:ascii="Trebuchet MS" w:hAnsi="Trebuchet MS"/>
                <w:b/>
                <w:color w:val="0070C0"/>
                <w:sz w:val="24"/>
                <w:szCs w:val="24"/>
              </w:rPr>
              <w:t>În situația</w:t>
            </w:r>
            <w:r w:rsidR="00CD2228" w:rsidRPr="00FB2788">
              <w:rPr>
                <w:rFonts w:ascii="Trebuchet MS" w:hAnsi="Trebuchet MS"/>
                <w:b/>
                <w:color w:val="0070C0"/>
                <w:sz w:val="24"/>
                <w:szCs w:val="24"/>
              </w:rPr>
              <w:t xml:space="preserve"> în care liderul de parteneriat (</w:t>
            </w:r>
            <w:r w:rsidRPr="00FB2788">
              <w:rPr>
                <w:rFonts w:ascii="Trebuchet MS" w:hAnsi="Trebuchet MS"/>
                <w:b/>
                <w:color w:val="0070C0"/>
                <w:sz w:val="24"/>
                <w:szCs w:val="24"/>
              </w:rPr>
              <w:t>consorțiu</w:t>
            </w:r>
            <w:r w:rsidR="00CD2228" w:rsidRPr="00FB2788">
              <w:rPr>
                <w:rFonts w:ascii="Trebuchet MS" w:hAnsi="Trebuchet MS"/>
                <w:b/>
                <w:color w:val="0070C0"/>
                <w:sz w:val="24"/>
                <w:szCs w:val="24"/>
              </w:rPr>
              <w:t xml:space="preserve"> tematic)</w:t>
            </w:r>
            <w:r w:rsidRPr="00FB2788">
              <w:rPr>
                <w:rFonts w:ascii="Trebuchet MS" w:hAnsi="Trebuchet MS"/>
                <w:b/>
                <w:color w:val="0070C0"/>
                <w:sz w:val="24"/>
                <w:szCs w:val="24"/>
              </w:rPr>
              <w:t xml:space="preserve"> este o organizație publică de cercetare</w:t>
            </w:r>
            <w:r w:rsidR="00FB2788">
              <w:rPr>
                <w:rFonts w:ascii="Trebuchet MS" w:hAnsi="Trebuchet MS"/>
                <w:color w:val="0070C0"/>
                <w:sz w:val="24"/>
                <w:szCs w:val="24"/>
              </w:rPr>
              <w:t>:</w:t>
            </w:r>
          </w:p>
          <w:p w14:paraId="4101FB87" w14:textId="12670D96" w:rsidR="00FB2788" w:rsidRDefault="00FB2788" w:rsidP="00FB2788">
            <w:pPr>
              <w:spacing w:before="120" w:after="120"/>
              <w:ind w:left="708"/>
              <w:jc w:val="both"/>
              <w:rPr>
                <w:rFonts w:ascii="Trebuchet MS" w:hAnsi="Trebuchet MS"/>
                <w:color w:val="0070C0"/>
                <w:sz w:val="24"/>
                <w:szCs w:val="24"/>
              </w:rPr>
            </w:pPr>
            <w:r>
              <w:rPr>
                <w:rFonts w:ascii="Trebuchet MS" w:hAnsi="Trebuchet MS"/>
                <w:color w:val="0070C0"/>
                <w:sz w:val="24"/>
                <w:szCs w:val="24"/>
              </w:rPr>
              <w:lastRenderedPageBreak/>
              <w:t>-</w:t>
            </w:r>
            <w:r w:rsidR="00C14B91">
              <w:rPr>
                <w:rFonts w:ascii="Trebuchet MS" w:hAnsi="Trebuchet MS"/>
                <w:color w:val="0070C0"/>
                <w:sz w:val="24"/>
                <w:szCs w:val="24"/>
              </w:rPr>
              <w:t xml:space="preserve"> </w:t>
            </w:r>
            <w:r w:rsidR="00C14B91" w:rsidRPr="00147BA2">
              <w:rPr>
                <w:rFonts w:ascii="Trebuchet MS" w:hAnsi="Trebuchet MS"/>
                <w:color w:val="0070C0"/>
                <w:sz w:val="24"/>
                <w:szCs w:val="24"/>
              </w:rPr>
              <w:t>IMM-urile eligibile ca parteneri în cadrul acestor proiecte trebuie să fie selectate, conform legislației în vigoare, într-un mod transparent</w:t>
            </w:r>
            <w:r w:rsidR="00C14B91">
              <w:rPr>
                <w:rFonts w:ascii="Trebuchet MS" w:hAnsi="Trebuchet MS"/>
                <w:color w:val="0070C0"/>
                <w:sz w:val="24"/>
                <w:szCs w:val="24"/>
              </w:rPr>
              <w:t>,</w:t>
            </w:r>
            <w:r w:rsidR="00C14B91" w:rsidRPr="00147BA2">
              <w:rPr>
                <w:rFonts w:ascii="Trebuchet MS" w:hAnsi="Trebuchet MS"/>
                <w:color w:val="0070C0"/>
                <w:sz w:val="24"/>
                <w:szCs w:val="24"/>
              </w:rPr>
              <w:t xml:space="preserve"> de liderul de parteneriat organizație de cercetare, </w:t>
            </w:r>
            <w:r w:rsidR="00C14B91" w:rsidRPr="000D79A7">
              <w:rPr>
                <w:rFonts w:ascii="Trebuchet MS" w:hAnsi="Trebuchet MS"/>
                <w:color w:val="0070C0"/>
                <w:sz w:val="24"/>
                <w:szCs w:val="24"/>
              </w:rPr>
              <w:t>înainte de depunerea cererii de finanțare, pe baza unei metodologii de selecție pusă la dispoziție de AM/OI.</w:t>
            </w:r>
            <w:r w:rsidR="00492A6C">
              <w:rPr>
                <w:rFonts w:ascii="Trebuchet MS" w:hAnsi="Trebuchet MS"/>
                <w:color w:val="0070C0"/>
                <w:sz w:val="24"/>
                <w:szCs w:val="24"/>
              </w:rPr>
              <w:t xml:space="preserve"> </w:t>
            </w:r>
            <w:hyperlink r:id="rId14" w:history="1">
              <w:r w:rsidR="000D79A7" w:rsidRPr="000D79A7">
                <w:rPr>
                  <w:rStyle w:val="Hyperlink"/>
                  <w:rFonts w:ascii="Trebuchet MS" w:hAnsi="Trebuchet MS"/>
                  <w:sz w:val="24"/>
                  <w:szCs w:val="24"/>
                </w:rPr>
                <w:t>9dc8fa18a0963b289c0854b8aff69a33.pdf (gov.ro)</w:t>
              </w:r>
            </w:hyperlink>
          </w:p>
          <w:p w14:paraId="041B2F21" w14:textId="77777777" w:rsidR="00FB2788" w:rsidRPr="00641BF0" w:rsidRDefault="00FB2788" w:rsidP="00FB2788">
            <w:pPr>
              <w:spacing w:before="120" w:after="120"/>
              <w:ind w:left="708"/>
              <w:jc w:val="both"/>
              <w:rPr>
                <w:rFonts w:ascii="Trebuchet MS" w:hAnsi="Trebuchet MS"/>
                <w:color w:val="0070C0"/>
                <w:sz w:val="24"/>
                <w:szCs w:val="24"/>
              </w:rPr>
            </w:pPr>
            <w:r>
              <w:rPr>
                <w:rFonts w:ascii="Trebuchet MS" w:hAnsi="Trebuchet MS"/>
                <w:color w:val="0070C0"/>
                <w:sz w:val="24"/>
                <w:szCs w:val="24"/>
              </w:rPr>
              <w:t>- P</w:t>
            </w:r>
            <w:r w:rsidR="00356490" w:rsidRPr="00147BA2">
              <w:rPr>
                <w:rFonts w:ascii="Trebuchet MS" w:hAnsi="Trebuchet MS"/>
                <w:color w:val="0070C0"/>
                <w:sz w:val="24"/>
                <w:szCs w:val="24"/>
              </w:rPr>
              <w:t xml:space="preserve">artenerii </w:t>
            </w:r>
            <w:r w:rsidR="00CD2228">
              <w:rPr>
                <w:rFonts w:ascii="Trebuchet MS" w:hAnsi="Trebuchet MS"/>
                <w:color w:val="0070C0"/>
                <w:sz w:val="24"/>
                <w:szCs w:val="24"/>
              </w:rPr>
              <w:t>de tip IMM</w:t>
            </w:r>
            <w:r w:rsidR="00356490" w:rsidRPr="00147BA2">
              <w:rPr>
                <w:rFonts w:ascii="Trebuchet MS" w:hAnsi="Trebuchet MS"/>
                <w:color w:val="0070C0"/>
                <w:sz w:val="24"/>
                <w:szCs w:val="24"/>
              </w:rPr>
              <w:t xml:space="preserve"> </w:t>
            </w:r>
            <w:r w:rsidR="00541D28">
              <w:rPr>
                <w:rFonts w:ascii="Trebuchet MS" w:hAnsi="Trebuchet MS"/>
                <w:color w:val="0070C0"/>
                <w:sz w:val="24"/>
                <w:szCs w:val="24"/>
              </w:rPr>
              <w:t>pot solicita finanțare</w:t>
            </w:r>
            <w:r w:rsidR="00CD2228">
              <w:rPr>
                <w:rFonts w:ascii="Trebuchet MS" w:hAnsi="Trebuchet MS"/>
                <w:color w:val="0070C0"/>
                <w:sz w:val="24"/>
                <w:szCs w:val="24"/>
              </w:rPr>
              <w:t xml:space="preserve"> doar dacă au fost selectaț</w:t>
            </w:r>
            <w:r w:rsidR="00356490" w:rsidRPr="00147BA2">
              <w:rPr>
                <w:rFonts w:ascii="Trebuchet MS" w:hAnsi="Trebuchet MS"/>
                <w:color w:val="0070C0"/>
                <w:sz w:val="24"/>
                <w:szCs w:val="24"/>
              </w:rPr>
              <w:t xml:space="preserve">i in conformitate cu Metodologia de </w:t>
            </w:r>
            <w:proofErr w:type="spellStart"/>
            <w:r w:rsidR="00356490" w:rsidRPr="00147BA2">
              <w:rPr>
                <w:rFonts w:ascii="Trebuchet MS" w:hAnsi="Trebuchet MS"/>
                <w:color w:val="0070C0"/>
                <w:sz w:val="24"/>
                <w:szCs w:val="24"/>
              </w:rPr>
              <w:t>selectie</w:t>
            </w:r>
            <w:proofErr w:type="spellEnd"/>
            <w:r w:rsidR="00356490" w:rsidRPr="00147BA2">
              <w:rPr>
                <w:rFonts w:ascii="Trebuchet MS" w:hAnsi="Trebuchet MS"/>
                <w:color w:val="0070C0"/>
                <w:sz w:val="24"/>
                <w:szCs w:val="24"/>
              </w:rPr>
              <w:t xml:space="preserve"> </w:t>
            </w:r>
            <w:r>
              <w:rPr>
                <w:rFonts w:ascii="Trebuchet MS" w:hAnsi="Trebuchet MS"/>
                <w:color w:val="0070C0"/>
                <w:sz w:val="24"/>
                <w:szCs w:val="24"/>
              </w:rPr>
              <w:t xml:space="preserve">a </w:t>
            </w:r>
            <w:r w:rsidR="00356490" w:rsidRPr="00147BA2">
              <w:rPr>
                <w:rFonts w:ascii="Trebuchet MS" w:hAnsi="Trebuchet MS"/>
                <w:color w:val="0070C0"/>
                <w:sz w:val="24"/>
                <w:szCs w:val="24"/>
              </w:rPr>
              <w:t>parteneri</w:t>
            </w:r>
            <w:r>
              <w:rPr>
                <w:rFonts w:ascii="Trebuchet MS" w:hAnsi="Trebuchet MS"/>
                <w:color w:val="0070C0"/>
                <w:sz w:val="24"/>
                <w:szCs w:val="24"/>
              </w:rPr>
              <w:t>lor</w:t>
            </w:r>
            <w:r w:rsidR="00356490" w:rsidRPr="00147BA2">
              <w:rPr>
                <w:rFonts w:ascii="Trebuchet MS" w:hAnsi="Trebuchet MS"/>
                <w:color w:val="0070C0"/>
                <w:sz w:val="24"/>
                <w:szCs w:val="24"/>
              </w:rPr>
              <w:t xml:space="preserve"> priva</w:t>
            </w:r>
            <w:r w:rsidR="00541D28" w:rsidRPr="00147BA2">
              <w:rPr>
                <w:rFonts w:ascii="Trebuchet MS" w:hAnsi="Trebuchet MS"/>
                <w:color w:val="0070C0"/>
                <w:sz w:val="24"/>
                <w:szCs w:val="24"/>
              </w:rPr>
              <w:t>ț</w:t>
            </w:r>
            <w:r w:rsidR="00356490" w:rsidRPr="00147BA2">
              <w:rPr>
                <w:rFonts w:ascii="Trebuchet MS" w:hAnsi="Trebuchet MS"/>
                <w:color w:val="0070C0"/>
                <w:sz w:val="24"/>
                <w:szCs w:val="24"/>
              </w:rPr>
              <w:t>i</w:t>
            </w:r>
            <w:r w:rsidR="00541D28" w:rsidRPr="00147BA2">
              <w:rPr>
                <w:rFonts w:ascii="Trebuchet MS" w:hAnsi="Trebuchet MS"/>
                <w:color w:val="0070C0"/>
                <w:sz w:val="24"/>
                <w:szCs w:val="24"/>
              </w:rPr>
              <w:t>, pusă la dispoziție liderilor de parteneriat de către AM/OI</w:t>
            </w:r>
            <w:r w:rsidR="00EE43B5">
              <w:rPr>
                <w:rFonts w:ascii="Trebuchet MS" w:hAnsi="Trebuchet MS"/>
                <w:color w:val="0070C0"/>
                <w:sz w:val="24"/>
                <w:szCs w:val="24"/>
              </w:rPr>
              <w:t xml:space="preserve"> și sunt cuprinși în Acordul de </w:t>
            </w:r>
            <w:r w:rsidR="00EE43B5" w:rsidRPr="00641BF0">
              <w:rPr>
                <w:rFonts w:ascii="Trebuchet MS" w:hAnsi="Trebuchet MS"/>
                <w:color w:val="0070C0"/>
                <w:sz w:val="24"/>
                <w:szCs w:val="24"/>
              </w:rPr>
              <w:t>parteneriat, anexă la Cererea de finanțare</w:t>
            </w:r>
            <w:r w:rsidR="00356490" w:rsidRPr="00641BF0">
              <w:rPr>
                <w:rFonts w:ascii="Trebuchet MS" w:hAnsi="Trebuchet MS"/>
                <w:color w:val="0070C0"/>
                <w:sz w:val="24"/>
                <w:szCs w:val="24"/>
              </w:rPr>
              <w:t>.</w:t>
            </w:r>
            <w:r w:rsidR="00CD2228" w:rsidRPr="00641BF0">
              <w:rPr>
                <w:rFonts w:ascii="Trebuchet MS" w:hAnsi="Trebuchet MS"/>
                <w:color w:val="0070C0"/>
                <w:sz w:val="24"/>
                <w:szCs w:val="24"/>
              </w:rPr>
              <w:t xml:space="preserve"> </w:t>
            </w:r>
          </w:p>
          <w:p w14:paraId="21EBCA99" w14:textId="77777777" w:rsidR="00CD2228" w:rsidRDefault="00FB2788" w:rsidP="00FB2788">
            <w:pPr>
              <w:spacing w:before="120" w:after="120"/>
              <w:ind w:left="708"/>
              <w:jc w:val="both"/>
              <w:rPr>
                <w:rFonts w:ascii="Trebuchet MS" w:hAnsi="Trebuchet MS"/>
                <w:color w:val="0070C0"/>
                <w:sz w:val="24"/>
                <w:szCs w:val="24"/>
              </w:rPr>
            </w:pPr>
            <w:r w:rsidRPr="00641BF0">
              <w:rPr>
                <w:rFonts w:ascii="Trebuchet MS" w:hAnsi="Trebuchet MS"/>
                <w:color w:val="0070C0"/>
                <w:sz w:val="24"/>
                <w:szCs w:val="24"/>
              </w:rPr>
              <w:t>- Odată cu depunerea cererii de finanțare, solicitanții vor depune și dosarul procedurii de selecție a IMM care va conține toate documentele/dovezile necesare pentru demonstrarea respectării Metodologiei de selecție a partenerilor privați.</w:t>
            </w:r>
          </w:p>
          <w:p w14:paraId="5138A131" w14:textId="506C380E" w:rsidR="002D7AE8" w:rsidRDefault="002D7AE8" w:rsidP="002D7AE8">
            <w:pPr>
              <w:spacing w:before="120" w:after="120"/>
              <w:jc w:val="both"/>
              <w:rPr>
                <w:rFonts w:ascii="Trebuchet MS" w:hAnsi="Trebuchet MS"/>
                <w:color w:val="0070C0"/>
                <w:sz w:val="24"/>
                <w:szCs w:val="24"/>
              </w:rPr>
            </w:pPr>
            <w:r w:rsidRPr="00FB2788">
              <w:rPr>
                <w:rFonts w:ascii="Trebuchet MS" w:hAnsi="Trebuchet MS"/>
                <w:b/>
                <w:color w:val="0070C0"/>
                <w:sz w:val="24"/>
                <w:szCs w:val="24"/>
              </w:rPr>
              <w:t xml:space="preserve">În situația în care liderul de parteneriat (consorțiu tematic) este </w:t>
            </w:r>
            <w:r>
              <w:rPr>
                <w:rFonts w:ascii="Trebuchet MS" w:hAnsi="Trebuchet MS"/>
                <w:b/>
                <w:color w:val="0070C0"/>
                <w:sz w:val="24"/>
                <w:szCs w:val="24"/>
              </w:rPr>
              <w:t>un IMM</w:t>
            </w:r>
            <w:r>
              <w:rPr>
                <w:rFonts w:ascii="Trebuchet MS" w:hAnsi="Trebuchet MS"/>
                <w:color w:val="0070C0"/>
                <w:sz w:val="24"/>
                <w:szCs w:val="24"/>
              </w:rPr>
              <w:t>:</w:t>
            </w:r>
          </w:p>
          <w:p w14:paraId="17840FAA" w14:textId="3165356C" w:rsidR="002D7AE8" w:rsidRPr="0052529F" w:rsidRDefault="002D7AE8" w:rsidP="0052529F">
            <w:pPr>
              <w:pStyle w:val="ListParagraph"/>
              <w:numPr>
                <w:ilvl w:val="0"/>
                <w:numId w:val="18"/>
              </w:numPr>
              <w:spacing w:before="120" w:after="120"/>
              <w:jc w:val="both"/>
              <w:rPr>
                <w:rFonts w:ascii="Trebuchet MS" w:hAnsi="Trebuchet MS"/>
                <w:color w:val="0070C0"/>
                <w:sz w:val="24"/>
                <w:szCs w:val="24"/>
              </w:rPr>
            </w:pPr>
            <w:r w:rsidRPr="0052529F">
              <w:rPr>
                <w:rFonts w:ascii="Trebuchet MS" w:hAnsi="Trebuchet MS"/>
                <w:color w:val="0070C0"/>
                <w:sz w:val="24"/>
                <w:szCs w:val="24"/>
              </w:rPr>
              <w:t>nu se aplică Metodologia de selecție a partenerilor privați  de către organizațiile  de cercetare care intenționează să depună proiecte în parteneriat, în vederea accesării finanțării disponibile în cadrul POCIDIF.</w:t>
            </w:r>
          </w:p>
          <w:p w14:paraId="1983A175" w14:textId="06267CFD" w:rsidR="002616D0" w:rsidRPr="0052529F" w:rsidRDefault="002616D0" w:rsidP="0052529F">
            <w:pPr>
              <w:pStyle w:val="ListParagraph"/>
              <w:numPr>
                <w:ilvl w:val="0"/>
                <w:numId w:val="18"/>
              </w:numPr>
              <w:spacing w:before="120" w:after="120"/>
              <w:jc w:val="both"/>
              <w:rPr>
                <w:rFonts w:ascii="Trebuchet MS" w:hAnsi="Trebuchet MS"/>
                <w:color w:val="0070C0"/>
                <w:sz w:val="24"/>
                <w:szCs w:val="24"/>
              </w:rPr>
            </w:pPr>
            <w:r w:rsidRPr="0052529F">
              <w:rPr>
                <w:rFonts w:ascii="Trebuchet MS" w:hAnsi="Trebuchet MS"/>
                <w:b/>
                <w:color w:val="0070C0"/>
                <w:sz w:val="24"/>
                <w:szCs w:val="24"/>
              </w:rPr>
              <w:t xml:space="preserve">trebuie să respecte regulile privind conflictul de interese, în sensul de a nu exista legături între IMM-uri și între IMM-uri și organizațiile de cercetare și/sau organizația de învățământ. </w:t>
            </w:r>
          </w:p>
          <w:p w14:paraId="6DC81F9A" w14:textId="35B63887" w:rsidR="00492A6C" w:rsidRPr="00492A6C" w:rsidRDefault="00492A6C" w:rsidP="00492A6C">
            <w:pPr>
              <w:jc w:val="both"/>
              <w:rPr>
                <w:rFonts w:ascii="Trebuchet MS" w:hAnsi="Trebuchet MS"/>
                <w:b/>
                <w:color w:val="0070C0"/>
                <w:sz w:val="24"/>
                <w:szCs w:val="24"/>
              </w:rPr>
            </w:pPr>
          </w:p>
        </w:tc>
      </w:tr>
      <w:tr w:rsidR="002D7AE8" w:rsidRPr="003929AA" w14:paraId="67572320" w14:textId="77777777" w:rsidTr="00B558B3">
        <w:tc>
          <w:tcPr>
            <w:tcW w:w="9396" w:type="dxa"/>
          </w:tcPr>
          <w:p w14:paraId="5CF2BD5B" w14:textId="77777777" w:rsidR="002D7AE8" w:rsidRPr="00147BA2" w:rsidRDefault="002D7AE8" w:rsidP="00492A6C">
            <w:pPr>
              <w:spacing w:before="120" w:after="120"/>
              <w:jc w:val="both"/>
              <w:rPr>
                <w:rFonts w:ascii="Trebuchet MS" w:hAnsi="Trebuchet MS"/>
                <w:color w:val="0070C0"/>
                <w:sz w:val="24"/>
                <w:szCs w:val="24"/>
              </w:rPr>
            </w:pPr>
          </w:p>
        </w:tc>
      </w:tr>
      <w:tr w:rsidR="0052529F" w:rsidRPr="003929AA" w14:paraId="5B7A98AB" w14:textId="77777777" w:rsidTr="00B558B3">
        <w:tc>
          <w:tcPr>
            <w:tcW w:w="9396" w:type="dxa"/>
          </w:tcPr>
          <w:p w14:paraId="664E0DF7" w14:textId="77777777" w:rsidR="0052529F" w:rsidRPr="00147BA2" w:rsidRDefault="0052529F" w:rsidP="00492A6C">
            <w:pPr>
              <w:spacing w:before="120" w:after="120"/>
              <w:jc w:val="both"/>
              <w:rPr>
                <w:rFonts w:ascii="Trebuchet MS" w:hAnsi="Trebuchet MS"/>
                <w:color w:val="0070C0"/>
                <w:sz w:val="24"/>
                <w:szCs w:val="24"/>
              </w:rPr>
            </w:pPr>
          </w:p>
        </w:tc>
      </w:tr>
    </w:tbl>
    <w:p w14:paraId="641D9F11" w14:textId="6B182172" w:rsidR="00386F8C" w:rsidRPr="003929AA" w:rsidRDefault="00FE1290" w:rsidP="00FE1290">
      <w:pPr>
        <w:spacing w:before="120" w:after="120" w:line="240" w:lineRule="auto"/>
      </w:pPr>
      <w:bookmarkStart w:id="269" w:name="_Toc144131572"/>
      <w:r>
        <w:rPr>
          <w:rFonts w:ascii="Trebuchet MS" w:hAnsi="Trebuchet MS"/>
          <w:i/>
          <w:color w:val="0070C0"/>
          <w:sz w:val="24"/>
          <w:szCs w:val="24"/>
        </w:rPr>
        <w:t xml:space="preserve">5.2 </w:t>
      </w:r>
      <w:r w:rsidR="00386F8C" w:rsidRPr="00FE1290">
        <w:rPr>
          <w:rFonts w:ascii="Trebuchet MS" w:hAnsi="Trebuchet MS"/>
          <w:i/>
          <w:color w:val="0070C0"/>
          <w:sz w:val="24"/>
          <w:szCs w:val="24"/>
        </w:rPr>
        <w:t>Eligibilitatea activităților</w:t>
      </w:r>
      <w:bookmarkEnd w:id="269"/>
      <w:r w:rsidR="00386F8C" w:rsidRPr="003929AA">
        <w:t xml:space="preserve"> </w:t>
      </w:r>
      <w:r w:rsidR="00386F8C" w:rsidRPr="003929AA">
        <w:tab/>
      </w:r>
    </w:p>
    <w:p w14:paraId="5F6C4004" w14:textId="77777777" w:rsidR="00AB1091" w:rsidRPr="00147BA2" w:rsidRDefault="00BD7A1C" w:rsidP="00147BA2">
      <w:pPr>
        <w:pStyle w:val="Heading3"/>
        <w:rPr>
          <w:rFonts w:ascii="Trebuchet MS" w:hAnsi="Trebuchet MS"/>
          <w:color w:val="0070C0"/>
        </w:rPr>
      </w:pPr>
      <w:bookmarkStart w:id="270" w:name="_Toc144131573"/>
      <w:r w:rsidRPr="00147BA2">
        <w:rPr>
          <w:rFonts w:ascii="Trebuchet MS" w:hAnsi="Trebuchet MS"/>
          <w:color w:val="0070C0"/>
        </w:rPr>
        <w:t xml:space="preserve">5.2.1 </w:t>
      </w:r>
      <w:r w:rsidR="00AB1091" w:rsidRPr="00147BA2">
        <w:rPr>
          <w:rFonts w:ascii="Trebuchet MS" w:hAnsi="Trebuchet MS"/>
          <w:color w:val="0070C0"/>
        </w:rPr>
        <w:t xml:space="preserve">Cerințe generale privind </w:t>
      </w:r>
      <w:proofErr w:type="spellStart"/>
      <w:r w:rsidR="00AB1091" w:rsidRPr="00147BA2">
        <w:rPr>
          <w:rFonts w:ascii="Trebuchet MS" w:hAnsi="Trebuchet MS"/>
          <w:color w:val="0070C0"/>
        </w:rPr>
        <w:t>elibigilitatea</w:t>
      </w:r>
      <w:proofErr w:type="spellEnd"/>
      <w:r w:rsidR="00AB1091" w:rsidRPr="00147BA2">
        <w:rPr>
          <w:rFonts w:ascii="Trebuchet MS" w:hAnsi="Trebuchet MS"/>
          <w:color w:val="0070C0"/>
        </w:rPr>
        <w:t xml:space="preserve"> activităților</w:t>
      </w:r>
      <w:bookmarkEnd w:id="270"/>
    </w:p>
    <w:p w14:paraId="56E0C86C" w14:textId="77777777" w:rsidR="00386F8C" w:rsidRDefault="006E78A7" w:rsidP="001A3D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Este obligatoriu ca la derularea </w:t>
      </w:r>
      <w:r w:rsidR="00961C61">
        <w:rPr>
          <w:rFonts w:ascii="Trebuchet MS" w:hAnsi="Trebuchet MS"/>
          <w:color w:val="0070C0"/>
          <w:sz w:val="24"/>
          <w:szCs w:val="24"/>
        </w:rPr>
        <w:t>activități</w:t>
      </w:r>
      <w:r>
        <w:rPr>
          <w:rFonts w:ascii="Trebuchet MS" w:hAnsi="Trebuchet MS"/>
          <w:color w:val="0070C0"/>
          <w:sz w:val="24"/>
          <w:szCs w:val="24"/>
        </w:rPr>
        <w:t>lor</w:t>
      </w:r>
      <w:r w:rsidR="00961C61">
        <w:rPr>
          <w:rFonts w:ascii="Trebuchet MS" w:hAnsi="Trebuchet MS"/>
          <w:color w:val="0070C0"/>
          <w:sz w:val="24"/>
          <w:szCs w:val="24"/>
        </w:rPr>
        <w:t xml:space="preserve"> propuse prin proiect </w:t>
      </w:r>
      <w:r>
        <w:rPr>
          <w:rFonts w:ascii="Trebuchet MS" w:hAnsi="Trebuchet MS"/>
          <w:color w:val="0070C0"/>
          <w:sz w:val="24"/>
          <w:szCs w:val="24"/>
        </w:rPr>
        <w:t>să fie</w:t>
      </w:r>
      <w:r w:rsidR="00961C61">
        <w:rPr>
          <w:rFonts w:ascii="Trebuchet MS" w:hAnsi="Trebuchet MS"/>
          <w:color w:val="0070C0"/>
          <w:sz w:val="24"/>
          <w:szCs w:val="24"/>
        </w:rPr>
        <w:t xml:space="preserve"> respecta</w:t>
      </w:r>
      <w:r>
        <w:rPr>
          <w:rFonts w:ascii="Trebuchet MS" w:hAnsi="Trebuchet MS"/>
          <w:color w:val="0070C0"/>
          <w:sz w:val="24"/>
          <w:szCs w:val="24"/>
        </w:rPr>
        <w:t>te toate</w:t>
      </w:r>
      <w:r w:rsidR="00961C61">
        <w:rPr>
          <w:rFonts w:ascii="Trebuchet MS" w:hAnsi="Trebuchet MS"/>
          <w:color w:val="0070C0"/>
          <w:sz w:val="24"/>
          <w:szCs w:val="24"/>
        </w:rPr>
        <w:t xml:space="preserve"> prevederile legale naționale și europene în vigoare. </w:t>
      </w:r>
    </w:p>
    <w:p w14:paraId="0875B174" w14:textId="77777777" w:rsidR="0051384B" w:rsidRDefault="0051384B" w:rsidP="0051384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51384B">
        <w:rPr>
          <w:rFonts w:ascii="Trebuchet MS" w:hAnsi="Trebuchet MS"/>
          <w:b/>
          <w:color w:val="0070C0"/>
          <w:sz w:val="24"/>
          <w:szCs w:val="24"/>
        </w:rPr>
        <w:t xml:space="preserve">Nu vor fi </w:t>
      </w:r>
      <w:proofErr w:type="spellStart"/>
      <w:r w:rsidRPr="0051384B">
        <w:rPr>
          <w:rFonts w:ascii="Trebuchet MS" w:hAnsi="Trebuchet MS"/>
          <w:b/>
          <w:color w:val="0070C0"/>
          <w:sz w:val="24"/>
          <w:szCs w:val="24"/>
        </w:rPr>
        <w:t>finanţate</w:t>
      </w:r>
      <w:proofErr w:type="spellEnd"/>
      <w:r w:rsidRPr="0051384B">
        <w:rPr>
          <w:rFonts w:ascii="Trebuchet MS" w:hAnsi="Trebuchet MS"/>
          <w:b/>
          <w:color w:val="0070C0"/>
          <w:sz w:val="24"/>
          <w:szCs w:val="24"/>
        </w:rPr>
        <w:t xml:space="preserve"> proiectele care prevăd exclusiv </w:t>
      </w:r>
      <w:proofErr w:type="spellStart"/>
      <w:r w:rsidRPr="0051384B">
        <w:rPr>
          <w:rFonts w:ascii="Trebuchet MS" w:hAnsi="Trebuchet MS"/>
          <w:b/>
          <w:color w:val="0070C0"/>
          <w:sz w:val="24"/>
          <w:szCs w:val="24"/>
        </w:rPr>
        <w:t>activităţi</w:t>
      </w:r>
      <w:proofErr w:type="spellEnd"/>
      <w:r w:rsidRPr="0051384B">
        <w:rPr>
          <w:rFonts w:ascii="Trebuchet MS" w:hAnsi="Trebuchet MS"/>
          <w:b/>
          <w:color w:val="0070C0"/>
          <w:sz w:val="24"/>
          <w:szCs w:val="24"/>
        </w:rPr>
        <w:t xml:space="preserve"> de achiziție de echipamente/tehnologii/utilaje </w:t>
      </w:r>
      <w:r w:rsidRPr="0051384B">
        <w:rPr>
          <w:rFonts w:ascii="Trebuchet MS" w:hAnsi="Trebuchet MS"/>
          <w:color w:val="0070C0"/>
          <w:sz w:val="24"/>
          <w:szCs w:val="24"/>
        </w:rPr>
        <w:t>necesare activităților de cercetare, dezvoltare, inovare și transfer tehnologic prevăzute prin proiect, fără a fi însoțite de activități de CDI și transfer tehnologic/de cunoștințe.</w:t>
      </w:r>
    </w:p>
    <w:p w14:paraId="35607F9B" w14:textId="77777777" w:rsidR="00B842C5" w:rsidRPr="0051384B" w:rsidRDefault="00B842C5" w:rsidP="0051384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p>
    <w:p w14:paraId="262556EE" w14:textId="77777777" w:rsidR="009C35BF" w:rsidRPr="00147BA2" w:rsidRDefault="00E74191" w:rsidP="00E74191">
      <w:pPr>
        <w:pStyle w:val="Heading3"/>
        <w:rPr>
          <w:rFonts w:ascii="Trebuchet MS" w:hAnsi="Trebuchet MS"/>
          <w:color w:val="0070C0"/>
        </w:rPr>
      </w:pPr>
      <w:bookmarkStart w:id="271" w:name="_Toc144131574"/>
      <w:r w:rsidRPr="00147BA2">
        <w:rPr>
          <w:rFonts w:ascii="Trebuchet MS" w:hAnsi="Trebuchet MS"/>
          <w:color w:val="0070C0"/>
        </w:rPr>
        <w:t xml:space="preserve">5.2.2 </w:t>
      </w:r>
      <w:r w:rsidR="0061751F" w:rsidRPr="00147BA2">
        <w:rPr>
          <w:rFonts w:ascii="Trebuchet MS" w:hAnsi="Trebuchet MS"/>
          <w:color w:val="0070C0"/>
        </w:rPr>
        <w:t>Activități eligibile</w:t>
      </w:r>
      <w:bookmarkEnd w:id="271"/>
    </w:p>
    <w:p w14:paraId="0184AD40" w14:textId="77777777" w:rsidR="00FC63E1" w:rsidRPr="00147BA2"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Următoarele</w:t>
      </w:r>
      <w:r w:rsidR="00A34819">
        <w:rPr>
          <w:rFonts w:ascii="Trebuchet MS" w:hAnsi="Trebuchet MS"/>
          <w:color w:val="0070C0"/>
          <w:sz w:val="24"/>
          <w:szCs w:val="24"/>
        </w:rPr>
        <w:t xml:space="preserve"> categorii de </w:t>
      </w:r>
      <w:proofErr w:type="spellStart"/>
      <w:r w:rsidR="00A34819">
        <w:rPr>
          <w:rFonts w:ascii="Trebuchet MS" w:hAnsi="Trebuchet MS"/>
          <w:color w:val="0070C0"/>
          <w:sz w:val="24"/>
          <w:szCs w:val="24"/>
        </w:rPr>
        <w:t>activităţi</w:t>
      </w:r>
      <w:proofErr w:type="spellEnd"/>
      <w:r w:rsidR="00A34819">
        <w:rPr>
          <w:rFonts w:ascii="Trebuchet MS" w:hAnsi="Trebuchet MS"/>
          <w:color w:val="0070C0"/>
          <w:sz w:val="24"/>
          <w:szCs w:val="24"/>
        </w:rPr>
        <w:t xml:space="preserve"> </w:t>
      </w:r>
      <w:r w:rsidRPr="00147BA2">
        <w:rPr>
          <w:rFonts w:ascii="Trebuchet MS" w:hAnsi="Trebuchet MS"/>
          <w:color w:val="0070C0"/>
          <w:sz w:val="24"/>
          <w:szCs w:val="24"/>
        </w:rPr>
        <w:t xml:space="preserve">sunt eligibile pentru </w:t>
      </w:r>
      <w:proofErr w:type="spellStart"/>
      <w:r w:rsidRPr="00147BA2">
        <w:rPr>
          <w:rFonts w:ascii="Trebuchet MS" w:hAnsi="Trebuchet MS"/>
          <w:color w:val="0070C0"/>
          <w:sz w:val="24"/>
          <w:szCs w:val="24"/>
        </w:rPr>
        <w:t>finanţare</w:t>
      </w:r>
      <w:proofErr w:type="spellEnd"/>
      <w:r w:rsidRPr="00147BA2">
        <w:rPr>
          <w:rFonts w:ascii="Trebuchet MS" w:hAnsi="Trebuchet MS"/>
          <w:color w:val="0070C0"/>
          <w:sz w:val="24"/>
          <w:szCs w:val="24"/>
        </w:rPr>
        <w:t xml:space="preserve"> din prezentul apel:</w:t>
      </w:r>
    </w:p>
    <w:p w14:paraId="59F719FC" w14:textId="77777777" w:rsidR="00FC63E1" w:rsidRPr="00147BA2" w:rsidRDefault="00397B0F"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rPr>
      </w:pPr>
      <w:r>
        <w:rPr>
          <w:rFonts w:ascii="Trebuchet MS" w:hAnsi="Trebuchet MS"/>
          <w:b/>
          <w:color w:val="0070C0"/>
          <w:sz w:val="24"/>
          <w:szCs w:val="24"/>
        </w:rPr>
        <w:t xml:space="preserve">Activități eligibile exclusiv pentru </w:t>
      </w:r>
      <w:r w:rsidR="00FC63E1" w:rsidRPr="00147BA2">
        <w:rPr>
          <w:rFonts w:ascii="Trebuchet MS" w:hAnsi="Trebuchet MS"/>
          <w:b/>
          <w:color w:val="0070C0"/>
          <w:sz w:val="24"/>
          <w:szCs w:val="24"/>
        </w:rPr>
        <w:t>IMM-uri (</w:t>
      </w:r>
      <w:r w:rsidR="00641BF0">
        <w:rPr>
          <w:rFonts w:ascii="Trebuchet MS" w:hAnsi="Trebuchet MS"/>
          <w:b/>
          <w:color w:val="0070C0"/>
          <w:sz w:val="24"/>
          <w:szCs w:val="24"/>
        </w:rPr>
        <w:t xml:space="preserve">lider </w:t>
      </w:r>
      <w:r w:rsidR="00D11E25">
        <w:rPr>
          <w:rFonts w:ascii="Trebuchet MS" w:hAnsi="Trebuchet MS"/>
          <w:b/>
          <w:color w:val="0070C0"/>
          <w:sz w:val="24"/>
          <w:szCs w:val="24"/>
        </w:rPr>
        <w:t>și/</w:t>
      </w:r>
      <w:r w:rsidR="00641BF0">
        <w:rPr>
          <w:rFonts w:ascii="Trebuchet MS" w:hAnsi="Trebuchet MS"/>
          <w:b/>
          <w:color w:val="0070C0"/>
          <w:sz w:val="24"/>
          <w:szCs w:val="24"/>
        </w:rPr>
        <w:t xml:space="preserve">sau </w:t>
      </w:r>
      <w:r w:rsidR="00FC63E1" w:rsidRPr="00147BA2">
        <w:rPr>
          <w:rFonts w:ascii="Trebuchet MS" w:hAnsi="Trebuchet MS"/>
          <w:b/>
          <w:color w:val="0070C0"/>
          <w:sz w:val="24"/>
          <w:szCs w:val="24"/>
        </w:rPr>
        <w:t>parteneri în proiecte):</w:t>
      </w:r>
    </w:p>
    <w:p w14:paraId="77ACB90D" w14:textId="77777777" w:rsidR="00FC63E1" w:rsidRPr="00147BA2"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activități pentru introducerea rezultatelor cercetării, inovării și transferului tehnologic în producție;</w:t>
      </w:r>
    </w:p>
    <w:p w14:paraId="38443197" w14:textId="77777777" w:rsidR="00FC63E1" w:rsidRPr="00147BA2"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rPr>
      </w:pPr>
      <w:r w:rsidRPr="00147BA2">
        <w:rPr>
          <w:rFonts w:ascii="Trebuchet MS" w:hAnsi="Trebuchet MS"/>
          <w:b/>
          <w:color w:val="0070C0"/>
          <w:sz w:val="24"/>
          <w:szCs w:val="24"/>
        </w:rPr>
        <w:lastRenderedPageBreak/>
        <w:t>Activități eligibile pentru ambele categorii de beneficiari (organizații de cercetare și IMM-uri)</w:t>
      </w:r>
    </w:p>
    <w:p w14:paraId="2B2F5017" w14:textId="77777777" w:rsidR="008C3461" w:rsidRDefault="008C3461"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Pr>
          <w:rFonts w:ascii="Trebuchet MS" w:hAnsi="Trebuchet MS"/>
          <w:color w:val="0070C0"/>
          <w:sz w:val="24"/>
          <w:szCs w:val="24"/>
        </w:rPr>
        <w:t></w:t>
      </w:r>
      <w:r>
        <w:rPr>
          <w:rFonts w:ascii="Trebuchet MS" w:hAnsi="Trebuchet MS"/>
          <w:color w:val="0070C0"/>
          <w:sz w:val="24"/>
          <w:szCs w:val="24"/>
        </w:rPr>
        <w:tab/>
        <w:t xml:space="preserve">activitățile de cercetare </w:t>
      </w:r>
      <w:r w:rsidR="00A043D8">
        <w:rPr>
          <w:rFonts w:ascii="Trebuchet MS" w:hAnsi="Trebuchet MS"/>
          <w:color w:val="0070C0"/>
          <w:sz w:val="24"/>
          <w:szCs w:val="24"/>
        </w:rPr>
        <w:t>–</w:t>
      </w:r>
      <w:r>
        <w:rPr>
          <w:rFonts w:ascii="Trebuchet MS" w:hAnsi="Trebuchet MS"/>
          <w:color w:val="0070C0"/>
          <w:sz w:val="24"/>
          <w:szCs w:val="24"/>
        </w:rPr>
        <w:t xml:space="preserve"> dezvoltare</w:t>
      </w:r>
      <w:r w:rsidR="00A043D8">
        <w:rPr>
          <w:rFonts w:ascii="Trebuchet MS" w:hAnsi="Trebuchet MS"/>
          <w:color w:val="0070C0"/>
          <w:sz w:val="24"/>
          <w:szCs w:val="24"/>
        </w:rPr>
        <w:t xml:space="preserve"> (cercetare industrială și/sau dezvoltare experimentală)</w:t>
      </w:r>
      <w:r>
        <w:rPr>
          <w:rFonts w:ascii="Trebuchet MS" w:hAnsi="Trebuchet MS"/>
          <w:color w:val="0070C0"/>
          <w:sz w:val="24"/>
          <w:szCs w:val="24"/>
        </w:rPr>
        <w:t>;</w:t>
      </w:r>
    </w:p>
    <w:p w14:paraId="51203ADA" w14:textId="77777777" w:rsidR="00FC63E1" w:rsidRDefault="008C3461"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w:t>
      </w:r>
      <w:r>
        <w:rPr>
          <w:rFonts w:ascii="Trebuchet MS" w:hAnsi="Trebuchet MS"/>
          <w:color w:val="0070C0"/>
          <w:sz w:val="24"/>
          <w:szCs w:val="24"/>
        </w:rPr>
        <w:t xml:space="preserve">        activități de </w:t>
      </w:r>
      <w:r w:rsidR="00FC63E1" w:rsidRPr="00147BA2">
        <w:rPr>
          <w:rFonts w:ascii="Trebuchet MS" w:hAnsi="Trebuchet MS"/>
          <w:color w:val="0070C0"/>
          <w:sz w:val="24"/>
          <w:szCs w:val="24"/>
        </w:rPr>
        <w:t>inovare</w:t>
      </w:r>
      <w:r>
        <w:rPr>
          <w:rFonts w:ascii="Trebuchet MS" w:hAnsi="Trebuchet MS"/>
          <w:color w:val="0070C0"/>
          <w:sz w:val="24"/>
          <w:szCs w:val="24"/>
        </w:rPr>
        <w:t xml:space="preserve"> de produs</w:t>
      </w:r>
      <w:r w:rsidR="00FC63E1" w:rsidRPr="00147BA2">
        <w:rPr>
          <w:rFonts w:ascii="Trebuchet MS" w:hAnsi="Trebuchet MS"/>
          <w:color w:val="0070C0"/>
          <w:sz w:val="24"/>
          <w:szCs w:val="24"/>
        </w:rPr>
        <w:t>;</w:t>
      </w:r>
    </w:p>
    <w:p w14:paraId="5C7E9562" w14:textId="77777777" w:rsidR="008C3461" w:rsidRPr="00147BA2" w:rsidRDefault="008C3461"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w:t>
      </w:r>
      <w:r>
        <w:rPr>
          <w:rFonts w:ascii="Trebuchet MS" w:hAnsi="Trebuchet MS"/>
          <w:color w:val="0070C0"/>
          <w:sz w:val="24"/>
          <w:szCs w:val="24"/>
        </w:rPr>
        <w:t xml:space="preserve">        activități de inovare de proces și organizațională;</w:t>
      </w:r>
    </w:p>
    <w:p w14:paraId="7F35C8C8" w14:textId="77777777" w:rsidR="00FC63E1" w:rsidRPr="00147BA2" w:rsidRDefault="00FC63E1"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t>activitățile de transfer tehnologic</w:t>
      </w:r>
      <w:r w:rsidR="008E061B" w:rsidRPr="00147BA2">
        <w:rPr>
          <w:rFonts w:ascii="Trebuchet MS" w:hAnsi="Trebuchet MS"/>
          <w:color w:val="0070C0"/>
          <w:sz w:val="24"/>
          <w:szCs w:val="24"/>
        </w:rPr>
        <w:t>/de cunoștințe</w:t>
      </w:r>
      <w:r w:rsidRPr="00147BA2">
        <w:rPr>
          <w:rFonts w:ascii="Trebuchet MS" w:hAnsi="Trebuchet MS"/>
          <w:color w:val="0070C0"/>
          <w:sz w:val="24"/>
          <w:szCs w:val="24"/>
        </w:rPr>
        <w:t>;</w:t>
      </w:r>
    </w:p>
    <w:p w14:paraId="4D64AE58" w14:textId="77777777" w:rsidR="00585795" w:rsidRDefault="00FC63E1" w:rsidP="00585795">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r>
      <w:proofErr w:type="spellStart"/>
      <w:r w:rsidRPr="00147BA2">
        <w:rPr>
          <w:rFonts w:ascii="Trebuchet MS" w:hAnsi="Trebuchet MS"/>
          <w:color w:val="0070C0"/>
          <w:sz w:val="24"/>
          <w:szCs w:val="24"/>
        </w:rPr>
        <w:t>activităţile</w:t>
      </w:r>
      <w:proofErr w:type="spellEnd"/>
      <w:r w:rsidRPr="00147BA2">
        <w:rPr>
          <w:rFonts w:ascii="Trebuchet MS" w:hAnsi="Trebuchet MS"/>
          <w:color w:val="0070C0"/>
          <w:sz w:val="24"/>
          <w:szCs w:val="24"/>
        </w:rPr>
        <w:t xml:space="preserve"> de informare </w:t>
      </w:r>
      <w:proofErr w:type="spellStart"/>
      <w:r w:rsidRPr="00147BA2">
        <w:rPr>
          <w:rFonts w:ascii="Trebuchet MS" w:hAnsi="Trebuchet MS"/>
          <w:color w:val="0070C0"/>
          <w:sz w:val="24"/>
          <w:szCs w:val="24"/>
        </w:rPr>
        <w:t>ş</w:t>
      </w:r>
      <w:r w:rsidR="00FD1910">
        <w:rPr>
          <w:rFonts w:ascii="Trebuchet MS" w:hAnsi="Trebuchet MS"/>
          <w:color w:val="0070C0"/>
          <w:sz w:val="24"/>
          <w:szCs w:val="24"/>
        </w:rPr>
        <w:t>i</w:t>
      </w:r>
      <w:proofErr w:type="spellEnd"/>
      <w:r w:rsidR="00FD1910">
        <w:rPr>
          <w:rFonts w:ascii="Trebuchet MS" w:hAnsi="Trebuchet MS"/>
          <w:color w:val="0070C0"/>
          <w:sz w:val="24"/>
          <w:szCs w:val="24"/>
        </w:rPr>
        <w:t xml:space="preserve"> publicitate privind proiectul</w:t>
      </w:r>
      <w:r w:rsidR="00CC25A0">
        <w:rPr>
          <w:rFonts w:ascii="Trebuchet MS" w:hAnsi="Trebuchet MS"/>
          <w:color w:val="0070C0"/>
          <w:sz w:val="24"/>
          <w:szCs w:val="24"/>
        </w:rPr>
        <w:t xml:space="preserve"> (obligatorii</w:t>
      </w:r>
      <w:r w:rsidR="004567BE">
        <w:rPr>
          <w:rFonts w:ascii="Trebuchet MS" w:hAnsi="Trebuchet MS"/>
          <w:color w:val="0070C0"/>
          <w:sz w:val="24"/>
          <w:szCs w:val="24"/>
        </w:rPr>
        <w:t>)</w:t>
      </w:r>
      <w:r w:rsidR="00FD1910">
        <w:rPr>
          <w:rFonts w:ascii="Trebuchet MS" w:hAnsi="Trebuchet MS"/>
          <w:color w:val="0070C0"/>
          <w:sz w:val="24"/>
          <w:szCs w:val="24"/>
        </w:rPr>
        <w:t>;</w:t>
      </w:r>
      <w:r w:rsidR="00585795" w:rsidRPr="00585795">
        <w:rPr>
          <w:rFonts w:ascii="Trebuchet MS" w:hAnsi="Trebuchet MS"/>
          <w:color w:val="0070C0"/>
          <w:sz w:val="24"/>
          <w:szCs w:val="24"/>
        </w:rPr>
        <w:t xml:space="preserve"> </w:t>
      </w:r>
    </w:p>
    <w:p w14:paraId="2A815264" w14:textId="0D29B715" w:rsidR="00585795" w:rsidRPr="00147BA2" w:rsidRDefault="00585795" w:rsidP="00585795">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w:t>
      </w:r>
      <w:r w:rsidRPr="00147BA2">
        <w:rPr>
          <w:rFonts w:ascii="Trebuchet MS" w:hAnsi="Trebuchet MS"/>
          <w:color w:val="0070C0"/>
          <w:sz w:val="24"/>
          <w:szCs w:val="24"/>
        </w:rPr>
        <w:tab/>
      </w:r>
      <w:r w:rsidR="008C3FD1">
        <w:rPr>
          <w:rFonts w:ascii="Trebuchet MS" w:hAnsi="Trebuchet MS"/>
          <w:color w:val="0070C0"/>
          <w:sz w:val="24"/>
          <w:szCs w:val="24"/>
        </w:rPr>
        <w:t xml:space="preserve">activități de </w:t>
      </w:r>
      <w:r w:rsidRPr="00147BA2">
        <w:rPr>
          <w:rFonts w:ascii="Trebuchet MS" w:hAnsi="Trebuchet MS"/>
          <w:color w:val="0070C0"/>
          <w:sz w:val="24"/>
          <w:szCs w:val="24"/>
        </w:rPr>
        <w:t>audit de proiect</w:t>
      </w:r>
      <w:r w:rsidR="002159E5">
        <w:rPr>
          <w:rFonts w:ascii="Trebuchet MS" w:hAnsi="Trebuchet MS"/>
          <w:color w:val="0070C0"/>
          <w:sz w:val="24"/>
          <w:szCs w:val="24"/>
        </w:rPr>
        <w:t xml:space="preserve"> (opțional)</w:t>
      </w:r>
      <w:r w:rsidR="00FD1910">
        <w:rPr>
          <w:rFonts w:ascii="Trebuchet MS" w:hAnsi="Trebuchet MS"/>
          <w:color w:val="0070C0"/>
          <w:sz w:val="24"/>
          <w:szCs w:val="24"/>
        </w:rPr>
        <w:t>;</w:t>
      </w:r>
    </w:p>
    <w:p w14:paraId="3E4299CC" w14:textId="5A94F724" w:rsidR="002F3D00" w:rsidRPr="00147BA2" w:rsidRDefault="001568DC" w:rsidP="00585795">
      <w:pPr>
        <w:pBdr>
          <w:top w:val="single" w:sz="4" w:space="1" w:color="auto"/>
          <w:left w:val="single" w:sz="4" w:space="4" w:color="auto"/>
          <w:bottom w:val="single" w:sz="4" w:space="1" w:color="auto"/>
          <w:right w:val="single" w:sz="4" w:space="4" w:color="auto"/>
        </w:pBdr>
        <w:spacing w:after="120"/>
        <w:jc w:val="both"/>
        <w:rPr>
          <w:rFonts w:ascii="Trebuchet MS" w:hAnsi="Trebuchet MS"/>
          <w:color w:val="0070C0"/>
          <w:sz w:val="24"/>
          <w:szCs w:val="24"/>
        </w:rPr>
      </w:pPr>
      <w:r>
        <w:rPr>
          <w:rFonts w:ascii="Trebuchet MS" w:hAnsi="Trebuchet MS"/>
          <w:color w:val="0070C0"/>
          <w:sz w:val="24"/>
          <w:szCs w:val="24"/>
        </w:rPr>
        <w:t></w:t>
      </w:r>
      <w:r>
        <w:rPr>
          <w:rFonts w:ascii="Trebuchet MS" w:hAnsi="Trebuchet MS"/>
          <w:color w:val="0070C0"/>
          <w:sz w:val="24"/>
          <w:szCs w:val="24"/>
        </w:rPr>
        <w:tab/>
      </w:r>
      <w:r w:rsidR="008C3FD1">
        <w:rPr>
          <w:rFonts w:ascii="Trebuchet MS" w:hAnsi="Trebuchet MS"/>
          <w:color w:val="0070C0"/>
          <w:sz w:val="24"/>
          <w:szCs w:val="24"/>
        </w:rPr>
        <w:t xml:space="preserve">activități de </w:t>
      </w:r>
      <w:r>
        <w:rPr>
          <w:rFonts w:ascii="Trebuchet MS" w:hAnsi="Trebuchet MS"/>
          <w:color w:val="0070C0"/>
          <w:sz w:val="24"/>
          <w:szCs w:val="24"/>
        </w:rPr>
        <w:t>management de proiect.</w:t>
      </w:r>
    </w:p>
    <w:p w14:paraId="1C130E4A" w14:textId="77777777" w:rsidR="0061751F" w:rsidRPr="00147BA2" w:rsidRDefault="00E5527F" w:rsidP="00147BA2">
      <w:pPr>
        <w:pStyle w:val="Heading3"/>
        <w:rPr>
          <w:rFonts w:ascii="Trebuchet MS" w:hAnsi="Trebuchet MS"/>
          <w:i/>
          <w:color w:val="0070C0"/>
        </w:rPr>
      </w:pPr>
      <w:bookmarkStart w:id="272" w:name="_Toc144131575"/>
      <w:r w:rsidRPr="00147BA2">
        <w:rPr>
          <w:rFonts w:ascii="Trebuchet MS" w:hAnsi="Trebuchet MS"/>
          <w:color w:val="0070C0"/>
        </w:rPr>
        <w:t xml:space="preserve">5.2.3 </w:t>
      </w:r>
      <w:r w:rsidR="001D7438" w:rsidRPr="00147BA2">
        <w:rPr>
          <w:rFonts w:ascii="Trebuchet MS" w:hAnsi="Trebuchet MS"/>
          <w:color w:val="0070C0"/>
        </w:rPr>
        <w:t>Activitatea de bază</w:t>
      </w:r>
      <w:bookmarkEnd w:id="272"/>
      <w:r w:rsidR="0061751F" w:rsidRPr="00147BA2">
        <w:rPr>
          <w:rFonts w:ascii="Trebuchet MS" w:hAnsi="Trebuchet MS"/>
          <w:i/>
          <w:color w:val="0070C0"/>
        </w:rPr>
        <w:t xml:space="preserve">  </w:t>
      </w:r>
      <w:r w:rsidR="0061751F" w:rsidRPr="00147BA2">
        <w:rPr>
          <w:rFonts w:ascii="Trebuchet MS" w:hAnsi="Trebuchet MS"/>
          <w:i/>
          <w:color w:val="0070C0"/>
        </w:rPr>
        <w:tab/>
      </w:r>
    </w:p>
    <w:p w14:paraId="2217E4EE" w14:textId="77777777" w:rsidR="00E06558" w:rsidRPr="00147BA2" w:rsidRDefault="00686D13"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 xml:space="preserve">Solicitanții  vor </w:t>
      </w:r>
      <w:r w:rsidR="00E06558" w:rsidRPr="00147BA2">
        <w:rPr>
          <w:rFonts w:ascii="Trebuchet MS" w:hAnsi="Trebuchet MS"/>
          <w:color w:val="0070C0"/>
          <w:sz w:val="24"/>
          <w:szCs w:val="24"/>
        </w:rPr>
        <w:t xml:space="preserve">evidenția în secțiunea </w:t>
      </w:r>
      <w:r w:rsidR="00E06558" w:rsidRPr="00147BA2">
        <w:rPr>
          <w:rFonts w:ascii="Trebuchet MS" w:hAnsi="Trebuchet MS"/>
          <w:b/>
          <w:bCs/>
          <w:color w:val="0070C0"/>
          <w:sz w:val="24"/>
          <w:szCs w:val="24"/>
        </w:rPr>
        <w:t xml:space="preserve">Activități </w:t>
      </w:r>
      <w:r w:rsidR="00E06558" w:rsidRPr="00147BA2">
        <w:rPr>
          <w:rFonts w:ascii="Trebuchet MS" w:hAnsi="Trebuchet MS"/>
          <w:color w:val="0070C0"/>
          <w:sz w:val="24"/>
          <w:szCs w:val="24"/>
        </w:rPr>
        <w:t xml:space="preserve">din Cererea de finanțare, </w:t>
      </w:r>
      <w:r w:rsidR="00E06558" w:rsidRPr="00147BA2">
        <w:rPr>
          <w:rFonts w:ascii="Trebuchet MS" w:hAnsi="Trebuchet MS"/>
          <w:b/>
          <w:bCs/>
          <w:color w:val="0070C0"/>
          <w:sz w:val="24"/>
          <w:szCs w:val="24"/>
        </w:rPr>
        <w:t>activitatea de bază</w:t>
      </w:r>
      <w:r w:rsidR="00D11E25">
        <w:rPr>
          <w:rFonts w:ascii="Trebuchet MS" w:hAnsi="Trebuchet MS"/>
          <w:b/>
          <w:bCs/>
          <w:color w:val="0070C0"/>
          <w:sz w:val="24"/>
          <w:szCs w:val="24"/>
        </w:rPr>
        <w:t>/pachetul de activități de bază</w:t>
      </w:r>
      <w:r w:rsidR="00E06558" w:rsidRPr="00147BA2">
        <w:rPr>
          <w:rFonts w:ascii="Trebuchet MS" w:hAnsi="Trebuchet MS"/>
          <w:b/>
          <w:bCs/>
          <w:color w:val="0070C0"/>
          <w:sz w:val="24"/>
          <w:szCs w:val="24"/>
        </w:rPr>
        <w:t xml:space="preserve"> </w:t>
      </w:r>
      <w:r w:rsidR="00E06558" w:rsidRPr="00147BA2">
        <w:rPr>
          <w:rFonts w:ascii="Trebuchet MS" w:hAnsi="Trebuchet MS"/>
          <w:color w:val="0070C0"/>
          <w:sz w:val="24"/>
          <w:szCs w:val="24"/>
        </w:rPr>
        <w:t xml:space="preserve">din cadrul proiectului, în funcție de activitățile previzionate și ținând cont de prevederile OUG nr. 23/2023. </w:t>
      </w:r>
    </w:p>
    <w:p w14:paraId="09B65335" w14:textId="77777777" w:rsidR="00A66EF5" w:rsidRPr="00147BA2" w:rsidRDefault="00A66EF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Act</w:t>
      </w:r>
      <w:r w:rsidR="00E06558" w:rsidRPr="00147BA2">
        <w:rPr>
          <w:rFonts w:ascii="Trebuchet MS" w:hAnsi="Trebuchet MS"/>
          <w:color w:val="0070C0"/>
          <w:sz w:val="24"/>
          <w:szCs w:val="24"/>
        </w:rPr>
        <w:t xml:space="preserve">ivitatea de bază a proiectului </w:t>
      </w:r>
      <w:r w:rsidRPr="00147BA2">
        <w:rPr>
          <w:rFonts w:ascii="Trebuchet MS" w:hAnsi="Trebuchet MS"/>
          <w:color w:val="0070C0"/>
          <w:sz w:val="24"/>
          <w:szCs w:val="24"/>
        </w:rPr>
        <w:t xml:space="preserve">sau pachetul de </w:t>
      </w:r>
      <w:r w:rsidR="000F7FC9" w:rsidRPr="00147BA2">
        <w:rPr>
          <w:rFonts w:ascii="Trebuchet MS" w:hAnsi="Trebuchet MS"/>
          <w:color w:val="0070C0"/>
          <w:sz w:val="24"/>
          <w:szCs w:val="24"/>
        </w:rPr>
        <w:t xml:space="preserve">activități de </w:t>
      </w:r>
      <w:r w:rsidRPr="00147BA2">
        <w:rPr>
          <w:rFonts w:ascii="Trebuchet MS" w:hAnsi="Trebuchet MS"/>
          <w:color w:val="0070C0"/>
          <w:sz w:val="24"/>
          <w:szCs w:val="24"/>
        </w:rPr>
        <w:t xml:space="preserve">bază, </w:t>
      </w:r>
      <w:r w:rsidR="00E06558" w:rsidRPr="00147BA2">
        <w:rPr>
          <w:rFonts w:ascii="Trebuchet MS" w:hAnsi="Trebuchet MS"/>
          <w:color w:val="0070C0"/>
          <w:sz w:val="24"/>
          <w:szCs w:val="24"/>
        </w:rPr>
        <w:t xml:space="preserve">declarate/descrise de către beneficiar ca fiind principale sau de </w:t>
      </w:r>
      <w:proofErr w:type="spellStart"/>
      <w:r w:rsidR="00E06558" w:rsidRPr="00147BA2">
        <w:rPr>
          <w:rFonts w:ascii="Trebuchet MS" w:hAnsi="Trebuchet MS"/>
          <w:color w:val="0070C0"/>
          <w:sz w:val="24"/>
          <w:szCs w:val="24"/>
        </w:rPr>
        <w:t>referinţă</w:t>
      </w:r>
      <w:proofErr w:type="spellEnd"/>
      <w:r w:rsidR="00E06558" w:rsidRPr="00147BA2">
        <w:rPr>
          <w:rFonts w:ascii="Trebuchet MS" w:hAnsi="Trebuchet MS"/>
          <w:color w:val="0070C0"/>
          <w:sz w:val="24"/>
          <w:szCs w:val="24"/>
        </w:rPr>
        <w:t xml:space="preserve"> pentru proiect, se verifică de către AM/OI </w:t>
      </w:r>
      <w:proofErr w:type="spellStart"/>
      <w:r w:rsidR="00E06558" w:rsidRPr="00147BA2">
        <w:rPr>
          <w:rFonts w:ascii="Trebuchet MS" w:hAnsi="Trebuchet MS"/>
          <w:color w:val="0070C0"/>
          <w:sz w:val="24"/>
          <w:szCs w:val="24"/>
        </w:rPr>
        <w:t>şi</w:t>
      </w:r>
      <w:proofErr w:type="spellEnd"/>
      <w:r w:rsidR="00E06558" w:rsidRPr="00147BA2">
        <w:rPr>
          <w:rFonts w:ascii="Trebuchet MS" w:hAnsi="Trebuchet MS"/>
          <w:color w:val="0070C0"/>
          <w:sz w:val="24"/>
          <w:szCs w:val="24"/>
        </w:rPr>
        <w:t xml:space="preserve"> trebuie să respecte următoarele </w:t>
      </w:r>
      <w:proofErr w:type="spellStart"/>
      <w:r w:rsidR="00E06558" w:rsidRPr="00147BA2">
        <w:rPr>
          <w:rFonts w:ascii="Trebuchet MS" w:hAnsi="Trebuchet MS"/>
          <w:color w:val="0070C0"/>
          <w:sz w:val="24"/>
          <w:szCs w:val="24"/>
        </w:rPr>
        <w:t>condiţii</w:t>
      </w:r>
      <w:proofErr w:type="spellEnd"/>
      <w:r w:rsidR="00E06558" w:rsidRPr="00147BA2">
        <w:rPr>
          <w:rFonts w:ascii="Trebuchet MS" w:hAnsi="Trebuchet MS"/>
          <w:color w:val="0070C0"/>
          <w:sz w:val="24"/>
          <w:szCs w:val="24"/>
        </w:rPr>
        <w:t xml:space="preserve"> cumulative, în conformitate cu </w:t>
      </w:r>
      <w:r w:rsidRPr="00147BA2">
        <w:rPr>
          <w:rFonts w:ascii="Trebuchet MS" w:hAnsi="Trebuchet MS"/>
          <w:color w:val="0070C0"/>
          <w:sz w:val="24"/>
          <w:szCs w:val="24"/>
        </w:rPr>
        <w:t>prevederile OUG nr. 23/2023</w:t>
      </w:r>
      <w:r w:rsidR="007955E0" w:rsidRPr="00147BA2">
        <w:rPr>
          <w:rFonts w:ascii="Trebuchet MS" w:hAnsi="Trebuchet MS"/>
          <w:color w:val="0070C0"/>
          <w:sz w:val="24"/>
          <w:szCs w:val="24"/>
        </w:rPr>
        <w:t>:</w:t>
      </w:r>
    </w:p>
    <w:p w14:paraId="32A2DC71" w14:textId="77777777" w:rsidR="00A66EF5" w:rsidRPr="00147BA2" w:rsidRDefault="004E6A15"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 xml:space="preserve">      </w:t>
      </w:r>
      <w:r w:rsidR="00A66EF5" w:rsidRPr="00147BA2">
        <w:rPr>
          <w:rFonts w:ascii="Trebuchet MS" w:hAnsi="Trebuchet MS"/>
          <w:color w:val="0070C0"/>
          <w:sz w:val="24"/>
          <w:szCs w:val="24"/>
        </w:rPr>
        <w:t xml:space="preserve">(i) are legătură directă cu </w:t>
      </w:r>
      <w:r w:rsidR="00A64707" w:rsidRPr="00147BA2">
        <w:rPr>
          <w:rFonts w:ascii="Trebuchet MS" w:hAnsi="Trebuchet MS"/>
          <w:color w:val="0070C0"/>
          <w:sz w:val="24"/>
          <w:szCs w:val="24"/>
        </w:rPr>
        <w:t>scopul</w:t>
      </w:r>
      <w:r w:rsidR="00A66EF5" w:rsidRPr="00147BA2">
        <w:rPr>
          <w:rFonts w:ascii="Trebuchet MS" w:hAnsi="Trebuchet MS"/>
          <w:color w:val="0070C0"/>
          <w:sz w:val="24"/>
          <w:szCs w:val="24"/>
        </w:rPr>
        <w:t xml:space="preserve"> proiectului pentru care se acordă finanțarea și contribuie în mod direct și semnificativ la realizarea obiectivelor și la obținerea rezultatelor acestuia;</w:t>
      </w:r>
    </w:p>
    <w:p w14:paraId="2CEF99C4" w14:textId="77777777" w:rsidR="00A66EF5" w:rsidRPr="00147BA2" w:rsidRDefault="004E6A15"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 xml:space="preserve">      </w:t>
      </w:r>
      <w:r w:rsidR="00A66EF5" w:rsidRPr="00147BA2">
        <w:rPr>
          <w:rFonts w:ascii="Trebuchet MS" w:hAnsi="Trebuchet MS"/>
          <w:color w:val="0070C0"/>
          <w:sz w:val="24"/>
          <w:szCs w:val="24"/>
        </w:rPr>
        <w:t xml:space="preserve">(ii) se regăsește în cererea de finanțare sub forma activităților eligibile specificate în </w:t>
      </w:r>
      <w:r w:rsidR="00A66EF5" w:rsidRPr="00EB1DB1">
        <w:rPr>
          <w:rFonts w:ascii="Trebuchet MS" w:hAnsi="Trebuchet MS"/>
          <w:color w:val="0070C0"/>
          <w:sz w:val="24"/>
          <w:szCs w:val="24"/>
        </w:rPr>
        <w:t>secțiunea 5.2.2 a</w:t>
      </w:r>
      <w:r w:rsidR="00A66EF5" w:rsidRPr="00147BA2">
        <w:rPr>
          <w:rFonts w:ascii="Trebuchet MS" w:hAnsi="Trebuchet MS"/>
          <w:color w:val="0070C0"/>
          <w:sz w:val="24"/>
          <w:szCs w:val="24"/>
        </w:rPr>
        <w:t xml:space="preserve"> prezentului ghid al solicitantului;</w:t>
      </w:r>
    </w:p>
    <w:p w14:paraId="7EEACF50" w14:textId="77777777" w:rsidR="00A66EF5" w:rsidRPr="00147BA2" w:rsidRDefault="004E6A15" w:rsidP="004A4DEC">
      <w:pPr>
        <w:pBdr>
          <w:top w:val="single" w:sz="4" w:space="1" w:color="auto"/>
          <w:left w:val="single" w:sz="4" w:space="4" w:color="auto"/>
          <w:bottom w:val="single" w:sz="4" w:space="1" w:color="auto"/>
          <w:right w:val="single" w:sz="4" w:space="4" w:color="auto"/>
        </w:pBdr>
        <w:spacing w:after="0"/>
        <w:jc w:val="both"/>
        <w:rPr>
          <w:rFonts w:ascii="Trebuchet MS" w:hAnsi="Trebuchet MS"/>
          <w:color w:val="0070C0"/>
          <w:sz w:val="24"/>
          <w:szCs w:val="24"/>
        </w:rPr>
      </w:pPr>
      <w:r w:rsidRPr="00147BA2">
        <w:rPr>
          <w:rFonts w:ascii="Trebuchet MS" w:hAnsi="Trebuchet MS"/>
          <w:color w:val="0070C0"/>
          <w:sz w:val="24"/>
          <w:szCs w:val="24"/>
        </w:rPr>
        <w:t xml:space="preserve">      </w:t>
      </w:r>
      <w:r w:rsidR="00A66EF5" w:rsidRPr="00147BA2">
        <w:rPr>
          <w:rFonts w:ascii="Trebuchet MS" w:hAnsi="Trebuchet MS"/>
          <w:color w:val="0070C0"/>
          <w:sz w:val="24"/>
          <w:szCs w:val="24"/>
        </w:rPr>
        <w:t>(iii) nu face parte din activitățile conexe ale proiectului;</w:t>
      </w:r>
    </w:p>
    <w:p w14:paraId="11202B79" w14:textId="77777777" w:rsidR="0061751F" w:rsidRPr="00147BA2" w:rsidRDefault="004E6A15" w:rsidP="004A4DEC">
      <w:pPr>
        <w:pBdr>
          <w:top w:val="single" w:sz="4" w:space="1" w:color="auto"/>
          <w:left w:val="single" w:sz="4" w:space="4" w:color="auto"/>
          <w:bottom w:val="single" w:sz="4" w:space="1" w:color="auto"/>
          <w:right w:val="single" w:sz="4" w:space="4" w:color="auto"/>
        </w:pBdr>
        <w:spacing w:after="0"/>
        <w:rPr>
          <w:rFonts w:ascii="Trebuchet MS" w:hAnsi="Trebuchet MS"/>
          <w:color w:val="0070C0"/>
          <w:sz w:val="24"/>
          <w:szCs w:val="24"/>
        </w:rPr>
      </w:pPr>
      <w:r w:rsidRPr="00147BA2">
        <w:rPr>
          <w:rFonts w:ascii="Trebuchet MS" w:hAnsi="Trebuchet MS"/>
          <w:color w:val="0070C0"/>
          <w:sz w:val="24"/>
          <w:szCs w:val="24"/>
        </w:rPr>
        <w:t xml:space="preserve">      </w:t>
      </w:r>
      <w:r w:rsidR="00A66EF5" w:rsidRPr="00147BA2">
        <w:rPr>
          <w:rFonts w:ascii="Trebuchet MS" w:hAnsi="Trebuchet MS"/>
          <w:color w:val="0070C0"/>
          <w:sz w:val="24"/>
          <w:szCs w:val="24"/>
        </w:rPr>
        <w:t>(iv) bugetul estimat alocat activității sau pachetului de activități reprezintă minimum 50% din bugetul eligibil al proiectului;</w:t>
      </w:r>
    </w:p>
    <w:p w14:paraId="1A307ABB" w14:textId="77777777" w:rsidR="004E6A15" w:rsidRPr="00147BA2" w:rsidRDefault="004E6A15"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70C0"/>
          <w:sz w:val="24"/>
          <w:szCs w:val="24"/>
        </w:rPr>
      </w:pPr>
      <w:r w:rsidRPr="00147BA2">
        <w:rPr>
          <w:rFonts w:ascii="Trebuchet MS" w:hAnsi="Trebuchet MS"/>
          <w:i/>
          <w:color w:val="0070C0"/>
          <w:sz w:val="24"/>
          <w:szCs w:val="24"/>
        </w:rPr>
        <w:t>Activitățile conexe sunt</w:t>
      </w:r>
      <w:r w:rsidR="003D2A3F" w:rsidRPr="00147BA2">
        <w:rPr>
          <w:rFonts w:ascii="Trebuchet MS" w:hAnsi="Trebuchet MS"/>
          <w:i/>
          <w:color w:val="0070C0"/>
          <w:sz w:val="24"/>
          <w:szCs w:val="24"/>
        </w:rPr>
        <w:t>, spre exemplu</w:t>
      </w:r>
      <w:r w:rsidRPr="00147BA2">
        <w:rPr>
          <w:rFonts w:ascii="Trebuchet MS" w:hAnsi="Trebuchet MS"/>
          <w:i/>
          <w:color w:val="0070C0"/>
          <w:sz w:val="24"/>
          <w:szCs w:val="24"/>
        </w:rPr>
        <w:t>:</w:t>
      </w:r>
    </w:p>
    <w:p w14:paraId="50E10D22" w14:textId="77777777" w:rsidR="004E6A15" w:rsidRDefault="00CA373C" w:rsidP="004A4DEC">
      <w:pPr>
        <w:pBdr>
          <w:top w:val="single" w:sz="4" w:space="1" w:color="auto"/>
          <w:left w:val="single" w:sz="4" w:space="4" w:color="auto"/>
          <w:bottom w:val="single" w:sz="4" w:space="1" w:color="auto"/>
          <w:right w:val="single" w:sz="4" w:space="4" w:color="auto"/>
        </w:pBdr>
        <w:spacing w:after="0"/>
        <w:rPr>
          <w:rFonts w:ascii="Trebuchet MS" w:hAnsi="Trebuchet MS"/>
          <w:color w:val="0070C0"/>
          <w:sz w:val="24"/>
          <w:szCs w:val="24"/>
        </w:rPr>
      </w:pPr>
      <w:r w:rsidRPr="00147BA2">
        <w:rPr>
          <w:rFonts w:ascii="Trebuchet MS" w:hAnsi="Trebuchet MS"/>
          <w:i/>
          <w:color w:val="0070C0"/>
          <w:sz w:val="24"/>
          <w:szCs w:val="24"/>
        </w:rPr>
        <w:t xml:space="preserve">- </w:t>
      </w:r>
      <w:proofErr w:type="spellStart"/>
      <w:r w:rsidR="003F67AF" w:rsidRPr="00147BA2">
        <w:rPr>
          <w:rFonts w:ascii="Trebuchet MS" w:hAnsi="Trebuchet MS"/>
          <w:color w:val="0070C0"/>
          <w:sz w:val="24"/>
          <w:szCs w:val="24"/>
        </w:rPr>
        <w:t>activităţile</w:t>
      </w:r>
      <w:proofErr w:type="spellEnd"/>
      <w:r w:rsidR="003F67AF" w:rsidRPr="00147BA2">
        <w:rPr>
          <w:rFonts w:ascii="Trebuchet MS" w:hAnsi="Trebuchet MS"/>
          <w:color w:val="0070C0"/>
          <w:sz w:val="24"/>
          <w:szCs w:val="24"/>
        </w:rPr>
        <w:t xml:space="preserve"> de informare </w:t>
      </w:r>
      <w:proofErr w:type="spellStart"/>
      <w:r w:rsidR="003F67AF" w:rsidRPr="00147BA2">
        <w:rPr>
          <w:rFonts w:ascii="Trebuchet MS" w:hAnsi="Trebuchet MS"/>
          <w:color w:val="0070C0"/>
          <w:sz w:val="24"/>
          <w:szCs w:val="24"/>
        </w:rPr>
        <w:t>şi</w:t>
      </w:r>
      <w:proofErr w:type="spellEnd"/>
      <w:r w:rsidR="003F67AF" w:rsidRPr="00147BA2">
        <w:rPr>
          <w:rFonts w:ascii="Trebuchet MS" w:hAnsi="Trebuchet MS"/>
          <w:color w:val="0070C0"/>
          <w:sz w:val="24"/>
          <w:szCs w:val="24"/>
        </w:rPr>
        <w:t xml:space="preserve"> publicitate privind proiectul</w:t>
      </w:r>
      <w:r w:rsidR="00016BCD" w:rsidRPr="00147BA2">
        <w:rPr>
          <w:rFonts w:ascii="Trebuchet MS" w:hAnsi="Trebuchet MS"/>
          <w:color w:val="0070C0"/>
          <w:sz w:val="24"/>
          <w:szCs w:val="24"/>
        </w:rPr>
        <w:t>;</w:t>
      </w:r>
    </w:p>
    <w:p w14:paraId="64C1A9D7" w14:textId="77777777" w:rsidR="000249DD" w:rsidRPr="00147BA2" w:rsidRDefault="000249DD" w:rsidP="004A4DEC">
      <w:pPr>
        <w:pBdr>
          <w:top w:val="single" w:sz="4" w:space="1" w:color="auto"/>
          <w:left w:val="single" w:sz="4" w:space="4" w:color="auto"/>
          <w:bottom w:val="single" w:sz="4" w:space="1" w:color="auto"/>
          <w:right w:val="single" w:sz="4" w:space="4" w:color="auto"/>
        </w:pBdr>
        <w:spacing w:after="0"/>
        <w:rPr>
          <w:rFonts w:ascii="Trebuchet MS" w:hAnsi="Trebuchet MS"/>
          <w:color w:val="0070C0"/>
          <w:sz w:val="24"/>
          <w:szCs w:val="24"/>
        </w:rPr>
      </w:pPr>
      <w:r>
        <w:rPr>
          <w:rFonts w:ascii="Trebuchet MS" w:hAnsi="Trebuchet MS"/>
          <w:color w:val="0070C0"/>
          <w:sz w:val="24"/>
          <w:szCs w:val="24"/>
        </w:rPr>
        <w:t>- auditul proiectului;</w:t>
      </w:r>
    </w:p>
    <w:p w14:paraId="749D8ACC" w14:textId="77777777" w:rsidR="003F67AF" w:rsidRPr="00147BA2" w:rsidRDefault="003F67AF" w:rsidP="004A4DEC">
      <w:pPr>
        <w:pBdr>
          <w:top w:val="single" w:sz="4" w:space="1" w:color="auto"/>
          <w:left w:val="single" w:sz="4" w:space="4" w:color="auto"/>
          <w:bottom w:val="single" w:sz="4" w:space="1" w:color="auto"/>
          <w:right w:val="single" w:sz="4" w:space="4" w:color="auto"/>
        </w:pBdr>
        <w:spacing w:after="0"/>
        <w:rPr>
          <w:rFonts w:ascii="Trebuchet MS" w:hAnsi="Trebuchet MS"/>
          <w:color w:val="0070C0"/>
          <w:sz w:val="24"/>
          <w:szCs w:val="24"/>
        </w:rPr>
      </w:pPr>
      <w:r w:rsidRPr="00147BA2">
        <w:rPr>
          <w:rFonts w:ascii="Trebuchet MS" w:hAnsi="Trebuchet MS"/>
          <w:color w:val="0070C0"/>
          <w:sz w:val="24"/>
          <w:szCs w:val="24"/>
        </w:rPr>
        <w:t>- managementul de proiect</w:t>
      </w:r>
      <w:r w:rsidR="00092A46" w:rsidRPr="00147BA2">
        <w:rPr>
          <w:rFonts w:ascii="Trebuchet MS" w:hAnsi="Trebuchet MS"/>
          <w:color w:val="0070C0"/>
          <w:sz w:val="24"/>
          <w:szCs w:val="24"/>
        </w:rPr>
        <w:t>.</w:t>
      </w:r>
    </w:p>
    <w:p w14:paraId="5AE2B150" w14:textId="77777777" w:rsidR="0013762D" w:rsidRPr="00147BA2" w:rsidRDefault="00A46C8A" w:rsidP="00147BA2">
      <w:pPr>
        <w:pStyle w:val="Heading3"/>
        <w:rPr>
          <w:rFonts w:ascii="Trebuchet MS" w:hAnsi="Trebuchet MS"/>
          <w:i/>
          <w:color w:val="0070C0"/>
        </w:rPr>
      </w:pPr>
      <w:bookmarkStart w:id="273" w:name="_Toc144131576"/>
      <w:r w:rsidRPr="00147BA2">
        <w:rPr>
          <w:rFonts w:ascii="Trebuchet MS" w:hAnsi="Trebuchet MS"/>
          <w:color w:val="0070C0"/>
        </w:rPr>
        <w:t xml:space="preserve">5.2.4 </w:t>
      </w:r>
      <w:r w:rsidR="0013762D" w:rsidRPr="00147BA2">
        <w:rPr>
          <w:rFonts w:ascii="Trebuchet MS" w:hAnsi="Trebuchet MS"/>
          <w:color w:val="0070C0"/>
        </w:rPr>
        <w:t>Activități neeligibile</w:t>
      </w:r>
      <w:bookmarkEnd w:id="273"/>
      <w:r w:rsidR="0013762D" w:rsidRPr="00147BA2">
        <w:rPr>
          <w:rFonts w:ascii="Trebuchet MS" w:hAnsi="Trebuchet MS"/>
          <w:i/>
          <w:color w:val="0070C0"/>
        </w:rPr>
        <w:t xml:space="preserve">  </w:t>
      </w:r>
      <w:r w:rsidR="0013762D" w:rsidRPr="00147BA2">
        <w:rPr>
          <w:rFonts w:ascii="Trebuchet MS" w:hAnsi="Trebuchet MS"/>
          <w:i/>
          <w:color w:val="0070C0"/>
        </w:rPr>
        <w:tab/>
      </w:r>
    </w:p>
    <w:tbl>
      <w:tblPr>
        <w:tblStyle w:val="TableGrid"/>
        <w:tblW w:w="0" w:type="auto"/>
        <w:tblInd w:w="-147" w:type="dxa"/>
        <w:tblLook w:val="04A0" w:firstRow="1" w:lastRow="0" w:firstColumn="1" w:lastColumn="0" w:noHBand="0" w:noVBand="1"/>
      </w:tblPr>
      <w:tblGrid>
        <w:gridCol w:w="9543"/>
      </w:tblGrid>
      <w:tr w:rsidR="003506A1" w:rsidRPr="003929AA" w14:paraId="6DA583EE" w14:textId="77777777" w:rsidTr="00185D12">
        <w:tc>
          <w:tcPr>
            <w:tcW w:w="9543" w:type="dxa"/>
          </w:tcPr>
          <w:p w14:paraId="45B937FB" w14:textId="77777777" w:rsidR="006A52CC" w:rsidRPr="00147BA2" w:rsidRDefault="001C1495" w:rsidP="009032E7">
            <w:pPr>
              <w:spacing w:before="120" w:after="120"/>
              <w:jc w:val="both"/>
              <w:rPr>
                <w:rFonts w:ascii="Trebuchet MS" w:hAnsi="Trebuchet MS"/>
                <w:color w:val="0070C0"/>
                <w:sz w:val="24"/>
                <w:szCs w:val="24"/>
              </w:rPr>
            </w:pPr>
            <w:r w:rsidRPr="00FB44C7">
              <w:rPr>
                <w:rFonts w:ascii="Trebuchet MS" w:hAnsi="Trebuchet MS"/>
                <w:color w:val="0070C0"/>
                <w:sz w:val="24"/>
                <w:szCs w:val="24"/>
              </w:rPr>
              <w:t xml:space="preserve">Toate celelalte activități necesare proiectului dar neprecizate în </w:t>
            </w:r>
            <w:r w:rsidRPr="00EB1DB1">
              <w:rPr>
                <w:rFonts w:ascii="Trebuchet MS" w:hAnsi="Trebuchet MS"/>
                <w:color w:val="0070C0"/>
                <w:sz w:val="24"/>
                <w:szCs w:val="24"/>
              </w:rPr>
              <w:t xml:space="preserve">secțiunea </w:t>
            </w:r>
            <w:r w:rsidRPr="00EB1DB1">
              <w:rPr>
                <w:rFonts w:ascii="Trebuchet MS" w:hAnsi="Trebuchet MS"/>
                <w:i/>
                <w:color w:val="0070C0"/>
                <w:sz w:val="24"/>
                <w:szCs w:val="24"/>
              </w:rPr>
              <w:t>5.2.2</w:t>
            </w:r>
            <w:r w:rsidRPr="00FB44C7">
              <w:rPr>
                <w:rFonts w:ascii="Trebuchet MS" w:hAnsi="Trebuchet MS"/>
                <w:i/>
                <w:color w:val="0070C0"/>
                <w:sz w:val="24"/>
                <w:szCs w:val="24"/>
              </w:rPr>
              <w:t xml:space="preserve"> Activități eligibile</w:t>
            </w:r>
            <w:r w:rsidR="006A13FD">
              <w:rPr>
                <w:rFonts w:ascii="Trebuchet MS" w:hAnsi="Trebuchet MS"/>
                <w:i/>
                <w:color w:val="0070C0"/>
                <w:sz w:val="24"/>
                <w:szCs w:val="24"/>
              </w:rPr>
              <w:t>,</w:t>
            </w:r>
            <w:r w:rsidRPr="00FB44C7">
              <w:rPr>
                <w:rFonts w:ascii="Trebuchet MS" w:hAnsi="Trebuchet MS"/>
                <w:color w:val="0070C0"/>
                <w:sz w:val="24"/>
                <w:szCs w:val="24"/>
              </w:rPr>
              <w:t xml:space="preserve"> a prezentului ghid</w:t>
            </w:r>
            <w:r w:rsidR="006A13FD">
              <w:rPr>
                <w:rFonts w:ascii="Trebuchet MS" w:hAnsi="Trebuchet MS"/>
                <w:color w:val="0070C0"/>
                <w:sz w:val="24"/>
                <w:szCs w:val="24"/>
              </w:rPr>
              <w:t>,</w:t>
            </w:r>
            <w:r w:rsidRPr="00FB44C7">
              <w:rPr>
                <w:rFonts w:ascii="Trebuchet MS" w:hAnsi="Trebuchet MS"/>
                <w:color w:val="0070C0"/>
                <w:sz w:val="24"/>
                <w:szCs w:val="24"/>
              </w:rPr>
              <w:t xml:space="preserve"> sunt neeligibile.</w:t>
            </w:r>
            <w:r>
              <w:rPr>
                <w:rFonts w:ascii="Trebuchet MS" w:hAnsi="Trebuchet MS"/>
                <w:b/>
                <w:color w:val="0070C0"/>
                <w:sz w:val="24"/>
                <w:szCs w:val="24"/>
              </w:rPr>
              <w:t xml:space="preserve"> </w:t>
            </w:r>
            <w:r w:rsidR="000A1E0B" w:rsidRPr="00147BA2">
              <w:rPr>
                <w:rFonts w:ascii="Trebuchet MS" w:hAnsi="Trebuchet MS"/>
                <w:color w:val="0070C0"/>
                <w:sz w:val="24"/>
                <w:szCs w:val="24"/>
              </w:rPr>
              <w:t xml:space="preserve"> </w:t>
            </w:r>
          </w:p>
        </w:tc>
      </w:tr>
    </w:tbl>
    <w:p w14:paraId="01C322F2" w14:textId="77777777" w:rsidR="0013762D" w:rsidRPr="00147BA2" w:rsidRDefault="0013762D" w:rsidP="0013762D">
      <w:pPr>
        <w:pStyle w:val="ListParagraph"/>
        <w:spacing w:before="120" w:after="120"/>
        <w:ind w:left="1080"/>
        <w:rPr>
          <w:rFonts w:ascii="Trebuchet MS" w:hAnsi="Trebuchet MS"/>
          <w:i/>
          <w:color w:val="0070C0"/>
          <w:sz w:val="24"/>
          <w:szCs w:val="24"/>
        </w:rPr>
      </w:pPr>
    </w:p>
    <w:p w14:paraId="36205D87" w14:textId="39289D4E" w:rsidR="00566CCA" w:rsidRPr="00515014" w:rsidRDefault="00FE1290" w:rsidP="00FE1290">
      <w:pPr>
        <w:spacing w:before="120" w:after="120" w:line="240" w:lineRule="auto"/>
      </w:pPr>
      <w:bookmarkStart w:id="274" w:name="_Toc144131577"/>
      <w:r>
        <w:rPr>
          <w:rFonts w:ascii="Trebuchet MS" w:hAnsi="Trebuchet MS"/>
          <w:i/>
          <w:color w:val="0070C0"/>
          <w:sz w:val="24"/>
          <w:szCs w:val="24"/>
        </w:rPr>
        <w:t xml:space="preserve">5.3 </w:t>
      </w:r>
      <w:r w:rsidR="00566CCA" w:rsidRPr="00FE1290">
        <w:rPr>
          <w:rFonts w:ascii="Trebuchet MS" w:hAnsi="Trebuchet MS"/>
          <w:i/>
          <w:color w:val="0070C0"/>
          <w:sz w:val="24"/>
          <w:szCs w:val="24"/>
        </w:rPr>
        <w:t>Eligibilitatea cheltuielilor</w:t>
      </w:r>
      <w:bookmarkEnd w:id="274"/>
      <w:r w:rsidR="00566CCA" w:rsidRPr="00515014">
        <w:tab/>
      </w:r>
    </w:p>
    <w:p w14:paraId="12B0E60E" w14:textId="77777777" w:rsidR="00566CCA" w:rsidRPr="00147BA2" w:rsidRDefault="00A46C8A" w:rsidP="00147BA2">
      <w:pPr>
        <w:pStyle w:val="Heading3"/>
        <w:rPr>
          <w:rFonts w:ascii="Trebuchet MS" w:hAnsi="Trebuchet MS"/>
          <w:color w:val="0070C0"/>
        </w:rPr>
      </w:pPr>
      <w:bookmarkStart w:id="275" w:name="_Toc144131578"/>
      <w:r w:rsidRPr="00147BA2">
        <w:rPr>
          <w:rFonts w:ascii="Trebuchet MS" w:hAnsi="Trebuchet MS"/>
          <w:color w:val="0070C0"/>
        </w:rPr>
        <w:t xml:space="preserve">5.3.1 </w:t>
      </w:r>
      <w:r w:rsidR="00566CCA" w:rsidRPr="00147BA2">
        <w:rPr>
          <w:rFonts w:ascii="Trebuchet MS" w:hAnsi="Trebuchet MS"/>
          <w:color w:val="0070C0"/>
        </w:rPr>
        <w:t>Baza legală pentru stabilirea eligibilității cheltuielilor</w:t>
      </w:r>
      <w:bookmarkEnd w:id="275"/>
    </w:p>
    <w:tbl>
      <w:tblPr>
        <w:tblStyle w:val="TableGrid"/>
        <w:tblW w:w="0" w:type="auto"/>
        <w:tblLook w:val="04A0" w:firstRow="1" w:lastRow="0" w:firstColumn="1" w:lastColumn="0" w:noHBand="0" w:noVBand="1"/>
      </w:tblPr>
      <w:tblGrid>
        <w:gridCol w:w="9396"/>
      </w:tblGrid>
      <w:tr w:rsidR="003506A1" w:rsidRPr="003929AA" w14:paraId="75EC0F02" w14:textId="77777777" w:rsidTr="00B558B3">
        <w:tc>
          <w:tcPr>
            <w:tcW w:w="9396" w:type="dxa"/>
          </w:tcPr>
          <w:p w14:paraId="277661AF" w14:textId="77777777" w:rsidR="0035085A" w:rsidRPr="00147BA2" w:rsidRDefault="0035085A" w:rsidP="004A4DEC">
            <w:pPr>
              <w:jc w:val="both"/>
              <w:rPr>
                <w:rFonts w:ascii="Trebuchet MS" w:hAnsi="Trebuchet MS"/>
                <w:color w:val="0070C0"/>
                <w:sz w:val="24"/>
                <w:szCs w:val="24"/>
              </w:rPr>
            </w:pPr>
            <w:r w:rsidRPr="00147BA2">
              <w:rPr>
                <w:rFonts w:ascii="Trebuchet MS" w:hAnsi="Trebuchet MS"/>
                <w:color w:val="0070C0"/>
                <w:sz w:val="24"/>
                <w:szCs w:val="24"/>
              </w:rPr>
              <w:t>În conformitate cu Art. 5 din Regulamentul (UE) nr. 1058/2021:</w:t>
            </w:r>
          </w:p>
          <w:p w14:paraId="038E2BB4" w14:textId="77777777" w:rsidR="0035085A" w:rsidRPr="00147BA2" w:rsidRDefault="0035085A" w:rsidP="004A4DEC">
            <w:pPr>
              <w:jc w:val="both"/>
              <w:rPr>
                <w:rFonts w:ascii="Trebuchet MS" w:hAnsi="Trebuchet MS"/>
                <w:color w:val="0070C0"/>
                <w:sz w:val="24"/>
                <w:szCs w:val="24"/>
              </w:rPr>
            </w:pPr>
            <w:r w:rsidRPr="00147BA2">
              <w:rPr>
                <w:rFonts w:ascii="Trebuchet MS" w:hAnsi="Trebuchet MS"/>
                <w:color w:val="0070C0"/>
                <w:sz w:val="24"/>
                <w:szCs w:val="24"/>
              </w:rPr>
              <w:t xml:space="preserve">(1) FEDR oferă sprijin pentru: </w:t>
            </w:r>
          </w:p>
          <w:p w14:paraId="002F438E" w14:textId="77777777" w:rsidR="0035085A" w:rsidRPr="00147BA2" w:rsidRDefault="00447B87" w:rsidP="004A4DEC">
            <w:pPr>
              <w:jc w:val="both"/>
              <w:rPr>
                <w:rFonts w:ascii="Trebuchet MS" w:hAnsi="Trebuchet MS"/>
                <w:color w:val="0070C0"/>
                <w:sz w:val="24"/>
                <w:szCs w:val="24"/>
              </w:rPr>
            </w:pPr>
            <w:r w:rsidRPr="00147BA2">
              <w:rPr>
                <w:rFonts w:ascii="Trebuchet MS" w:hAnsi="Trebuchet MS"/>
                <w:color w:val="0070C0"/>
                <w:sz w:val="24"/>
                <w:szCs w:val="24"/>
              </w:rPr>
              <w:lastRenderedPageBreak/>
              <w:t xml:space="preserve"> </w:t>
            </w:r>
            <w:r>
              <w:rPr>
                <w:rFonts w:ascii="Trebuchet MS" w:hAnsi="Trebuchet MS"/>
                <w:color w:val="0070C0"/>
                <w:sz w:val="24"/>
                <w:szCs w:val="24"/>
              </w:rPr>
              <w:t xml:space="preserve">- </w:t>
            </w:r>
            <w:r w:rsidR="0035085A" w:rsidRPr="00147BA2">
              <w:rPr>
                <w:rFonts w:ascii="Trebuchet MS" w:hAnsi="Trebuchet MS"/>
                <w:color w:val="0070C0"/>
                <w:sz w:val="24"/>
                <w:szCs w:val="24"/>
              </w:rPr>
              <w:t xml:space="preserve"> </w:t>
            </w:r>
            <w:proofErr w:type="spellStart"/>
            <w:r w:rsidR="0035085A" w:rsidRPr="00147BA2">
              <w:rPr>
                <w:rFonts w:ascii="Trebuchet MS" w:hAnsi="Trebuchet MS"/>
                <w:color w:val="0070C0"/>
                <w:sz w:val="24"/>
                <w:szCs w:val="24"/>
              </w:rPr>
              <w:t>activităţi</w:t>
            </w:r>
            <w:proofErr w:type="spellEnd"/>
            <w:r w:rsidR="0035085A" w:rsidRPr="00147BA2">
              <w:rPr>
                <w:rFonts w:ascii="Trebuchet MS" w:hAnsi="Trebuchet MS"/>
                <w:color w:val="0070C0"/>
                <w:sz w:val="24"/>
                <w:szCs w:val="24"/>
              </w:rPr>
              <w:t xml:space="preserve"> de cercetare aplicată și inovare, inclusiv cercetare industrială, dezvoltare experimentală și studii de fezabilitate; </w:t>
            </w:r>
          </w:p>
          <w:p w14:paraId="303F43AD" w14:textId="77777777" w:rsidR="0035085A" w:rsidRPr="00147BA2" w:rsidRDefault="00447B87" w:rsidP="004A4DEC">
            <w:pPr>
              <w:jc w:val="both"/>
              <w:rPr>
                <w:rFonts w:ascii="Trebuchet MS" w:hAnsi="Trebuchet MS"/>
                <w:color w:val="0070C0"/>
                <w:sz w:val="24"/>
                <w:szCs w:val="24"/>
              </w:rPr>
            </w:pPr>
            <w:r>
              <w:rPr>
                <w:rFonts w:ascii="Trebuchet MS" w:hAnsi="Trebuchet MS"/>
                <w:color w:val="0070C0"/>
                <w:sz w:val="24"/>
                <w:szCs w:val="24"/>
              </w:rPr>
              <w:t xml:space="preserve"> - </w:t>
            </w:r>
            <w:r w:rsidR="0035085A" w:rsidRPr="00147BA2">
              <w:rPr>
                <w:rFonts w:ascii="Trebuchet MS" w:hAnsi="Trebuchet MS"/>
                <w:color w:val="0070C0"/>
                <w:sz w:val="24"/>
                <w:szCs w:val="24"/>
              </w:rPr>
              <w:t xml:space="preserve"> </w:t>
            </w:r>
            <w:proofErr w:type="spellStart"/>
            <w:r w:rsidR="0035085A" w:rsidRPr="00147BA2">
              <w:rPr>
                <w:rFonts w:ascii="Trebuchet MS" w:hAnsi="Trebuchet MS"/>
                <w:color w:val="0070C0"/>
                <w:sz w:val="24"/>
                <w:szCs w:val="24"/>
              </w:rPr>
              <w:t>investiţii</w:t>
            </w:r>
            <w:proofErr w:type="spellEnd"/>
            <w:r w:rsidR="0035085A" w:rsidRPr="00147BA2">
              <w:rPr>
                <w:rFonts w:ascii="Trebuchet MS" w:hAnsi="Trebuchet MS"/>
                <w:color w:val="0070C0"/>
                <w:sz w:val="24"/>
                <w:szCs w:val="24"/>
              </w:rPr>
              <w:t xml:space="preserve"> în accesul la servicii; </w:t>
            </w:r>
          </w:p>
          <w:p w14:paraId="06141A52" w14:textId="77777777" w:rsidR="0035085A" w:rsidRPr="00147BA2" w:rsidRDefault="00447B87" w:rsidP="004A4DEC">
            <w:pPr>
              <w:jc w:val="both"/>
              <w:rPr>
                <w:rFonts w:ascii="Trebuchet MS" w:hAnsi="Trebuchet MS"/>
                <w:color w:val="0070C0"/>
                <w:sz w:val="24"/>
                <w:szCs w:val="24"/>
              </w:rPr>
            </w:pPr>
            <w:r>
              <w:rPr>
                <w:rFonts w:ascii="Trebuchet MS" w:hAnsi="Trebuchet MS"/>
                <w:color w:val="0070C0"/>
                <w:sz w:val="24"/>
                <w:szCs w:val="24"/>
              </w:rPr>
              <w:t xml:space="preserve"> - </w:t>
            </w:r>
            <w:r w:rsidR="00664A8C">
              <w:rPr>
                <w:rFonts w:ascii="Trebuchet MS" w:hAnsi="Trebuchet MS"/>
                <w:color w:val="0070C0"/>
                <w:sz w:val="24"/>
                <w:szCs w:val="24"/>
              </w:rPr>
              <w:t xml:space="preserve"> </w:t>
            </w:r>
            <w:r w:rsidR="0035085A" w:rsidRPr="00147BA2">
              <w:rPr>
                <w:rFonts w:ascii="Trebuchet MS" w:hAnsi="Trebuchet MS"/>
                <w:color w:val="0070C0"/>
                <w:sz w:val="24"/>
                <w:szCs w:val="24"/>
              </w:rPr>
              <w:t xml:space="preserve">echipamente, software și active necorporale; </w:t>
            </w:r>
          </w:p>
          <w:p w14:paraId="4C426ED1" w14:textId="77777777" w:rsidR="0035085A" w:rsidRPr="00147BA2" w:rsidRDefault="00447B87" w:rsidP="004A4DEC">
            <w:pPr>
              <w:jc w:val="both"/>
              <w:rPr>
                <w:rFonts w:ascii="Trebuchet MS" w:hAnsi="Trebuchet MS"/>
                <w:color w:val="0070C0"/>
                <w:sz w:val="24"/>
                <w:szCs w:val="24"/>
              </w:rPr>
            </w:pPr>
            <w:r>
              <w:rPr>
                <w:rFonts w:ascii="Trebuchet MS" w:hAnsi="Trebuchet MS"/>
                <w:color w:val="0070C0"/>
                <w:sz w:val="24"/>
                <w:szCs w:val="24"/>
              </w:rPr>
              <w:t xml:space="preserve"> - </w:t>
            </w:r>
            <w:r w:rsidR="0035085A" w:rsidRPr="00147BA2">
              <w:rPr>
                <w:rFonts w:ascii="Trebuchet MS" w:hAnsi="Trebuchet MS"/>
                <w:color w:val="0070C0"/>
                <w:sz w:val="24"/>
                <w:szCs w:val="24"/>
              </w:rPr>
              <w:t xml:space="preserve">colaborare în </w:t>
            </w:r>
            <w:proofErr w:type="spellStart"/>
            <w:r w:rsidR="0035085A" w:rsidRPr="00147BA2">
              <w:rPr>
                <w:rFonts w:ascii="Trebuchet MS" w:hAnsi="Trebuchet MS"/>
                <w:color w:val="0070C0"/>
                <w:sz w:val="24"/>
                <w:szCs w:val="24"/>
              </w:rPr>
              <w:t>reţea</w:t>
            </w:r>
            <w:proofErr w:type="spellEnd"/>
            <w:r w:rsidR="0035085A" w:rsidRPr="00147BA2">
              <w:rPr>
                <w:rFonts w:ascii="Trebuchet MS" w:hAnsi="Trebuchet MS"/>
                <w:color w:val="0070C0"/>
                <w:sz w:val="24"/>
                <w:szCs w:val="24"/>
              </w:rPr>
              <w:t xml:space="preserve">, cooperare, schimb de </w:t>
            </w:r>
            <w:proofErr w:type="spellStart"/>
            <w:r w:rsidR="0035085A" w:rsidRPr="00147BA2">
              <w:rPr>
                <w:rFonts w:ascii="Trebuchet MS" w:hAnsi="Trebuchet MS"/>
                <w:color w:val="0070C0"/>
                <w:sz w:val="24"/>
                <w:szCs w:val="24"/>
              </w:rPr>
              <w:t>experienţădesfășurate</w:t>
            </w:r>
            <w:proofErr w:type="spellEnd"/>
            <w:r w:rsidR="0035085A" w:rsidRPr="00147BA2">
              <w:rPr>
                <w:rFonts w:ascii="Trebuchet MS" w:hAnsi="Trebuchet MS"/>
                <w:color w:val="0070C0"/>
                <w:sz w:val="24"/>
                <w:szCs w:val="24"/>
              </w:rPr>
              <w:t xml:space="preserve"> inclusiv între întreprinderi, </w:t>
            </w:r>
            <w:proofErr w:type="spellStart"/>
            <w:r w:rsidR="0035085A" w:rsidRPr="00147BA2">
              <w:rPr>
                <w:rFonts w:ascii="Trebuchet MS" w:hAnsi="Trebuchet MS"/>
                <w:color w:val="0070C0"/>
                <w:sz w:val="24"/>
                <w:szCs w:val="24"/>
              </w:rPr>
              <w:t>organizaţii</w:t>
            </w:r>
            <w:proofErr w:type="spellEnd"/>
            <w:r w:rsidR="0035085A" w:rsidRPr="00147BA2">
              <w:rPr>
                <w:rFonts w:ascii="Trebuchet MS" w:hAnsi="Trebuchet MS"/>
                <w:color w:val="0070C0"/>
                <w:sz w:val="24"/>
                <w:szCs w:val="24"/>
              </w:rPr>
              <w:t xml:space="preserve"> de cercetare și </w:t>
            </w:r>
            <w:proofErr w:type="spellStart"/>
            <w:r w:rsidR="0035085A" w:rsidRPr="00147BA2">
              <w:rPr>
                <w:rFonts w:ascii="Trebuchet MS" w:hAnsi="Trebuchet MS"/>
                <w:color w:val="0070C0"/>
                <w:sz w:val="24"/>
                <w:szCs w:val="24"/>
              </w:rPr>
              <w:t>autorităţi</w:t>
            </w:r>
            <w:proofErr w:type="spellEnd"/>
            <w:r w:rsidR="0035085A" w:rsidRPr="00147BA2">
              <w:rPr>
                <w:rFonts w:ascii="Trebuchet MS" w:hAnsi="Trebuchet MS"/>
                <w:color w:val="0070C0"/>
                <w:sz w:val="24"/>
                <w:szCs w:val="24"/>
              </w:rPr>
              <w:t xml:space="preserve"> publice; </w:t>
            </w:r>
          </w:p>
          <w:p w14:paraId="2BA21627" w14:textId="77777777" w:rsidR="0035085A" w:rsidRPr="00147BA2" w:rsidRDefault="00447B87" w:rsidP="004A4DEC">
            <w:pPr>
              <w:jc w:val="both"/>
              <w:rPr>
                <w:rFonts w:ascii="Trebuchet MS" w:hAnsi="Trebuchet MS"/>
                <w:color w:val="0070C0"/>
                <w:sz w:val="24"/>
                <w:szCs w:val="24"/>
              </w:rPr>
            </w:pPr>
            <w:r>
              <w:rPr>
                <w:rFonts w:ascii="Trebuchet MS" w:hAnsi="Trebuchet MS"/>
                <w:color w:val="0070C0"/>
                <w:sz w:val="24"/>
                <w:szCs w:val="24"/>
              </w:rPr>
              <w:t xml:space="preserve"> -</w:t>
            </w:r>
            <w:r w:rsidR="0035085A" w:rsidRPr="00147BA2">
              <w:rPr>
                <w:rFonts w:ascii="Trebuchet MS" w:hAnsi="Trebuchet MS"/>
                <w:color w:val="0070C0"/>
                <w:sz w:val="24"/>
                <w:szCs w:val="24"/>
              </w:rPr>
              <w:t xml:space="preserve"> informare, comunicare și studii </w:t>
            </w:r>
          </w:p>
          <w:p w14:paraId="0438A1ED"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Pentru a fi eligibilă, o cheltuială trebuie să respecte cumulativ următoarele condiții:</w:t>
            </w:r>
          </w:p>
          <w:p w14:paraId="0BA8A6B7"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 să respecte prevederile art. 63 din Regulamentul (UE) </w:t>
            </w:r>
            <w:r w:rsidR="0052662B">
              <w:rPr>
                <w:rFonts w:ascii="Trebuchet MS" w:hAnsi="Trebuchet MS"/>
                <w:color w:val="0070C0"/>
                <w:sz w:val="24"/>
                <w:szCs w:val="24"/>
              </w:rPr>
              <w:t xml:space="preserve">nr. </w:t>
            </w:r>
            <w:r w:rsidR="00DF6C9D" w:rsidRPr="00147BA2">
              <w:rPr>
                <w:rFonts w:ascii="Trebuchet MS" w:hAnsi="Trebuchet MS"/>
                <w:color w:val="0070C0"/>
                <w:sz w:val="24"/>
                <w:szCs w:val="24"/>
              </w:rPr>
              <w:t>1060</w:t>
            </w:r>
            <w:r w:rsidR="00DF6C9D">
              <w:rPr>
                <w:rFonts w:ascii="Trebuchet MS" w:hAnsi="Trebuchet MS"/>
                <w:color w:val="0070C0"/>
                <w:sz w:val="24"/>
                <w:szCs w:val="24"/>
              </w:rPr>
              <w:t>/</w:t>
            </w:r>
            <w:r w:rsidRPr="00147BA2">
              <w:rPr>
                <w:rFonts w:ascii="Trebuchet MS" w:hAnsi="Trebuchet MS"/>
                <w:color w:val="0070C0"/>
                <w:sz w:val="24"/>
                <w:szCs w:val="24"/>
              </w:rPr>
              <w:t>2021</w:t>
            </w:r>
            <w:r w:rsidR="00DF6C9D">
              <w:rPr>
                <w:rFonts w:ascii="Trebuchet MS" w:hAnsi="Trebuchet MS"/>
                <w:color w:val="0070C0"/>
                <w:sz w:val="24"/>
                <w:szCs w:val="24"/>
              </w:rPr>
              <w:t xml:space="preserve"> </w:t>
            </w:r>
            <w:r w:rsidRPr="00147BA2">
              <w:rPr>
                <w:rFonts w:ascii="Trebuchet MS" w:hAnsi="Trebuchet MS"/>
                <w:color w:val="0070C0"/>
                <w:sz w:val="24"/>
                <w:szCs w:val="24"/>
              </w:rPr>
              <w:t>respectiv cheltuielile sunt eligibile pentru o contribuție din fonduri dacă au fost suportate de un beneficiar sau de partenerul privat și plătite în cadrul implementării operațiunilor, între data transmiterii</w:t>
            </w:r>
            <w:r w:rsidR="002A68CD" w:rsidRPr="00147BA2">
              <w:rPr>
                <w:rFonts w:ascii="Trebuchet MS" w:hAnsi="Trebuchet MS"/>
                <w:color w:val="0070C0"/>
                <w:sz w:val="24"/>
                <w:szCs w:val="24"/>
              </w:rPr>
              <w:t xml:space="preserve"> </w:t>
            </w:r>
            <w:r w:rsidRPr="00147BA2">
              <w:rPr>
                <w:rFonts w:ascii="Trebuchet MS" w:hAnsi="Trebuchet MS"/>
                <w:color w:val="0070C0"/>
                <w:sz w:val="24"/>
                <w:szCs w:val="24"/>
              </w:rPr>
              <w:t>programului către Comisie sau data de 1 ianuarie 2021, oricare dintre aceste date survine prima, și 31 decembrie 2029;</w:t>
            </w:r>
          </w:p>
          <w:p w14:paraId="601074FF"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 să fie </w:t>
            </w:r>
            <w:proofErr w:type="spellStart"/>
            <w:r w:rsidRPr="00147BA2">
              <w:rPr>
                <w:rFonts w:ascii="Trebuchet MS" w:hAnsi="Trebuchet MS"/>
                <w:color w:val="0070C0"/>
                <w:sz w:val="24"/>
                <w:szCs w:val="24"/>
              </w:rPr>
              <w:t>însoţită</w:t>
            </w:r>
            <w:proofErr w:type="spellEnd"/>
            <w:r w:rsidRPr="00147BA2">
              <w:rPr>
                <w:rFonts w:ascii="Trebuchet MS" w:hAnsi="Trebuchet MS"/>
                <w:color w:val="0070C0"/>
                <w:sz w:val="24"/>
                <w:szCs w:val="24"/>
              </w:rPr>
              <w:t xml:space="preserve"> de facturi emise în conformitate cu prevederile Legii nr. 227/2015 privind Codul fiscal, cu modificările și completările ulterioare sau cu prevederile </w:t>
            </w:r>
            <w:proofErr w:type="spellStart"/>
            <w:r w:rsidRPr="00147BA2">
              <w:rPr>
                <w:rFonts w:ascii="Trebuchet MS" w:hAnsi="Trebuchet MS"/>
                <w:color w:val="0070C0"/>
                <w:sz w:val="24"/>
                <w:szCs w:val="24"/>
              </w:rPr>
              <w:t>legislatiei</w:t>
            </w:r>
            <w:proofErr w:type="spellEnd"/>
            <w:r w:rsidRPr="00147BA2">
              <w:rPr>
                <w:rFonts w:ascii="Trebuchet MS" w:hAnsi="Trebuchet MS"/>
                <w:color w:val="0070C0"/>
                <w:sz w:val="24"/>
                <w:szCs w:val="24"/>
              </w:rPr>
              <w:t xml:space="preserve"> statului în care acestea au fost emise, ori de alte documente cu valoare probatorie echivalentă facturilor, pe baza cărora cheltuielile să poată fi verificate/controlate/auditate, cu excepțiile stabilite prin HG</w:t>
            </w:r>
            <w:r w:rsidR="0052662B">
              <w:rPr>
                <w:rFonts w:ascii="Trebuchet MS" w:hAnsi="Trebuchet MS"/>
                <w:color w:val="0070C0"/>
                <w:sz w:val="24"/>
                <w:szCs w:val="24"/>
              </w:rPr>
              <w:t xml:space="preserve"> nr.</w:t>
            </w:r>
            <w:r w:rsidRPr="00147BA2">
              <w:rPr>
                <w:rFonts w:ascii="Trebuchet MS" w:hAnsi="Trebuchet MS"/>
                <w:color w:val="0070C0"/>
                <w:sz w:val="24"/>
                <w:szCs w:val="24"/>
              </w:rPr>
              <w:t xml:space="preserve">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2655584"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 să fie </w:t>
            </w:r>
            <w:proofErr w:type="spellStart"/>
            <w:r w:rsidRPr="00147BA2">
              <w:rPr>
                <w:rFonts w:ascii="Trebuchet MS" w:hAnsi="Trebuchet MS"/>
                <w:color w:val="0070C0"/>
                <w:sz w:val="24"/>
                <w:szCs w:val="24"/>
              </w:rPr>
              <w:t>însoţită</w:t>
            </w:r>
            <w:proofErr w:type="spellEnd"/>
            <w:r w:rsidRPr="00147BA2">
              <w:rPr>
                <w:rFonts w:ascii="Trebuchet MS" w:hAnsi="Trebuchet MS"/>
                <w:color w:val="0070C0"/>
                <w:sz w:val="24"/>
                <w:szCs w:val="24"/>
              </w:rPr>
              <w:t xml:space="preserve"> de documente justificative privind efectuarea </w:t>
            </w:r>
            <w:proofErr w:type="spellStart"/>
            <w:r w:rsidRPr="00147BA2">
              <w:rPr>
                <w:rFonts w:ascii="Trebuchet MS" w:hAnsi="Trebuchet MS"/>
                <w:color w:val="0070C0"/>
                <w:sz w:val="24"/>
                <w:szCs w:val="24"/>
              </w:rPr>
              <w:t>plăţii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realitatea cheltuielii efectuate, pe baza cărora cheltuielile să poată fi verificate/controlate/auditate, cu excepțiile stabilite prin HG </w:t>
            </w:r>
            <w:r w:rsidR="0052662B">
              <w:rPr>
                <w:rFonts w:ascii="Trebuchet MS" w:hAnsi="Trebuchet MS"/>
                <w:color w:val="0070C0"/>
                <w:sz w:val="24"/>
                <w:szCs w:val="24"/>
              </w:rPr>
              <w:t xml:space="preserve">nr. </w:t>
            </w:r>
            <w:r w:rsidRPr="00147BA2">
              <w:rPr>
                <w:rFonts w:ascii="Trebuchet MS" w:hAnsi="Trebuchet MS"/>
                <w:color w:val="0070C0"/>
                <w:sz w:val="24"/>
                <w:szCs w:val="24"/>
              </w:rPr>
              <w:t>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48EA4F6"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d) să fie în conformitate cu prevederile programului;</w:t>
            </w:r>
          </w:p>
          <w:p w14:paraId="5F5B3C85"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e) să fie în conformitate cu prevederile contractului/deciziei de </w:t>
            </w:r>
            <w:proofErr w:type="spellStart"/>
            <w:r w:rsidRPr="00147BA2">
              <w:rPr>
                <w:rFonts w:ascii="Trebuchet MS" w:hAnsi="Trebuchet MS"/>
                <w:color w:val="0070C0"/>
                <w:sz w:val="24"/>
                <w:szCs w:val="24"/>
              </w:rPr>
              <w:t>finanţare</w:t>
            </w:r>
            <w:proofErr w:type="spellEnd"/>
            <w:r w:rsidRPr="00147BA2">
              <w:rPr>
                <w:rFonts w:ascii="Trebuchet MS" w:hAnsi="Trebuchet MS"/>
                <w:color w:val="0070C0"/>
                <w:sz w:val="24"/>
                <w:szCs w:val="24"/>
              </w:rPr>
              <w:t>;</w:t>
            </w:r>
          </w:p>
          <w:p w14:paraId="4A2D9B46"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f) să fie rezonabilă, justificată, necesară și să respecte principiile bunei gestiuni financiare, în special în ceea ce privește economia și eficiența operațiunii;</w:t>
            </w:r>
          </w:p>
          <w:p w14:paraId="52AAA7EB"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g) să respecte prevederile </w:t>
            </w:r>
            <w:proofErr w:type="spellStart"/>
            <w:r w:rsidRPr="00147BA2">
              <w:rPr>
                <w:rFonts w:ascii="Trebuchet MS" w:hAnsi="Trebuchet MS"/>
                <w:color w:val="0070C0"/>
                <w:sz w:val="24"/>
                <w:szCs w:val="24"/>
              </w:rPr>
              <w:t>legislaţiei</w:t>
            </w:r>
            <w:proofErr w:type="spellEnd"/>
            <w:r w:rsidRPr="00147BA2">
              <w:rPr>
                <w:rFonts w:ascii="Trebuchet MS" w:hAnsi="Trebuchet MS"/>
                <w:color w:val="0070C0"/>
                <w:sz w:val="24"/>
                <w:szCs w:val="24"/>
              </w:rPr>
              <w:t xml:space="preserve"> Uniunii Europene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legislaţiei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naţionale</w:t>
            </w:r>
            <w:proofErr w:type="spellEnd"/>
            <w:r w:rsidRPr="00147BA2">
              <w:rPr>
                <w:rFonts w:ascii="Trebuchet MS" w:hAnsi="Trebuchet MS"/>
                <w:color w:val="0070C0"/>
                <w:sz w:val="24"/>
                <w:szCs w:val="24"/>
              </w:rPr>
              <w:t xml:space="preserve"> aplicabile;</w:t>
            </w:r>
          </w:p>
          <w:p w14:paraId="77F8B3E4"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h) să fie înregistrată în contabilitatea beneficiarului, cu respectarea prevederilor art. 74 alin. (1) lit. a) pct. (i) din Regulamentul (UE) 2021/1060, cu excepțiile stabilite prin HG </w:t>
            </w:r>
            <w:r w:rsidR="0052662B">
              <w:rPr>
                <w:rFonts w:ascii="Trebuchet MS" w:hAnsi="Trebuchet MS"/>
                <w:color w:val="0070C0"/>
                <w:sz w:val="24"/>
                <w:szCs w:val="24"/>
              </w:rPr>
              <w:t xml:space="preserve">nr. </w:t>
            </w:r>
            <w:r w:rsidRPr="00147BA2">
              <w:rPr>
                <w:rFonts w:ascii="Trebuchet MS" w:hAnsi="Trebuchet MS"/>
                <w:color w:val="0070C0"/>
                <w:sz w:val="24"/>
                <w:szCs w:val="24"/>
              </w:rPr>
              <w:t>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B1A23A6" w14:textId="77777777" w:rsidR="0035085A" w:rsidRPr="00147BA2" w:rsidRDefault="0035085A" w:rsidP="002475D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i) condițiile de eligibilitate specifice tipului de ajutor de </w:t>
            </w:r>
            <w:r w:rsidR="0052662B">
              <w:rPr>
                <w:rFonts w:ascii="Trebuchet MS" w:hAnsi="Trebuchet MS"/>
                <w:color w:val="0070C0"/>
                <w:sz w:val="24"/>
                <w:szCs w:val="24"/>
              </w:rPr>
              <w:t>stat</w:t>
            </w:r>
            <w:r w:rsidR="0052662B" w:rsidRPr="00147BA2">
              <w:rPr>
                <w:rFonts w:ascii="Trebuchet MS" w:hAnsi="Trebuchet MS"/>
                <w:color w:val="0070C0"/>
                <w:sz w:val="24"/>
                <w:szCs w:val="24"/>
              </w:rPr>
              <w:t xml:space="preserve"> </w:t>
            </w:r>
            <w:r w:rsidRPr="00147BA2">
              <w:rPr>
                <w:rFonts w:ascii="Trebuchet MS" w:hAnsi="Trebuchet MS"/>
                <w:color w:val="0070C0"/>
                <w:sz w:val="24"/>
                <w:szCs w:val="24"/>
              </w:rPr>
              <w:t>aplicabil.</w:t>
            </w:r>
          </w:p>
          <w:p w14:paraId="54D6477C" w14:textId="77777777" w:rsidR="0092585A" w:rsidRPr="0092585A" w:rsidRDefault="0092585A" w:rsidP="0092585A">
            <w:pPr>
              <w:tabs>
                <w:tab w:val="left" w:pos="400"/>
              </w:tabs>
              <w:spacing w:before="120" w:after="120"/>
              <w:jc w:val="both"/>
              <w:rPr>
                <w:rFonts w:ascii="Trebuchet MS" w:hAnsi="Trebuchet MS"/>
                <w:color w:val="0070C0"/>
                <w:sz w:val="24"/>
                <w:szCs w:val="24"/>
              </w:rPr>
            </w:pPr>
            <w:r w:rsidRPr="0092585A">
              <w:rPr>
                <w:rFonts w:ascii="Trebuchet MS" w:hAnsi="Trebuchet MS"/>
                <w:color w:val="0070C0"/>
                <w:sz w:val="24"/>
                <w:szCs w:val="24"/>
              </w:rPr>
              <w:lastRenderedPageBreak/>
              <w:t xml:space="preserve">Conform art. 64 alin. (1) lit. C din Regulamentul (UE) 1060/2021, taxa pe valoarea adăugată („TVA”) nu este eligibilă pentru o contribuție din fonduri sub formă de granturi în cadrul prezentului apel, cu următoarele excepții: </w:t>
            </w:r>
          </w:p>
          <w:p w14:paraId="3B813205" w14:textId="77777777" w:rsidR="0092585A" w:rsidRPr="0092585A" w:rsidRDefault="0092585A" w:rsidP="0092585A">
            <w:pPr>
              <w:tabs>
                <w:tab w:val="left" w:pos="400"/>
              </w:tabs>
              <w:spacing w:before="120" w:after="120"/>
              <w:ind w:left="400"/>
              <w:jc w:val="both"/>
              <w:rPr>
                <w:rFonts w:ascii="Trebuchet MS" w:hAnsi="Trebuchet MS"/>
                <w:color w:val="0070C0"/>
                <w:sz w:val="24"/>
                <w:szCs w:val="24"/>
              </w:rPr>
            </w:pPr>
            <w:r w:rsidRPr="0092585A">
              <w:rPr>
                <w:rFonts w:ascii="Trebuchet MS" w:hAnsi="Trebuchet MS"/>
                <w:color w:val="0070C0"/>
                <w:sz w:val="24"/>
                <w:szCs w:val="24"/>
              </w:rPr>
              <w:t xml:space="preserve">(i) pentru operațiunile al căror cost total este mai mic de 5.000.000 EUR (inclusiv TVA); </w:t>
            </w:r>
          </w:p>
          <w:p w14:paraId="6668B8B7" w14:textId="77777777" w:rsidR="0092585A" w:rsidRDefault="0092585A" w:rsidP="0092585A">
            <w:pPr>
              <w:tabs>
                <w:tab w:val="left" w:pos="400"/>
              </w:tabs>
              <w:spacing w:before="120" w:after="120"/>
              <w:ind w:left="400"/>
              <w:jc w:val="both"/>
              <w:rPr>
                <w:rFonts w:ascii="Trebuchet MS" w:hAnsi="Trebuchet MS"/>
                <w:color w:val="0070C0"/>
                <w:sz w:val="24"/>
                <w:szCs w:val="24"/>
              </w:rPr>
            </w:pPr>
            <w:r w:rsidRPr="0092585A">
              <w:rPr>
                <w:rFonts w:ascii="Trebuchet MS" w:hAnsi="Trebuchet MS"/>
                <w:color w:val="0070C0"/>
                <w:sz w:val="24"/>
                <w:szCs w:val="24"/>
              </w:rPr>
              <w:t>(ii) pentru operațiunile al căror cost total este mai mare de 5.000.000 EUR (inclusiv TVA), în cazul în care TVA-</w:t>
            </w:r>
            <w:proofErr w:type="spellStart"/>
            <w:r w:rsidRPr="0092585A">
              <w:rPr>
                <w:rFonts w:ascii="Trebuchet MS" w:hAnsi="Trebuchet MS"/>
                <w:color w:val="0070C0"/>
                <w:sz w:val="24"/>
                <w:szCs w:val="24"/>
              </w:rPr>
              <w:t>ul</w:t>
            </w:r>
            <w:proofErr w:type="spellEnd"/>
            <w:r w:rsidRPr="0092585A">
              <w:rPr>
                <w:rFonts w:ascii="Trebuchet MS" w:hAnsi="Trebuchet MS"/>
                <w:color w:val="0070C0"/>
                <w:sz w:val="24"/>
                <w:szCs w:val="24"/>
              </w:rPr>
              <w:t xml:space="preserve"> nu se recuperează în temeiul legislației naționale privind TVA; </w:t>
            </w:r>
          </w:p>
          <w:p w14:paraId="6D9B49E9" w14:textId="6DC50BF5" w:rsidR="008C3FD1" w:rsidRPr="008C3FD1" w:rsidRDefault="008C3FD1" w:rsidP="008C3FD1">
            <w:pPr>
              <w:spacing w:before="120" w:after="120"/>
              <w:jc w:val="both"/>
              <w:rPr>
                <w:rFonts w:ascii="Trebuchet MS" w:hAnsi="Trebuchet MS"/>
                <w:i/>
                <w:color w:val="0070C0"/>
                <w:sz w:val="24"/>
                <w:szCs w:val="24"/>
              </w:rPr>
            </w:pPr>
            <w:r w:rsidRPr="00396CB7">
              <w:rPr>
                <w:rFonts w:ascii="Trebuchet MS" w:hAnsi="Trebuchet MS"/>
                <w:color w:val="0070C0"/>
                <w:sz w:val="24"/>
                <w:szCs w:val="24"/>
              </w:rPr>
              <w:t xml:space="preserve">Beneficiarii sunt obligați să respecte prevederile </w:t>
            </w:r>
            <w:r w:rsidRPr="00396CB7">
              <w:rPr>
                <w:rFonts w:ascii="Trebuchet MS" w:hAnsi="Trebuchet MS"/>
                <w:i/>
                <w:color w:val="0070C0"/>
                <w:sz w:val="24"/>
                <w:szCs w:val="24"/>
              </w:rPr>
              <w:t xml:space="preserve">Ordinului comun MIPE – MF nr. 4013/23.10.2023//5316/27.11.2023 pentru aprobarea instrucțiunilor de aplicare a prevederilor art.9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w:t>
            </w:r>
            <w:r w:rsidR="0049048B">
              <w:rPr>
                <w:rFonts w:ascii="Trebuchet MS" w:hAnsi="Trebuchet MS"/>
                <w:i/>
                <w:color w:val="0070C0"/>
                <w:sz w:val="24"/>
                <w:szCs w:val="24"/>
              </w:rPr>
              <w:t>e</w:t>
            </w:r>
            <w:r w:rsidRPr="00396CB7">
              <w:rPr>
                <w:rFonts w:ascii="Trebuchet MS" w:hAnsi="Trebuchet MS"/>
                <w:i/>
                <w:color w:val="0070C0"/>
                <w:sz w:val="24"/>
                <w:szCs w:val="24"/>
              </w:rPr>
              <w:t xml:space="preserve">uropean Plus, Fondul de coeziune și Fondul pentru o tranziție justă. </w:t>
            </w:r>
          </w:p>
          <w:p w14:paraId="5A832895" w14:textId="77777777" w:rsidR="008D2013" w:rsidRPr="00147BA2" w:rsidRDefault="0084054F" w:rsidP="00D64B19">
            <w:pPr>
              <w:spacing w:before="120" w:after="120"/>
              <w:jc w:val="both"/>
              <w:rPr>
                <w:rFonts w:ascii="Trebuchet MS" w:hAnsi="Trebuchet MS"/>
                <w:color w:val="0070C0"/>
                <w:sz w:val="24"/>
                <w:szCs w:val="24"/>
              </w:rPr>
            </w:pPr>
            <w:r w:rsidRPr="00147BA2">
              <w:rPr>
                <w:rFonts w:ascii="Trebuchet MS" w:hAnsi="Trebuchet MS"/>
                <w:color w:val="0070C0"/>
                <w:sz w:val="24"/>
                <w:szCs w:val="24"/>
              </w:rPr>
              <w:t>Toate cheltuielile trebuie să fie justificate în contextul operațiunii și să respecte principiile bunei gestiuni financiare, în special în ceea ce privește economia și eficiența operațiunii.</w:t>
            </w:r>
          </w:p>
          <w:p w14:paraId="74B8CFBE" w14:textId="77777777" w:rsidR="0084054F" w:rsidRPr="00147BA2" w:rsidRDefault="008D2013" w:rsidP="00D64B19">
            <w:pPr>
              <w:spacing w:before="120" w:after="120"/>
              <w:jc w:val="both"/>
              <w:rPr>
                <w:rFonts w:ascii="Trebuchet MS" w:hAnsi="Trebuchet MS"/>
                <w:color w:val="0070C0"/>
                <w:sz w:val="24"/>
                <w:szCs w:val="24"/>
              </w:rPr>
            </w:pPr>
            <w:r w:rsidRPr="00147BA2">
              <w:rPr>
                <w:rFonts w:ascii="Trebuchet MS" w:hAnsi="Trebuchet MS"/>
                <w:color w:val="0070C0"/>
                <w:sz w:val="24"/>
                <w:szCs w:val="24"/>
              </w:rPr>
              <w:t>În conformitate cu prevederile art. 4, alin</w:t>
            </w:r>
            <w:r w:rsidR="00CE21DA">
              <w:rPr>
                <w:rFonts w:ascii="Trebuchet MS" w:hAnsi="Trebuchet MS"/>
                <w:color w:val="0070C0"/>
                <w:sz w:val="24"/>
                <w:szCs w:val="24"/>
              </w:rPr>
              <w:t>.(</w:t>
            </w:r>
            <w:r w:rsidRPr="00147BA2">
              <w:rPr>
                <w:rFonts w:ascii="Trebuchet MS" w:hAnsi="Trebuchet MS"/>
                <w:color w:val="0070C0"/>
                <w:sz w:val="24"/>
                <w:szCs w:val="24"/>
              </w:rPr>
              <w:t>7</w:t>
            </w:r>
            <w:r w:rsidR="00CE21DA">
              <w:rPr>
                <w:rFonts w:ascii="Trebuchet MS" w:hAnsi="Trebuchet MS"/>
                <w:color w:val="0070C0"/>
                <w:sz w:val="24"/>
                <w:szCs w:val="24"/>
              </w:rPr>
              <w:t>)</w:t>
            </w:r>
            <w:r w:rsidRPr="00147BA2">
              <w:rPr>
                <w:rFonts w:ascii="Trebuchet MS" w:hAnsi="Trebuchet MS"/>
                <w:color w:val="0070C0"/>
                <w:sz w:val="24"/>
                <w:szCs w:val="24"/>
              </w:rPr>
              <w:t>, lit</w:t>
            </w:r>
            <w:r w:rsidR="00CE21DA">
              <w:rPr>
                <w:rFonts w:ascii="Trebuchet MS" w:hAnsi="Trebuchet MS"/>
                <w:color w:val="0070C0"/>
                <w:sz w:val="24"/>
                <w:szCs w:val="24"/>
              </w:rPr>
              <w:t>.</w:t>
            </w:r>
            <w:r w:rsidRPr="00147BA2">
              <w:rPr>
                <w:rFonts w:ascii="Trebuchet MS" w:hAnsi="Trebuchet MS"/>
                <w:color w:val="0070C0"/>
                <w:sz w:val="24"/>
                <w:szCs w:val="24"/>
              </w:rPr>
              <w:t xml:space="preserve"> c) din OUG </w:t>
            </w:r>
            <w:r w:rsidR="00CE21DA">
              <w:rPr>
                <w:rFonts w:ascii="Trebuchet MS" w:hAnsi="Trebuchet MS"/>
                <w:color w:val="0070C0"/>
                <w:sz w:val="24"/>
                <w:szCs w:val="24"/>
              </w:rPr>
              <w:t xml:space="preserve">nr. </w:t>
            </w:r>
            <w:r w:rsidRPr="00147BA2">
              <w:rPr>
                <w:rFonts w:ascii="Trebuchet MS" w:hAnsi="Trebuchet MS"/>
                <w:color w:val="0070C0"/>
                <w:sz w:val="24"/>
                <w:szCs w:val="24"/>
              </w:rPr>
              <w:t xml:space="preserve">23/2023 </w:t>
            </w:r>
            <w:r w:rsidRPr="00147BA2">
              <w:rPr>
                <w:rFonts w:ascii="Trebuchet MS" w:hAnsi="Trebuchet MS"/>
                <w:b/>
                <w:color w:val="0070C0"/>
                <w:sz w:val="24"/>
                <w:szCs w:val="24"/>
              </w:rPr>
              <w:t xml:space="preserve">solicitantul de finanțare </w:t>
            </w:r>
            <w:r w:rsidR="0025333E">
              <w:rPr>
                <w:rFonts w:ascii="Trebuchet MS" w:hAnsi="Trebuchet MS"/>
                <w:b/>
                <w:color w:val="0070C0"/>
                <w:sz w:val="24"/>
                <w:szCs w:val="24"/>
              </w:rPr>
              <w:t xml:space="preserve">(lider și parteneri) </w:t>
            </w:r>
            <w:r w:rsidRPr="00147BA2">
              <w:rPr>
                <w:rFonts w:ascii="Trebuchet MS" w:hAnsi="Trebuchet MS"/>
                <w:b/>
                <w:color w:val="0070C0"/>
                <w:sz w:val="24"/>
                <w:szCs w:val="24"/>
              </w:rPr>
              <w:t>are obligația de a asigura fonduri suficiente și realiste</w:t>
            </w:r>
            <w:r w:rsidRPr="00147BA2">
              <w:rPr>
                <w:rFonts w:ascii="Trebuchet MS" w:hAnsi="Trebuchet MS"/>
                <w:color w:val="0070C0"/>
                <w:sz w:val="24"/>
                <w:szCs w:val="24"/>
              </w:rPr>
              <w:t xml:space="preserve"> în bugetul proiectului, cu încadrarea în limitele maxime prevăzute în ghid. </w:t>
            </w:r>
            <w:r w:rsidR="0084054F" w:rsidRPr="00147BA2">
              <w:rPr>
                <w:rFonts w:ascii="Trebuchet MS" w:hAnsi="Trebuchet MS"/>
                <w:color w:val="0070C0"/>
                <w:sz w:val="24"/>
                <w:szCs w:val="24"/>
              </w:rPr>
              <w:t xml:space="preserve"> </w:t>
            </w:r>
          </w:p>
          <w:p w14:paraId="71069046" w14:textId="77777777" w:rsidR="00D64B19" w:rsidRPr="00147BA2" w:rsidRDefault="00D64B19" w:rsidP="00D64B19">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Valoarea </w:t>
            </w:r>
            <w:proofErr w:type="spellStart"/>
            <w:r w:rsidRPr="00147BA2">
              <w:rPr>
                <w:rFonts w:ascii="Trebuchet MS" w:hAnsi="Trebuchet MS"/>
                <w:color w:val="0070C0"/>
                <w:sz w:val="24"/>
                <w:szCs w:val="24"/>
              </w:rPr>
              <w:t>asistenţei</w:t>
            </w:r>
            <w:proofErr w:type="spellEnd"/>
            <w:r w:rsidRPr="00147BA2">
              <w:rPr>
                <w:rFonts w:ascii="Trebuchet MS" w:hAnsi="Trebuchet MS"/>
                <w:color w:val="0070C0"/>
                <w:sz w:val="24"/>
                <w:szCs w:val="24"/>
              </w:rPr>
              <w:t xml:space="preserve"> financiare nerambursabile va rezulta după aplicarea cotelor de </w:t>
            </w:r>
            <w:proofErr w:type="spellStart"/>
            <w:r w:rsidRPr="00147BA2">
              <w:rPr>
                <w:rFonts w:ascii="Trebuchet MS" w:hAnsi="Trebuchet MS"/>
                <w:color w:val="0070C0"/>
                <w:sz w:val="24"/>
                <w:szCs w:val="24"/>
              </w:rPr>
              <w:t>finanţare</w:t>
            </w:r>
            <w:proofErr w:type="spellEnd"/>
            <w:r w:rsidRPr="00147BA2">
              <w:rPr>
                <w:rFonts w:ascii="Trebuchet MS" w:hAnsi="Trebuchet MS"/>
                <w:color w:val="0070C0"/>
                <w:sz w:val="24"/>
                <w:szCs w:val="24"/>
              </w:rPr>
              <w:t xml:space="preserve"> precizate de regulile ajutoarelor de stat pentru </w:t>
            </w:r>
            <w:proofErr w:type="spellStart"/>
            <w:r w:rsidRPr="00147BA2">
              <w:rPr>
                <w:rFonts w:ascii="Trebuchet MS" w:hAnsi="Trebuchet MS"/>
                <w:color w:val="0070C0"/>
                <w:sz w:val="24"/>
                <w:szCs w:val="24"/>
              </w:rPr>
              <w:t>activităţile</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costurile eligibile acceptate</w:t>
            </w:r>
            <w:r w:rsidR="00485DAA" w:rsidRPr="00147BA2">
              <w:rPr>
                <w:rFonts w:ascii="Trebuchet MS" w:hAnsi="Trebuchet MS"/>
                <w:color w:val="0070C0"/>
                <w:sz w:val="24"/>
                <w:szCs w:val="24"/>
              </w:rPr>
              <w:t>, în cazul partenerilor privați</w:t>
            </w:r>
            <w:r w:rsidRPr="00147BA2">
              <w:rPr>
                <w:rFonts w:ascii="Trebuchet MS" w:hAnsi="Trebuchet MS"/>
                <w:color w:val="0070C0"/>
                <w:sz w:val="24"/>
                <w:szCs w:val="24"/>
              </w:rPr>
              <w:t>.</w:t>
            </w:r>
          </w:p>
          <w:p w14:paraId="23D9CF22" w14:textId="77777777" w:rsidR="0046590E" w:rsidRPr="00147BA2" w:rsidRDefault="00D64B19" w:rsidP="00383ED7">
            <w:pPr>
              <w:spacing w:before="120" w:after="120"/>
              <w:jc w:val="both"/>
              <w:rPr>
                <w:rFonts w:ascii="Trebuchet MS" w:hAnsi="Trebuchet MS"/>
                <w:i/>
                <w:color w:val="0070C0"/>
                <w:sz w:val="24"/>
                <w:szCs w:val="24"/>
              </w:rPr>
            </w:pPr>
            <w:r w:rsidRPr="00147BA2">
              <w:rPr>
                <w:rFonts w:ascii="Trebuchet MS" w:hAnsi="Trebuchet MS"/>
                <w:color w:val="0070C0"/>
                <w:sz w:val="24"/>
                <w:szCs w:val="24"/>
              </w:rPr>
              <w:t xml:space="preserve">Toate cheltuielile efectuate pentru realizarea unei imobilizări corporale recunoscută ca activ se vor înregistra în contabilitate în conformitate cu OMFP nr. 1802/2014 pentru aprobarea Reglementărilor contabile privind </w:t>
            </w:r>
            <w:proofErr w:type="spellStart"/>
            <w:r w:rsidRPr="00147BA2">
              <w:rPr>
                <w:rFonts w:ascii="Trebuchet MS" w:hAnsi="Trebuchet MS"/>
                <w:color w:val="0070C0"/>
                <w:sz w:val="24"/>
                <w:szCs w:val="24"/>
              </w:rPr>
              <w:t>situaţiile</w:t>
            </w:r>
            <w:proofErr w:type="spellEnd"/>
            <w:r w:rsidRPr="00147BA2">
              <w:rPr>
                <w:rFonts w:ascii="Trebuchet MS" w:hAnsi="Trebuchet MS"/>
                <w:color w:val="0070C0"/>
                <w:sz w:val="24"/>
                <w:szCs w:val="24"/>
              </w:rPr>
              <w:t xml:space="preserve"> financiare anuale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w:t>
            </w:r>
            <w:proofErr w:type="spellStart"/>
            <w:r w:rsidRPr="00147BA2">
              <w:rPr>
                <w:rFonts w:ascii="Trebuchet MS" w:hAnsi="Trebuchet MS"/>
                <w:color w:val="0070C0"/>
                <w:sz w:val="24"/>
                <w:szCs w:val="24"/>
              </w:rPr>
              <w:t>situaţiile</w:t>
            </w:r>
            <w:proofErr w:type="spellEnd"/>
            <w:r w:rsidRPr="00147BA2">
              <w:rPr>
                <w:rFonts w:ascii="Trebuchet MS" w:hAnsi="Trebuchet MS"/>
                <w:color w:val="0070C0"/>
                <w:sz w:val="24"/>
                <w:szCs w:val="24"/>
              </w:rPr>
              <w:t xml:space="preserve"> financiare anuale consolidate, cu modificările și completările ulterioare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vor reprezenta valoarea totală a activului. </w:t>
            </w:r>
            <w:proofErr w:type="spellStart"/>
            <w:r w:rsidRPr="00147BA2">
              <w:rPr>
                <w:rFonts w:ascii="Trebuchet MS" w:hAnsi="Trebuchet MS"/>
                <w:color w:val="0070C0"/>
                <w:sz w:val="24"/>
                <w:szCs w:val="24"/>
              </w:rPr>
              <w:t>Aceeaşi</w:t>
            </w:r>
            <w:proofErr w:type="spellEnd"/>
            <w:r w:rsidRPr="00147BA2">
              <w:rPr>
                <w:rFonts w:ascii="Trebuchet MS" w:hAnsi="Trebuchet MS"/>
                <w:color w:val="0070C0"/>
                <w:sz w:val="24"/>
                <w:szCs w:val="24"/>
              </w:rPr>
              <w:t xml:space="preserve"> regulă se aplică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pentru imobilizările necorporale.</w:t>
            </w:r>
          </w:p>
        </w:tc>
      </w:tr>
    </w:tbl>
    <w:p w14:paraId="7C08C0C0" w14:textId="77777777" w:rsidR="004450DD" w:rsidRPr="00DF0D69" w:rsidRDefault="004450DD" w:rsidP="004450DD">
      <w:pPr>
        <w:pStyle w:val="Heading3"/>
        <w:rPr>
          <w:rFonts w:ascii="Trebuchet MS" w:hAnsi="Trebuchet MS"/>
          <w:color w:val="0070C0"/>
        </w:rPr>
      </w:pPr>
      <w:bookmarkStart w:id="276" w:name="_Toc144131579"/>
      <w:r w:rsidRPr="00DF0D69">
        <w:rPr>
          <w:rFonts w:ascii="Trebuchet MS" w:hAnsi="Trebuchet MS"/>
          <w:color w:val="0070C0"/>
        </w:rPr>
        <w:lastRenderedPageBreak/>
        <w:t>5.3.2 Categorii și plafoane de cheltuieli eligibile</w:t>
      </w:r>
      <w:bookmarkEnd w:id="276"/>
    </w:p>
    <w:tbl>
      <w:tblPr>
        <w:tblStyle w:val="TableGrid"/>
        <w:tblW w:w="0" w:type="auto"/>
        <w:tblLook w:val="04A0" w:firstRow="1" w:lastRow="0" w:firstColumn="1" w:lastColumn="0" w:noHBand="0" w:noVBand="1"/>
      </w:tblPr>
      <w:tblGrid>
        <w:gridCol w:w="9396"/>
      </w:tblGrid>
      <w:tr w:rsidR="004450DD" w:rsidRPr="00DF0D69" w14:paraId="7B760CC0" w14:textId="77777777" w:rsidTr="00C812A9">
        <w:tc>
          <w:tcPr>
            <w:tcW w:w="9396" w:type="dxa"/>
          </w:tcPr>
          <w:p w14:paraId="76D77DDB" w14:textId="77777777" w:rsidR="004450DD" w:rsidRPr="00DF0D69" w:rsidRDefault="004450DD" w:rsidP="00C812A9">
            <w:pPr>
              <w:spacing w:before="120" w:after="120"/>
              <w:rPr>
                <w:rFonts w:ascii="Trebuchet MS" w:hAnsi="Trebuchet MS"/>
                <w:i/>
                <w:color w:val="0070C0"/>
                <w:sz w:val="24"/>
                <w:szCs w:val="24"/>
              </w:rPr>
            </w:pPr>
            <w:r w:rsidRPr="00DF0D69">
              <w:rPr>
                <w:rFonts w:ascii="Trebuchet MS" w:hAnsi="Trebuchet MS"/>
                <w:i/>
                <w:color w:val="0070C0"/>
                <w:sz w:val="24"/>
                <w:szCs w:val="24"/>
              </w:rPr>
              <w:t>Următoarele tipuri de cheltuieli sunt eligibile</w:t>
            </w:r>
            <w:r w:rsidR="002E0AC8">
              <w:rPr>
                <w:rFonts w:ascii="Trebuchet MS" w:hAnsi="Trebuchet MS"/>
                <w:i/>
                <w:color w:val="0070C0"/>
                <w:sz w:val="24"/>
                <w:szCs w:val="24"/>
              </w:rPr>
              <w:t xml:space="preserve"> în cadrul prezentului apel, cu respectarea prevederilor din cadrul secțiunii 5.2.2</w:t>
            </w:r>
            <w:r w:rsidRPr="00DF0D69">
              <w:rPr>
                <w:rFonts w:ascii="Trebuchet MS" w:hAnsi="Trebuchet MS"/>
                <w:i/>
                <w:color w:val="0070C0"/>
                <w:sz w:val="24"/>
                <w:szCs w:val="24"/>
              </w:rPr>
              <w:t>:</w:t>
            </w:r>
          </w:p>
          <w:tbl>
            <w:tblPr>
              <w:tblStyle w:val="TableGrid"/>
              <w:tblW w:w="0" w:type="auto"/>
              <w:tblLook w:val="04A0" w:firstRow="1" w:lastRow="0" w:firstColumn="1" w:lastColumn="0" w:noHBand="0" w:noVBand="1"/>
            </w:tblPr>
            <w:tblGrid>
              <w:gridCol w:w="1717"/>
              <w:gridCol w:w="1534"/>
              <w:gridCol w:w="2483"/>
              <w:gridCol w:w="3436"/>
            </w:tblGrid>
            <w:tr w:rsidR="001140BF" w:rsidRPr="00DF0D69" w14:paraId="27E8D564" w14:textId="77777777" w:rsidTr="00504619">
              <w:tc>
                <w:tcPr>
                  <w:tcW w:w="1804" w:type="dxa"/>
                </w:tcPr>
                <w:p w14:paraId="4404415B" w14:textId="77777777" w:rsidR="001140BF" w:rsidRPr="00DF0D69" w:rsidRDefault="001140BF" w:rsidP="001140BF">
                  <w:pPr>
                    <w:rPr>
                      <w:rFonts w:ascii="Trebuchet MS" w:hAnsi="Trebuchet MS" w:cs="Times New Roman"/>
                      <w:b/>
                      <w:color w:val="0070C0"/>
                      <w:sz w:val="20"/>
                      <w:szCs w:val="20"/>
                    </w:rPr>
                  </w:pPr>
                  <w:r w:rsidRPr="00DF0D69">
                    <w:rPr>
                      <w:rFonts w:ascii="Trebuchet MS" w:hAnsi="Trebuchet MS" w:cs="Times New Roman"/>
                      <w:b/>
                      <w:color w:val="0070C0"/>
                      <w:sz w:val="20"/>
                      <w:szCs w:val="20"/>
                    </w:rPr>
                    <w:t>Activitate</w:t>
                  </w:r>
                </w:p>
              </w:tc>
              <w:tc>
                <w:tcPr>
                  <w:tcW w:w="1564" w:type="dxa"/>
                </w:tcPr>
                <w:p w14:paraId="724C1134" w14:textId="77777777" w:rsidR="001140BF" w:rsidRPr="00DF0D69" w:rsidRDefault="001140BF" w:rsidP="001140BF">
                  <w:pPr>
                    <w:rPr>
                      <w:rFonts w:ascii="Trebuchet MS" w:hAnsi="Trebuchet MS" w:cs="Times New Roman"/>
                      <w:b/>
                      <w:color w:val="0070C0"/>
                      <w:sz w:val="20"/>
                      <w:szCs w:val="20"/>
                    </w:rPr>
                  </w:pPr>
                  <w:r w:rsidRPr="00DF0D69">
                    <w:rPr>
                      <w:rFonts w:ascii="Trebuchet MS" w:hAnsi="Trebuchet MS" w:cs="Times New Roman"/>
                      <w:b/>
                      <w:color w:val="0070C0"/>
                      <w:sz w:val="20"/>
                      <w:szCs w:val="20"/>
                    </w:rPr>
                    <w:t>Categorie de cheltuieli</w:t>
                  </w:r>
                </w:p>
              </w:tc>
              <w:tc>
                <w:tcPr>
                  <w:tcW w:w="3155" w:type="dxa"/>
                </w:tcPr>
                <w:p w14:paraId="6B3CED3A" w14:textId="77777777" w:rsidR="001140BF" w:rsidRPr="00DF0D69" w:rsidRDefault="001140BF" w:rsidP="001140BF">
                  <w:pPr>
                    <w:rPr>
                      <w:rFonts w:ascii="Trebuchet MS" w:hAnsi="Trebuchet MS" w:cs="Times New Roman"/>
                      <w:b/>
                      <w:color w:val="0070C0"/>
                      <w:sz w:val="20"/>
                      <w:szCs w:val="20"/>
                    </w:rPr>
                  </w:pPr>
                  <w:r w:rsidRPr="00DF0D69">
                    <w:rPr>
                      <w:rFonts w:ascii="Trebuchet MS" w:hAnsi="Trebuchet MS" w:cs="Times New Roman"/>
                      <w:b/>
                      <w:color w:val="0070C0"/>
                      <w:sz w:val="20"/>
                      <w:szCs w:val="20"/>
                    </w:rPr>
                    <w:t>Subcategorii de cheltuieli</w:t>
                  </w:r>
                </w:p>
              </w:tc>
              <w:tc>
                <w:tcPr>
                  <w:tcW w:w="2647" w:type="dxa"/>
                </w:tcPr>
                <w:p w14:paraId="1B65B54C" w14:textId="77777777" w:rsidR="001140BF" w:rsidRPr="00DF0D69" w:rsidRDefault="001140BF" w:rsidP="001140BF">
                  <w:pPr>
                    <w:rPr>
                      <w:rFonts w:ascii="Trebuchet MS" w:hAnsi="Trebuchet MS" w:cs="Times New Roman"/>
                      <w:b/>
                      <w:color w:val="0070C0"/>
                      <w:sz w:val="20"/>
                      <w:szCs w:val="20"/>
                    </w:rPr>
                  </w:pPr>
                  <w:r w:rsidRPr="00DF0D69">
                    <w:rPr>
                      <w:rFonts w:ascii="Trebuchet MS" w:hAnsi="Trebuchet MS" w:cs="Times New Roman"/>
                      <w:b/>
                      <w:color w:val="0070C0"/>
                      <w:sz w:val="20"/>
                      <w:szCs w:val="20"/>
                    </w:rPr>
                    <w:t>Informații utile</w:t>
                  </w:r>
                </w:p>
              </w:tc>
            </w:tr>
            <w:tr w:rsidR="001140BF" w:rsidRPr="00DF0D69" w14:paraId="37B19016" w14:textId="77777777" w:rsidTr="004131D2">
              <w:tc>
                <w:tcPr>
                  <w:tcW w:w="9170" w:type="dxa"/>
                  <w:gridSpan w:val="4"/>
                  <w:shd w:val="clear" w:color="auto" w:fill="BDD6EE" w:themeFill="accent1" w:themeFillTint="66"/>
                </w:tcPr>
                <w:p w14:paraId="2A4F1A52" w14:textId="77777777" w:rsidR="001140BF" w:rsidRPr="00DF0D69" w:rsidRDefault="001140BF" w:rsidP="001140BF">
                  <w:pPr>
                    <w:jc w:val="center"/>
                    <w:rPr>
                      <w:rFonts w:ascii="Trebuchet MS" w:hAnsi="Trebuchet MS" w:cs="Times New Roman"/>
                      <w:b/>
                      <w:color w:val="0070C0"/>
                      <w:sz w:val="20"/>
                      <w:szCs w:val="20"/>
                    </w:rPr>
                  </w:pPr>
                  <w:r w:rsidRPr="00DF0D69">
                    <w:rPr>
                      <w:rFonts w:ascii="Trebuchet MS" w:hAnsi="Trebuchet MS" w:cs="Times New Roman"/>
                      <w:b/>
                      <w:color w:val="0070C0"/>
                      <w:sz w:val="20"/>
                      <w:szCs w:val="20"/>
                    </w:rPr>
                    <w:t>Activități de cercetare</w:t>
                  </w:r>
                  <w:r>
                    <w:rPr>
                      <w:rFonts w:ascii="Trebuchet MS" w:hAnsi="Trebuchet MS" w:cs="Times New Roman"/>
                      <w:b/>
                      <w:color w:val="0070C0"/>
                      <w:sz w:val="20"/>
                      <w:szCs w:val="20"/>
                    </w:rPr>
                    <w:t xml:space="preserve"> – dezvoltare și</w:t>
                  </w:r>
                  <w:r w:rsidRPr="00DF0D69">
                    <w:rPr>
                      <w:rFonts w:ascii="Trebuchet MS" w:hAnsi="Trebuchet MS" w:cs="Times New Roman"/>
                      <w:b/>
                      <w:color w:val="0070C0"/>
                      <w:sz w:val="20"/>
                      <w:szCs w:val="20"/>
                    </w:rPr>
                    <w:t xml:space="preserve"> inovare </w:t>
                  </w:r>
                </w:p>
              </w:tc>
            </w:tr>
            <w:tr w:rsidR="001140BF" w:rsidRPr="00DF0D69" w14:paraId="441B2982" w14:textId="77777777" w:rsidTr="00504619">
              <w:tc>
                <w:tcPr>
                  <w:tcW w:w="1804" w:type="dxa"/>
                  <w:vMerge w:val="restart"/>
                </w:tcPr>
                <w:p w14:paraId="31F15CBB" w14:textId="77777777" w:rsidR="001140BF" w:rsidRPr="00DF0D69" w:rsidRDefault="001140BF" w:rsidP="001140BF">
                  <w:pPr>
                    <w:rPr>
                      <w:rFonts w:ascii="Trebuchet MS" w:hAnsi="Trebuchet MS" w:cs="Times New Roman"/>
                      <w:color w:val="0070C0"/>
                      <w:sz w:val="20"/>
                      <w:szCs w:val="20"/>
                    </w:rPr>
                  </w:pPr>
                  <w:r w:rsidRPr="00DF0D69">
                    <w:rPr>
                      <w:rFonts w:ascii="Trebuchet MS" w:hAnsi="Trebuchet MS" w:cs="Times New Roman"/>
                      <w:b/>
                      <w:color w:val="0070C0"/>
                      <w:sz w:val="20"/>
                      <w:szCs w:val="20"/>
                      <w:lang w:bidi="ro-RO"/>
                    </w:rPr>
                    <w:t>Cercetare industrială</w:t>
                  </w:r>
                </w:p>
              </w:tc>
              <w:tc>
                <w:tcPr>
                  <w:tcW w:w="1564" w:type="dxa"/>
                </w:tcPr>
                <w:p w14:paraId="137F4961"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RESURSE UMANE</w:t>
                  </w:r>
                </w:p>
                <w:p w14:paraId="152EC0BE" w14:textId="77777777" w:rsidR="001140BF" w:rsidRPr="00DF0D69" w:rsidRDefault="001140BF" w:rsidP="001140BF">
                  <w:pPr>
                    <w:rPr>
                      <w:rFonts w:ascii="Trebuchet MS" w:hAnsi="Trebuchet MS" w:cs="Times New Roman"/>
                      <w:color w:val="0070C0"/>
                      <w:sz w:val="20"/>
                      <w:szCs w:val="20"/>
                    </w:rPr>
                  </w:pPr>
                </w:p>
              </w:tc>
              <w:tc>
                <w:tcPr>
                  <w:tcW w:w="3155" w:type="dxa"/>
                </w:tcPr>
                <w:p w14:paraId="3DA4FCD6"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salariale pentru cercetare industrială, aferente personalul implicat in implementarea proiectului (în derularea </w:t>
                  </w:r>
                  <w:r w:rsidRPr="00DF0D69">
                    <w:rPr>
                      <w:rFonts w:ascii="Trebuchet MS" w:hAnsi="Trebuchet MS" w:cs="Times New Roman"/>
                      <w:color w:val="0070C0"/>
                      <w:sz w:val="20"/>
                      <w:szCs w:val="20"/>
                    </w:rPr>
                    <w:lastRenderedPageBreak/>
                    <w:t>activităților, altele decât management de proiect)*</w:t>
                  </w:r>
                </w:p>
                <w:p w14:paraId="7D845FFA" w14:textId="77777777" w:rsidR="001140BF" w:rsidRPr="00DF0D69" w:rsidRDefault="001140BF" w:rsidP="001140BF">
                  <w:pPr>
                    <w:jc w:val="both"/>
                    <w:rPr>
                      <w:rFonts w:ascii="Trebuchet MS" w:hAnsi="Trebuchet MS" w:cs="Times New Roman"/>
                      <w:color w:val="0070C0"/>
                      <w:sz w:val="20"/>
                      <w:szCs w:val="20"/>
                    </w:rPr>
                  </w:pPr>
                </w:p>
              </w:tc>
              <w:tc>
                <w:tcPr>
                  <w:tcW w:w="2647" w:type="dxa"/>
                  <w:vMerge w:val="restart"/>
                </w:tcPr>
                <w:p w14:paraId="5A62E98A" w14:textId="77777777" w:rsidR="001140BF" w:rsidRPr="00DF0D69" w:rsidRDefault="001140BF" w:rsidP="001140BF">
                  <w:pPr>
                    <w:spacing w:before="160"/>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lastRenderedPageBreak/>
                    <w:t>Sunt eligibile cheltuielile salariale și de deplasare pentru cercetători, tehnicieni și personal auxiliar în măsura în care aceștia sunt implicați în activitățile de cercetare industrială)</w:t>
                  </w:r>
                  <w:r>
                    <w:rPr>
                      <w:rFonts w:ascii="Trebuchet MS" w:hAnsi="Trebuchet MS" w:cs="Times New Roman"/>
                      <w:color w:val="0070C0"/>
                      <w:sz w:val="20"/>
                      <w:szCs w:val="20"/>
                      <w:lang w:bidi="ro-RO"/>
                    </w:rPr>
                    <w:t xml:space="preserve">. Cheltuielile cu </w:t>
                  </w:r>
                  <w:r>
                    <w:rPr>
                      <w:rFonts w:ascii="Trebuchet MS" w:hAnsi="Trebuchet MS" w:cs="Times New Roman"/>
                      <w:color w:val="0070C0"/>
                      <w:sz w:val="20"/>
                      <w:szCs w:val="20"/>
                      <w:lang w:bidi="ro-RO"/>
                    </w:rPr>
                    <w:lastRenderedPageBreak/>
                    <w:t xml:space="preserve">deplasarea pot fi utilizate în scopul colaborării interregionale, transnaționale și pentru activități de </w:t>
                  </w:r>
                  <w:proofErr w:type="spellStart"/>
                  <w:r>
                    <w:rPr>
                      <w:rFonts w:ascii="Trebuchet MS" w:hAnsi="Trebuchet MS" w:cs="Times New Roman"/>
                      <w:color w:val="0070C0"/>
                      <w:sz w:val="20"/>
                      <w:szCs w:val="20"/>
                      <w:lang w:bidi="ro-RO"/>
                    </w:rPr>
                    <w:t>networking</w:t>
                  </w:r>
                  <w:proofErr w:type="spellEnd"/>
                  <w:r>
                    <w:rPr>
                      <w:rFonts w:ascii="Trebuchet MS" w:hAnsi="Trebuchet MS" w:cs="Times New Roman"/>
                      <w:color w:val="0070C0"/>
                      <w:sz w:val="20"/>
                      <w:szCs w:val="20"/>
                      <w:lang w:bidi="ro-RO"/>
                    </w:rPr>
                    <w:t>.</w:t>
                  </w:r>
                </w:p>
                <w:p w14:paraId="1FA62661" w14:textId="77777777" w:rsidR="001140BF" w:rsidRPr="00DF0D69" w:rsidRDefault="001140BF" w:rsidP="001140BF">
                  <w:pPr>
                    <w:jc w:val="both"/>
                    <w:rPr>
                      <w:rFonts w:ascii="Trebuchet MS" w:hAnsi="Trebuchet MS" w:cs="Times New Roman"/>
                      <w:color w:val="0070C0"/>
                      <w:sz w:val="20"/>
                      <w:szCs w:val="20"/>
                    </w:rPr>
                  </w:pPr>
                </w:p>
              </w:tc>
            </w:tr>
            <w:tr w:rsidR="001140BF" w:rsidRPr="00DF0D69" w14:paraId="51ADFA98" w14:textId="77777777" w:rsidTr="00504619">
              <w:tc>
                <w:tcPr>
                  <w:tcW w:w="1804" w:type="dxa"/>
                  <w:vMerge/>
                </w:tcPr>
                <w:p w14:paraId="61144AFF"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628E129E"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7F6D2C82" w14:textId="77777777" w:rsidR="001140BF" w:rsidRPr="00DF0D69" w:rsidRDefault="001140BF" w:rsidP="001140BF">
                  <w:pPr>
                    <w:rPr>
                      <w:rFonts w:ascii="Trebuchet MS" w:hAnsi="Trebuchet MS" w:cs="Times New Roman"/>
                      <w:color w:val="0070C0"/>
                      <w:sz w:val="20"/>
                      <w:szCs w:val="20"/>
                    </w:rPr>
                  </w:pPr>
                </w:p>
              </w:tc>
              <w:tc>
                <w:tcPr>
                  <w:tcW w:w="3155" w:type="dxa"/>
                </w:tcPr>
                <w:p w14:paraId="1A5173C3"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41D2AF1F" w14:textId="77777777" w:rsidR="001140BF" w:rsidRPr="00DF0D69" w:rsidRDefault="001140BF" w:rsidP="001140BF">
                  <w:pPr>
                    <w:jc w:val="both"/>
                    <w:rPr>
                      <w:rFonts w:ascii="Trebuchet MS" w:hAnsi="Trebuchet MS" w:cs="Times New Roman"/>
                      <w:color w:val="0070C0"/>
                      <w:sz w:val="20"/>
                      <w:szCs w:val="20"/>
                    </w:rPr>
                  </w:pPr>
                </w:p>
              </w:tc>
              <w:tc>
                <w:tcPr>
                  <w:tcW w:w="2647" w:type="dxa"/>
                  <w:vMerge/>
                </w:tcPr>
                <w:p w14:paraId="4A950357" w14:textId="77777777" w:rsidR="001140BF" w:rsidRPr="00DF0D69" w:rsidRDefault="001140BF" w:rsidP="001140BF">
                  <w:pPr>
                    <w:jc w:val="both"/>
                    <w:rPr>
                      <w:rFonts w:ascii="Trebuchet MS" w:hAnsi="Trebuchet MS" w:cs="Times New Roman"/>
                      <w:color w:val="0070C0"/>
                      <w:sz w:val="20"/>
                      <w:szCs w:val="20"/>
                    </w:rPr>
                  </w:pPr>
                </w:p>
              </w:tc>
            </w:tr>
            <w:tr w:rsidR="001140BF" w:rsidRPr="00DF0D69" w14:paraId="4E9E40AE" w14:textId="77777777" w:rsidTr="00504619">
              <w:tc>
                <w:tcPr>
                  <w:tcW w:w="1804" w:type="dxa"/>
                  <w:vMerge/>
                </w:tcPr>
                <w:p w14:paraId="1A7378D4"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5AEF2E29"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24CAD03C" w14:textId="77777777" w:rsidR="001140BF" w:rsidRPr="00DF0D69" w:rsidRDefault="001140BF" w:rsidP="001140BF">
                  <w:pPr>
                    <w:rPr>
                      <w:rFonts w:ascii="Trebuchet MS" w:hAnsi="Trebuchet MS" w:cs="Times New Roman"/>
                      <w:color w:val="0070C0"/>
                      <w:sz w:val="20"/>
                      <w:szCs w:val="20"/>
                    </w:rPr>
                  </w:pPr>
                </w:p>
              </w:tc>
              <w:tc>
                <w:tcPr>
                  <w:tcW w:w="3155" w:type="dxa"/>
                </w:tcPr>
                <w:p w14:paraId="13A35282"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pentru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de active fixe corporale (altele decât terenuri și imobile), pentru cercetare industriala</w:t>
                  </w:r>
                </w:p>
                <w:p w14:paraId="7BA10E5A" w14:textId="77777777" w:rsidR="001140BF" w:rsidRPr="00DF0D69" w:rsidRDefault="001140BF" w:rsidP="001140BF">
                  <w:pPr>
                    <w:jc w:val="both"/>
                    <w:rPr>
                      <w:rFonts w:ascii="Trebuchet MS" w:hAnsi="Trebuchet MS" w:cs="Times New Roman"/>
                      <w:color w:val="0070C0"/>
                      <w:sz w:val="20"/>
                      <w:szCs w:val="20"/>
                    </w:rPr>
                  </w:pPr>
                </w:p>
              </w:tc>
              <w:tc>
                <w:tcPr>
                  <w:tcW w:w="2647" w:type="dxa"/>
                  <w:vMerge w:val="restart"/>
                </w:tcPr>
                <w:p w14:paraId="6CB09DAF" w14:textId="5D679350" w:rsidR="001140BF" w:rsidRPr="00DF0D69" w:rsidRDefault="001140BF" w:rsidP="001140BF">
                  <w:pPr>
                    <w:spacing w:before="160"/>
                    <w:jc w:val="both"/>
                    <w:rPr>
                      <w:rFonts w:ascii="Trebuchet MS" w:hAnsi="Trebuchet MS" w:cs="Times New Roman"/>
                      <w:color w:val="0070C0"/>
                      <w:sz w:val="20"/>
                      <w:szCs w:val="20"/>
                    </w:rPr>
                  </w:pPr>
                  <w:r w:rsidRPr="00F770C5">
                    <w:rPr>
                      <w:rFonts w:ascii="Trebuchet MS" w:hAnsi="Trebuchet MS" w:cs="Times New Roman"/>
                      <w:b/>
                      <w:color w:val="0070C0"/>
                      <w:sz w:val="20"/>
                      <w:szCs w:val="20"/>
                      <w:lang w:bidi="ro-RO"/>
                    </w:rPr>
                    <w:t xml:space="preserve">Sunt eligibile </w:t>
                  </w:r>
                  <w:r>
                    <w:rPr>
                      <w:rFonts w:ascii="Trebuchet MS" w:hAnsi="Trebuchet MS" w:cs="Times New Roman"/>
                      <w:b/>
                      <w:color w:val="0070C0"/>
                      <w:sz w:val="20"/>
                      <w:szCs w:val="20"/>
                      <w:lang w:bidi="ro-RO"/>
                    </w:rPr>
                    <w:t>c</w:t>
                  </w:r>
                  <w:r w:rsidRPr="00DF0D69">
                    <w:rPr>
                      <w:rFonts w:ascii="Trebuchet MS" w:hAnsi="Trebuchet MS" w:cs="Times New Roman"/>
                      <w:b/>
                      <w:color w:val="0070C0"/>
                      <w:sz w:val="20"/>
                      <w:szCs w:val="20"/>
                      <w:lang w:bidi="ro-RO"/>
                    </w:rPr>
                    <w:t>heltuieli pentru achiziția de instrumente și echipamente</w:t>
                  </w:r>
                  <w:r w:rsidRPr="00DF0D69">
                    <w:rPr>
                      <w:rFonts w:ascii="Trebuchet MS" w:hAnsi="Trebuchet MS" w:cs="Times New Roman"/>
                      <w:color w:val="0070C0"/>
                      <w:sz w:val="20"/>
                      <w:szCs w:val="20"/>
                      <w:lang w:bidi="ro-RO"/>
                    </w:rPr>
                    <w:t xml:space="preserve"> (active corporale și obiecte de inventar), în măsura și pe durata utilizării acestora în cadrul proiectului de Cercetare – activități de Cercetare industrială (dacă aceste instrumente și echipamente au o durată de funcționare mai mare decât durata proiectului de cercetare, sunt eligibile doar costurile de amortizare pe durata proiectului, calculate pe baza bunelor practici contabile)</w:t>
                  </w:r>
                  <w:r>
                    <w:rPr>
                      <w:rFonts w:ascii="Trebuchet MS" w:hAnsi="Trebuchet MS" w:cs="Times New Roman"/>
                      <w:color w:val="0070C0"/>
                      <w:sz w:val="20"/>
                      <w:szCs w:val="20"/>
                      <w:lang w:bidi="ro-RO"/>
                    </w:rPr>
                    <w:t>.</w:t>
                  </w:r>
                  <w:r w:rsidR="00996F40">
                    <w:rPr>
                      <w:rFonts w:ascii="Trebuchet MS" w:hAnsi="Trebuchet MS" w:cs="Times New Roman"/>
                      <w:color w:val="0070C0"/>
                      <w:sz w:val="20"/>
                      <w:szCs w:val="20"/>
                    </w:rPr>
                    <w:t xml:space="preserve"> Cheltuielile cu amortizarea se aplică și organizațiilor de cercetare a căror activitate economică depășește 20% din activitatea totală, în conformitate cu prevederile Schemei de ajutor de stat aprobată prin ordinul MIPE nr. </w:t>
                  </w:r>
                  <w:r w:rsidR="00996F40" w:rsidRPr="00E33465">
                    <w:rPr>
                      <w:rFonts w:ascii="Trebuchet MS" w:hAnsi="Trebuchet MS" w:cs="Times New Roman"/>
                      <w:color w:val="0070C0"/>
                      <w:sz w:val="20"/>
                      <w:szCs w:val="20"/>
                    </w:rPr>
                    <w:t>3284/31.08.2023.</w:t>
                  </w:r>
                </w:p>
              </w:tc>
            </w:tr>
            <w:tr w:rsidR="001140BF" w:rsidRPr="00DF0D69" w14:paraId="070D7C44" w14:textId="77777777" w:rsidTr="00504619">
              <w:tc>
                <w:tcPr>
                  <w:tcW w:w="1804" w:type="dxa"/>
                  <w:vMerge/>
                </w:tcPr>
                <w:p w14:paraId="282421AA"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0D2C310E"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7362A5B2" w14:textId="77777777" w:rsidR="001140BF" w:rsidRPr="00DF0D69" w:rsidRDefault="001140BF" w:rsidP="001140BF">
                  <w:pPr>
                    <w:rPr>
                      <w:rFonts w:ascii="Trebuchet MS" w:hAnsi="Trebuchet MS" w:cs="Times New Roman"/>
                      <w:color w:val="0070C0"/>
                      <w:sz w:val="20"/>
                      <w:szCs w:val="20"/>
                    </w:rPr>
                  </w:pPr>
                </w:p>
              </w:tc>
              <w:tc>
                <w:tcPr>
                  <w:tcW w:w="3155" w:type="dxa"/>
                </w:tcPr>
                <w:p w14:paraId="08EB90DD" w14:textId="77777777" w:rsidR="001140BF" w:rsidRDefault="001140BF" w:rsidP="001140BF">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amortizarea pentru cercetare industriala (costurile instrumentelor și ale echipamentelor)</w:t>
                  </w:r>
                </w:p>
                <w:p w14:paraId="2A7BA609" w14:textId="08471EB1" w:rsidR="002616D0" w:rsidRPr="00DF0D69" w:rsidRDefault="002616D0" w:rsidP="001140BF">
                  <w:pPr>
                    <w:jc w:val="both"/>
                    <w:rPr>
                      <w:rFonts w:ascii="Trebuchet MS" w:hAnsi="Trebuchet MS" w:cs="Times New Roman"/>
                      <w:color w:val="0070C0"/>
                      <w:sz w:val="20"/>
                      <w:szCs w:val="20"/>
                    </w:rPr>
                  </w:pPr>
                </w:p>
              </w:tc>
              <w:tc>
                <w:tcPr>
                  <w:tcW w:w="2647" w:type="dxa"/>
                  <w:vMerge/>
                </w:tcPr>
                <w:p w14:paraId="649D7139" w14:textId="77777777" w:rsidR="001140BF" w:rsidRPr="00DF0D69" w:rsidRDefault="001140BF" w:rsidP="001140BF">
                  <w:pPr>
                    <w:jc w:val="both"/>
                    <w:rPr>
                      <w:rFonts w:ascii="Trebuchet MS" w:hAnsi="Trebuchet MS" w:cs="Times New Roman"/>
                      <w:color w:val="0070C0"/>
                      <w:sz w:val="20"/>
                      <w:szCs w:val="20"/>
                    </w:rPr>
                  </w:pPr>
                </w:p>
              </w:tc>
            </w:tr>
            <w:tr w:rsidR="001140BF" w:rsidRPr="00DF0D69" w14:paraId="16BDF4C0" w14:textId="77777777" w:rsidTr="00504619">
              <w:tc>
                <w:tcPr>
                  <w:tcW w:w="1804" w:type="dxa"/>
                  <w:vMerge/>
                </w:tcPr>
                <w:p w14:paraId="2B64E70A"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59003629"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782AA054" w14:textId="77777777" w:rsidR="001140BF" w:rsidRPr="00DF0D69" w:rsidRDefault="001140BF" w:rsidP="001140BF">
                  <w:pPr>
                    <w:rPr>
                      <w:rFonts w:ascii="Trebuchet MS" w:hAnsi="Trebuchet MS" w:cs="Times New Roman"/>
                      <w:color w:val="0070C0"/>
                      <w:sz w:val="20"/>
                      <w:szCs w:val="20"/>
                    </w:rPr>
                  </w:pPr>
                </w:p>
              </w:tc>
              <w:tc>
                <w:tcPr>
                  <w:tcW w:w="3155" w:type="dxa"/>
                </w:tcPr>
                <w:p w14:paraId="1655A3C4"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pentru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de </w:t>
                  </w:r>
                  <w:proofErr w:type="spellStart"/>
                  <w:r w:rsidRPr="00DF0D69">
                    <w:rPr>
                      <w:rFonts w:ascii="Trebuchet MS" w:hAnsi="Trebuchet MS" w:cs="Times New Roman"/>
                      <w:color w:val="0070C0"/>
                      <w:sz w:val="20"/>
                      <w:szCs w:val="20"/>
                    </w:rPr>
                    <w:t>substanţe</w:t>
                  </w:r>
                  <w:proofErr w:type="spellEnd"/>
                  <w:r w:rsidRPr="00DF0D69">
                    <w:rPr>
                      <w:rFonts w:ascii="Trebuchet MS" w:hAnsi="Trebuchet MS" w:cs="Times New Roman"/>
                      <w:color w:val="0070C0"/>
                      <w:sz w:val="20"/>
                      <w:szCs w:val="20"/>
                    </w:rPr>
                    <w:t xml:space="preserve">, materiale, plante, animale de laborator, consumabile, obiecte de inventar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alte produse similare necesare </w:t>
                  </w:r>
                  <w:proofErr w:type="spellStart"/>
                  <w:r w:rsidRPr="00DF0D69">
                    <w:rPr>
                      <w:rFonts w:ascii="Trebuchet MS" w:hAnsi="Trebuchet MS" w:cs="Times New Roman"/>
                      <w:color w:val="0070C0"/>
                      <w:sz w:val="20"/>
                      <w:szCs w:val="20"/>
                    </w:rPr>
                    <w:t>desfăşurării</w:t>
                  </w:r>
                  <w:proofErr w:type="spellEnd"/>
                  <w:r w:rsidRPr="00DF0D69">
                    <w:rPr>
                      <w:rFonts w:ascii="Trebuchet MS" w:hAnsi="Trebuchet MS" w:cs="Times New Roman"/>
                      <w:color w:val="0070C0"/>
                      <w:sz w:val="20"/>
                      <w:szCs w:val="20"/>
                    </w:rPr>
                    <w:t xml:space="preserve"> </w:t>
                  </w:r>
                  <w:proofErr w:type="spellStart"/>
                  <w:r w:rsidRPr="00DF0D69">
                    <w:rPr>
                      <w:rFonts w:ascii="Trebuchet MS" w:hAnsi="Trebuchet MS" w:cs="Times New Roman"/>
                      <w:color w:val="0070C0"/>
                      <w:sz w:val="20"/>
                      <w:szCs w:val="20"/>
                    </w:rPr>
                    <w:t>activităţilor</w:t>
                  </w:r>
                  <w:proofErr w:type="spellEnd"/>
                  <w:r w:rsidRPr="00DF0D69">
                    <w:rPr>
                      <w:rFonts w:ascii="Trebuchet MS" w:hAnsi="Trebuchet MS" w:cs="Times New Roman"/>
                      <w:color w:val="0070C0"/>
                      <w:sz w:val="20"/>
                      <w:szCs w:val="20"/>
                    </w:rPr>
                    <w:t xml:space="preserve"> de cercetare industriala</w:t>
                  </w:r>
                </w:p>
              </w:tc>
              <w:tc>
                <w:tcPr>
                  <w:tcW w:w="2647" w:type="dxa"/>
                </w:tcPr>
                <w:p w14:paraId="6E784362" w14:textId="77777777" w:rsidR="001140BF" w:rsidRPr="00DF0D69" w:rsidRDefault="001140BF" w:rsidP="001140BF">
                  <w:pPr>
                    <w:jc w:val="both"/>
                    <w:rPr>
                      <w:rFonts w:ascii="Trebuchet MS" w:hAnsi="Trebuchet MS" w:cs="Times New Roman"/>
                      <w:color w:val="0070C0"/>
                      <w:sz w:val="20"/>
                      <w:szCs w:val="20"/>
                    </w:rPr>
                  </w:pPr>
                </w:p>
              </w:tc>
            </w:tr>
            <w:tr w:rsidR="001140BF" w:rsidRPr="00DF0D69" w14:paraId="36F694BB" w14:textId="77777777" w:rsidTr="00504619">
              <w:tc>
                <w:tcPr>
                  <w:tcW w:w="1804" w:type="dxa"/>
                  <w:vMerge/>
                </w:tcPr>
                <w:p w14:paraId="10631DD4"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457C0AB5"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ACTIVE NECORPORALE</w:t>
                  </w:r>
                </w:p>
                <w:p w14:paraId="42B3A08A" w14:textId="77777777" w:rsidR="001140BF" w:rsidRPr="00DF0D69" w:rsidRDefault="001140BF" w:rsidP="001140BF">
                  <w:pPr>
                    <w:rPr>
                      <w:rFonts w:ascii="Trebuchet MS" w:hAnsi="Trebuchet MS" w:cs="Times New Roman"/>
                      <w:color w:val="0070C0"/>
                      <w:sz w:val="20"/>
                      <w:szCs w:val="20"/>
                    </w:rPr>
                  </w:pPr>
                </w:p>
              </w:tc>
              <w:tc>
                <w:tcPr>
                  <w:tcW w:w="3155" w:type="dxa"/>
                </w:tcPr>
                <w:p w14:paraId="00229F5C"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pentru achiziția de active necorporale pentru cercetare industrială</w:t>
                  </w:r>
                </w:p>
                <w:p w14:paraId="4B483C00" w14:textId="77777777" w:rsidR="001140BF" w:rsidRPr="00DF0D69" w:rsidRDefault="001140BF" w:rsidP="001140BF">
                  <w:pPr>
                    <w:jc w:val="both"/>
                    <w:rPr>
                      <w:rFonts w:ascii="Trebuchet MS" w:hAnsi="Trebuchet MS" w:cs="Times New Roman"/>
                      <w:color w:val="0070C0"/>
                      <w:sz w:val="20"/>
                      <w:szCs w:val="20"/>
                    </w:rPr>
                  </w:pPr>
                </w:p>
              </w:tc>
              <w:tc>
                <w:tcPr>
                  <w:tcW w:w="2647" w:type="dxa"/>
                </w:tcPr>
                <w:p w14:paraId="2D32B2F4" w14:textId="77777777" w:rsidR="001140BF" w:rsidRPr="00DF0D69" w:rsidRDefault="001140BF" w:rsidP="001140BF">
                  <w:pPr>
                    <w:spacing w:before="160"/>
                    <w:jc w:val="both"/>
                    <w:rPr>
                      <w:rFonts w:ascii="Trebuchet MS" w:hAnsi="Trebuchet MS" w:cs="Times New Roman"/>
                      <w:b/>
                      <w:color w:val="0070C0"/>
                      <w:sz w:val="20"/>
                      <w:szCs w:val="20"/>
                      <w:lang w:bidi="ro-RO"/>
                    </w:rPr>
                  </w:pPr>
                  <w:r w:rsidRPr="00DF0D69">
                    <w:rPr>
                      <w:rFonts w:ascii="Trebuchet MS" w:hAnsi="Trebuchet MS" w:cs="Times New Roman"/>
                      <w:b/>
                      <w:color w:val="0070C0"/>
                      <w:sz w:val="20"/>
                      <w:szCs w:val="20"/>
                      <w:lang w:bidi="ro-RO"/>
                    </w:rPr>
                    <w:t>Cheltuieli pentru achiziția de active fixe necorporale:</w:t>
                  </w:r>
                </w:p>
                <w:p w14:paraId="0D081289" w14:textId="77777777" w:rsidR="001140BF" w:rsidRPr="00DF0D69" w:rsidRDefault="001140BF" w:rsidP="001140BF">
                  <w:pPr>
                    <w:numPr>
                      <w:ilvl w:val="0"/>
                      <w:numId w:val="21"/>
                    </w:numPr>
                    <w:ind w:left="100" w:hanging="86"/>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Cunoștințe tehnice</w:t>
                  </w:r>
                </w:p>
                <w:p w14:paraId="09BBC7B9" w14:textId="77777777" w:rsidR="001140BF" w:rsidRPr="00DF0D69" w:rsidRDefault="001140BF" w:rsidP="001140BF">
                  <w:pPr>
                    <w:numPr>
                      <w:ilvl w:val="0"/>
                      <w:numId w:val="21"/>
                    </w:numPr>
                    <w:ind w:left="100" w:hanging="86"/>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Brevete</w:t>
                  </w:r>
                </w:p>
                <w:p w14:paraId="03E9AF4B" w14:textId="77777777" w:rsidR="001140BF" w:rsidRPr="00DF0D69" w:rsidRDefault="001140BF" w:rsidP="001140BF">
                  <w:pPr>
                    <w:numPr>
                      <w:ilvl w:val="0"/>
                      <w:numId w:val="21"/>
                    </w:numPr>
                    <w:ind w:left="100" w:hanging="86"/>
                    <w:jc w:val="both"/>
                    <w:rPr>
                      <w:rFonts w:ascii="Trebuchet MS" w:hAnsi="Trebuchet MS" w:cs="Times New Roman"/>
                      <w:color w:val="0070C0"/>
                      <w:sz w:val="20"/>
                      <w:szCs w:val="20"/>
                    </w:rPr>
                  </w:pPr>
                  <w:r w:rsidRPr="00DF0D69">
                    <w:rPr>
                      <w:rFonts w:ascii="Trebuchet MS" w:hAnsi="Trebuchet MS" w:cs="Times New Roman"/>
                      <w:color w:val="0070C0"/>
                      <w:sz w:val="20"/>
                      <w:szCs w:val="20"/>
                      <w:lang w:bidi="ro-RO"/>
                    </w:rPr>
                    <w:t>Drepturi de utilizare</w:t>
                  </w:r>
                </w:p>
              </w:tc>
            </w:tr>
            <w:tr w:rsidR="001140BF" w:rsidRPr="00DF0D69" w14:paraId="7BBB1708" w14:textId="77777777" w:rsidTr="00504619">
              <w:tc>
                <w:tcPr>
                  <w:tcW w:w="1804" w:type="dxa"/>
                  <w:vMerge/>
                </w:tcPr>
                <w:p w14:paraId="2CB4A486"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2918734F" w14:textId="77777777" w:rsidR="001140BF" w:rsidRPr="00DF0D69" w:rsidRDefault="001140BF" w:rsidP="001140BF">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2A0C743E" w14:textId="77777777" w:rsidR="001140BF" w:rsidRPr="00DF0D69" w:rsidRDefault="001140BF" w:rsidP="001140BF">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pentru servicii de consultanță și echivalente folosite exclusiv pentru activ</w:t>
                  </w:r>
                  <w:r w:rsidR="00F21500">
                    <w:rPr>
                      <w:rFonts w:ascii="Trebuchet MS" w:hAnsi="Trebuchet MS" w:cs="Times New Roman"/>
                      <w:color w:val="0070C0"/>
                      <w:sz w:val="20"/>
                      <w:szCs w:val="20"/>
                    </w:rPr>
                    <w:t>itățile de cercetare industrială</w:t>
                  </w:r>
                  <w:r w:rsidRPr="00DF0D69">
                    <w:rPr>
                      <w:rFonts w:ascii="Trebuchet MS" w:hAnsi="Trebuchet MS" w:cs="Times New Roman"/>
                      <w:color w:val="0070C0"/>
                      <w:sz w:val="20"/>
                      <w:szCs w:val="20"/>
                    </w:rPr>
                    <w:t xml:space="preserve"> </w:t>
                  </w:r>
                </w:p>
              </w:tc>
              <w:tc>
                <w:tcPr>
                  <w:tcW w:w="2647" w:type="dxa"/>
                </w:tcPr>
                <w:p w14:paraId="3AD4407F" w14:textId="77777777" w:rsidR="001140BF" w:rsidRPr="00DF0D69" w:rsidRDefault="001140BF" w:rsidP="001140BF">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Cheltuielile pentru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de servicii sunt eligibile în măsura în care sunt achiziționate din surse externe, în condiții de concurență deplină</w:t>
                  </w:r>
                  <w:r>
                    <w:rPr>
                      <w:rFonts w:ascii="Trebuchet MS" w:hAnsi="Trebuchet MS" w:cs="Times New Roman"/>
                      <w:color w:val="0070C0"/>
                      <w:sz w:val="20"/>
                      <w:szCs w:val="20"/>
                    </w:rPr>
                    <w:t>.</w:t>
                  </w:r>
                </w:p>
              </w:tc>
            </w:tr>
            <w:tr w:rsidR="001140BF" w:rsidRPr="00DF0D69" w14:paraId="3AF825A9" w14:textId="77777777" w:rsidTr="00504619">
              <w:tc>
                <w:tcPr>
                  <w:tcW w:w="1804" w:type="dxa"/>
                  <w:vMerge w:val="restart"/>
                </w:tcPr>
                <w:p w14:paraId="536F985F" w14:textId="77777777" w:rsidR="001140BF" w:rsidRPr="00DF0D69" w:rsidRDefault="001140BF" w:rsidP="001140BF">
                  <w:pPr>
                    <w:rPr>
                      <w:rFonts w:ascii="Trebuchet MS" w:hAnsi="Trebuchet MS" w:cs="Times New Roman"/>
                      <w:color w:val="0070C0"/>
                      <w:sz w:val="20"/>
                      <w:szCs w:val="20"/>
                    </w:rPr>
                  </w:pPr>
                  <w:r w:rsidRPr="00DF0D69">
                    <w:rPr>
                      <w:rFonts w:ascii="Trebuchet MS" w:hAnsi="Trebuchet MS" w:cs="Times New Roman"/>
                      <w:b/>
                      <w:color w:val="0070C0"/>
                      <w:sz w:val="20"/>
                      <w:szCs w:val="20"/>
                      <w:lang w:bidi="ro-RO"/>
                    </w:rPr>
                    <w:lastRenderedPageBreak/>
                    <w:t>Dezvoltare experimentală</w:t>
                  </w:r>
                </w:p>
              </w:tc>
              <w:tc>
                <w:tcPr>
                  <w:tcW w:w="1564" w:type="dxa"/>
                </w:tcPr>
                <w:p w14:paraId="7B35681F"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RESURSE UMANE</w:t>
                  </w:r>
                </w:p>
                <w:p w14:paraId="4AE877E1" w14:textId="77777777" w:rsidR="001140BF" w:rsidRPr="00DF0D69" w:rsidRDefault="001140BF" w:rsidP="001140BF">
                  <w:pPr>
                    <w:rPr>
                      <w:rFonts w:ascii="Trebuchet MS" w:hAnsi="Trebuchet MS" w:cs="Times New Roman"/>
                      <w:color w:val="0070C0"/>
                      <w:sz w:val="20"/>
                      <w:szCs w:val="20"/>
                    </w:rPr>
                  </w:pPr>
                </w:p>
              </w:tc>
              <w:tc>
                <w:tcPr>
                  <w:tcW w:w="3155" w:type="dxa"/>
                </w:tcPr>
                <w:p w14:paraId="534BCE13"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salariale pentru dezvoltare experimentală, aferente personalul implicat in implementarea proiectului (în derularea activităților, altele decât management de proiect)*</w:t>
                  </w:r>
                </w:p>
                <w:p w14:paraId="1E2D98DA" w14:textId="77777777" w:rsidR="001140BF" w:rsidRPr="00DF0D69" w:rsidRDefault="001140BF" w:rsidP="001140BF">
                  <w:pPr>
                    <w:jc w:val="both"/>
                    <w:rPr>
                      <w:rFonts w:ascii="Trebuchet MS" w:hAnsi="Trebuchet MS" w:cs="Times New Roman"/>
                      <w:color w:val="0070C0"/>
                      <w:sz w:val="20"/>
                      <w:szCs w:val="20"/>
                    </w:rPr>
                  </w:pPr>
                </w:p>
              </w:tc>
              <w:tc>
                <w:tcPr>
                  <w:tcW w:w="2647" w:type="dxa"/>
                  <w:vMerge w:val="restart"/>
                </w:tcPr>
                <w:p w14:paraId="564DB6E4" w14:textId="77777777" w:rsidR="001140BF" w:rsidRPr="00DF0D69" w:rsidRDefault="001140BF" w:rsidP="001140BF">
                  <w:pPr>
                    <w:jc w:val="both"/>
                    <w:rPr>
                      <w:rFonts w:ascii="Trebuchet MS" w:hAnsi="Trebuchet MS" w:cs="Times New Roman"/>
                      <w:color w:val="0070C0"/>
                      <w:sz w:val="20"/>
                      <w:szCs w:val="20"/>
                      <w:lang w:bidi="ro-RO"/>
                    </w:rPr>
                  </w:pPr>
                  <w:r w:rsidRPr="00DF0D69">
                    <w:rPr>
                      <w:rFonts w:ascii="Trebuchet MS" w:hAnsi="Trebuchet MS" w:cs="Times New Roman"/>
                      <w:b/>
                      <w:color w:val="0070C0"/>
                      <w:sz w:val="20"/>
                      <w:szCs w:val="20"/>
                      <w:lang w:bidi="ro-RO"/>
                    </w:rPr>
                    <w:t>Cheltuieli de personal</w:t>
                  </w:r>
                  <w:r w:rsidRPr="00DF0D69">
                    <w:rPr>
                      <w:rFonts w:ascii="Trebuchet MS" w:hAnsi="Trebuchet MS" w:cs="Times New Roman"/>
                      <w:color w:val="0070C0"/>
                      <w:sz w:val="20"/>
                      <w:szCs w:val="20"/>
                      <w:lang w:bidi="ro-RO"/>
                    </w:rPr>
                    <w:t xml:space="preserve"> (cercetători, tehnicieni </w:t>
                  </w:r>
                  <w:proofErr w:type="spellStart"/>
                  <w:r w:rsidRPr="00DF0D69">
                    <w:rPr>
                      <w:rFonts w:ascii="Trebuchet MS" w:hAnsi="Trebuchet MS" w:cs="Times New Roman"/>
                      <w:color w:val="0070C0"/>
                      <w:sz w:val="20"/>
                      <w:szCs w:val="20"/>
                      <w:lang w:bidi="ro-RO"/>
                    </w:rPr>
                    <w:t>şi</w:t>
                  </w:r>
                  <w:proofErr w:type="spellEnd"/>
                  <w:r w:rsidRPr="00DF0D69">
                    <w:rPr>
                      <w:rFonts w:ascii="Trebuchet MS" w:hAnsi="Trebuchet MS" w:cs="Times New Roman"/>
                      <w:color w:val="0070C0"/>
                      <w:sz w:val="20"/>
                      <w:szCs w:val="20"/>
                      <w:lang w:bidi="ro-RO"/>
                    </w:rPr>
                    <w:t xml:space="preserve"> personal auxiliar în măsura în care </w:t>
                  </w:r>
                  <w:proofErr w:type="spellStart"/>
                  <w:r w:rsidRPr="00DF0D69">
                    <w:rPr>
                      <w:rFonts w:ascii="Trebuchet MS" w:hAnsi="Trebuchet MS" w:cs="Times New Roman"/>
                      <w:color w:val="0070C0"/>
                      <w:sz w:val="20"/>
                      <w:szCs w:val="20"/>
                      <w:lang w:bidi="ro-RO"/>
                    </w:rPr>
                    <w:t>aceştia</w:t>
                  </w:r>
                  <w:proofErr w:type="spellEnd"/>
                  <w:r w:rsidRPr="00DF0D69">
                    <w:rPr>
                      <w:rFonts w:ascii="Trebuchet MS" w:hAnsi="Trebuchet MS" w:cs="Times New Roman"/>
                      <w:color w:val="0070C0"/>
                      <w:sz w:val="20"/>
                      <w:szCs w:val="20"/>
                      <w:lang w:bidi="ro-RO"/>
                    </w:rPr>
                    <w:t xml:space="preserve"> sunt </w:t>
                  </w:r>
                  <w:proofErr w:type="spellStart"/>
                  <w:r w:rsidRPr="00DF0D69">
                    <w:rPr>
                      <w:rFonts w:ascii="Trebuchet MS" w:hAnsi="Trebuchet MS" w:cs="Times New Roman"/>
                      <w:color w:val="0070C0"/>
                      <w:sz w:val="20"/>
                      <w:szCs w:val="20"/>
                      <w:lang w:bidi="ro-RO"/>
                    </w:rPr>
                    <w:t>implicaţi</w:t>
                  </w:r>
                  <w:proofErr w:type="spellEnd"/>
                  <w:r w:rsidRPr="00DF0D69">
                    <w:rPr>
                      <w:rFonts w:ascii="Trebuchet MS" w:hAnsi="Trebuchet MS" w:cs="Times New Roman"/>
                      <w:color w:val="0070C0"/>
                      <w:sz w:val="20"/>
                      <w:szCs w:val="20"/>
                      <w:lang w:bidi="ro-RO"/>
                    </w:rPr>
                    <w:t xml:space="preserve"> în activitățile de dezvoltare experimentală):</w:t>
                  </w:r>
                </w:p>
                <w:p w14:paraId="7E6E1E8B" w14:textId="77777777" w:rsidR="001140BF" w:rsidRPr="00DF0D69" w:rsidRDefault="001140BF" w:rsidP="001140BF">
                  <w:pPr>
                    <w:numPr>
                      <w:ilvl w:val="0"/>
                      <w:numId w:val="22"/>
                    </w:numPr>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 xml:space="preserve">Cheltuieli salariale </w:t>
                  </w:r>
                </w:p>
                <w:p w14:paraId="6196B2E7" w14:textId="77777777" w:rsidR="001140BF" w:rsidRPr="00FB44C7" w:rsidRDefault="001140BF" w:rsidP="001140BF">
                  <w:pPr>
                    <w:pStyle w:val="ListParagraph"/>
                    <w:numPr>
                      <w:ilvl w:val="0"/>
                      <w:numId w:val="22"/>
                    </w:numPr>
                    <w:spacing w:before="160"/>
                    <w:jc w:val="both"/>
                    <w:rPr>
                      <w:rFonts w:ascii="Trebuchet MS" w:hAnsi="Trebuchet MS" w:cs="Times New Roman"/>
                      <w:color w:val="0070C0"/>
                      <w:sz w:val="20"/>
                      <w:szCs w:val="20"/>
                      <w:lang w:bidi="ro-RO"/>
                    </w:rPr>
                  </w:pPr>
                  <w:r w:rsidRPr="00FB44C7">
                    <w:rPr>
                      <w:rFonts w:ascii="Trebuchet MS" w:hAnsi="Trebuchet MS" w:cs="Times New Roman"/>
                      <w:color w:val="0070C0"/>
                      <w:sz w:val="20"/>
                      <w:szCs w:val="20"/>
                      <w:lang w:bidi="ro-RO"/>
                    </w:rPr>
                    <w:t xml:space="preserve">Cheltuieli de deplasare în scopul realizării proiectului. Cheltuielile cu deplasarea pot fi utilizate în scopul colaborării interregionale, transnaționale și pentru activități de </w:t>
                  </w:r>
                  <w:proofErr w:type="spellStart"/>
                  <w:r w:rsidRPr="00FB44C7">
                    <w:rPr>
                      <w:rFonts w:ascii="Trebuchet MS" w:hAnsi="Trebuchet MS" w:cs="Times New Roman"/>
                      <w:color w:val="0070C0"/>
                      <w:sz w:val="20"/>
                      <w:szCs w:val="20"/>
                      <w:lang w:bidi="ro-RO"/>
                    </w:rPr>
                    <w:t>networking</w:t>
                  </w:r>
                  <w:proofErr w:type="spellEnd"/>
                  <w:r w:rsidRPr="00FB44C7">
                    <w:rPr>
                      <w:rFonts w:ascii="Trebuchet MS" w:hAnsi="Trebuchet MS" w:cs="Times New Roman"/>
                      <w:color w:val="0070C0"/>
                      <w:sz w:val="20"/>
                      <w:szCs w:val="20"/>
                      <w:lang w:bidi="ro-RO"/>
                    </w:rPr>
                    <w:t>.</w:t>
                  </w:r>
                </w:p>
                <w:p w14:paraId="6D5A4439" w14:textId="77777777" w:rsidR="001140BF" w:rsidRPr="00DF0D69" w:rsidRDefault="001140BF" w:rsidP="001140BF">
                  <w:pPr>
                    <w:ind w:left="-138"/>
                    <w:jc w:val="both"/>
                    <w:rPr>
                      <w:rFonts w:ascii="Trebuchet MS" w:hAnsi="Trebuchet MS" w:cs="Times New Roman"/>
                      <w:color w:val="0070C0"/>
                      <w:sz w:val="20"/>
                      <w:szCs w:val="20"/>
                    </w:rPr>
                  </w:pPr>
                </w:p>
              </w:tc>
            </w:tr>
            <w:tr w:rsidR="001140BF" w:rsidRPr="00DF0D69" w14:paraId="37BE1AE5" w14:textId="77777777" w:rsidTr="00504619">
              <w:tc>
                <w:tcPr>
                  <w:tcW w:w="1804" w:type="dxa"/>
                  <w:vMerge/>
                </w:tcPr>
                <w:p w14:paraId="5CC98E0C"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3B5B5167"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394EBD9A" w14:textId="77777777" w:rsidR="001140BF" w:rsidRPr="00DF0D69" w:rsidRDefault="001140BF" w:rsidP="001140BF">
                  <w:pPr>
                    <w:rPr>
                      <w:rFonts w:ascii="Trebuchet MS" w:hAnsi="Trebuchet MS" w:cs="Times New Roman"/>
                      <w:color w:val="0070C0"/>
                      <w:sz w:val="20"/>
                      <w:szCs w:val="20"/>
                    </w:rPr>
                  </w:pPr>
                </w:p>
              </w:tc>
              <w:tc>
                <w:tcPr>
                  <w:tcW w:w="3155" w:type="dxa"/>
                </w:tcPr>
                <w:p w14:paraId="1CCC86FA"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6D62E9FA" w14:textId="77777777" w:rsidR="001140BF" w:rsidRPr="00DF0D69" w:rsidRDefault="001140BF" w:rsidP="001140BF">
                  <w:pPr>
                    <w:jc w:val="both"/>
                    <w:rPr>
                      <w:rFonts w:ascii="Trebuchet MS" w:hAnsi="Trebuchet MS" w:cs="Times New Roman"/>
                      <w:color w:val="0070C0"/>
                      <w:sz w:val="20"/>
                      <w:szCs w:val="20"/>
                    </w:rPr>
                  </w:pPr>
                </w:p>
              </w:tc>
              <w:tc>
                <w:tcPr>
                  <w:tcW w:w="2647" w:type="dxa"/>
                  <w:vMerge/>
                </w:tcPr>
                <w:p w14:paraId="06B70EC4" w14:textId="77777777" w:rsidR="001140BF" w:rsidRPr="00DF0D69" w:rsidRDefault="001140BF" w:rsidP="001140BF">
                  <w:pPr>
                    <w:jc w:val="both"/>
                    <w:rPr>
                      <w:rFonts w:ascii="Trebuchet MS" w:hAnsi="Trebuchet MS" w:cs="Times New Roman"/>
                      <w:color w:val="0070C0"/>
                      <w:sz w:val="20"/>
                      <w:szCs w:val="20"/>
                    </w:rPr>
                  </w:pPr>
                </w:p>
              </w:tc>
            </w:tr>
            <w:tr w:rsidR="001140BF" w:rsidRPr="00DF0D69" w14:paraId="5CD2EBD4" w14:textId="77777777" w:rsidTr="00504619">
              <w:tc>
                <w:tcPr>
                  <w:tcW w:w="1804" w:type="dxa"/>
                  <w:vMerge/>
                </w:tcPr>
                <w:p w14:paraId="131A84AF"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7B60D79B"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4D3C51B0" w14:textId="77777777" w:rsidR="001140BF" w:rsidRPr="00DF0D69" w:rsidRDefault="001140BF" w:rsidP="001140BF">
                  <w:pPr>
                    <w:rPr>
                      <w:rFonts w:ascii="Trebuchet MS" w:hAnsi="Trebuchet MS" w:cs="Times New Roman"/>
                      <w:color w:val="0070C0"/>
                      <w:sz w:val="20"/>
                      <w:szCs w:val="20"/>
                    </w:rPr>
                  </w:pPr>
                </w:p>
              </w:tc>
              <w:tc>
                <w:tcPr>
                  <w:tcW w:w="3155" w:type="dxa"/>
                </w:tcPr>
                <w:p w14:paraId="1E16BADC"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pentru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de active fixe corporale (altele decât terenuri și imobile), pentru dezvoltare experimentală</w:t>
                  </w:r>
                </w:p>
                <w:p w14:paraId="690B4F4E" w14:textId="77777777" w:rsidR="001140BF" w:rsidRPr="00DF0D69" w:rsidRDefault="001140BF" w:rsidP="001140BF">
                  <w:pPr>
                    <w:jc w:val="both"/>
                    <w:rPr>
                      <w:rFonts w:ascii="Trebuchet MS" w:hAnsi="Trebuchet MS" w:cs="Times New Roman"/>
                      <w:color w:val="0070C0"/>
                      <w:sz w:val="20"/>
                      <w:szCs w:val="20"/>
                    </w:rPr>
                  </w:pPr>
                </w:p>
              </w:tc>
              <w:tc>
                <w:tcPr>
                  <w:tcW w:w="2647" w:type="dxa"/>
                  <w:vMerge w:val="restart"/>
                </w:tcPr>
                <w:p w14:paraId="6B3CB32E" w14:textId="77777777" w:rsidR="001140BF" w:rsidRDefault="001140BF" w:rsidP="001140BF">
                  <w:pPr>
                    <w:jc w:val="both"/>
                    <w:rPr>
                      <w:rFonts w:ascii="Trebuchet MS" w:hAnsi="Trebuchet MS" w:cs="Times New Roman"/>
                      <w:color w:val="0070C0"/>
                      <w:sz w:val="20"/>
                      <w:szCs w:val="20"/>
                      <w:lang w:bidi="ro-RO"/>
                    </w:rPr>
                  </w:pPr>
                  <w:r>
                    <w:rPr>
                      <w:rFonts w:ascii="Trebuchet MS" w:hAnsi="Trebuchet MS" w:cs="Times New Roman"/>
                      <w:b/>
                      <w:color w:val="0070C0"/>
                      <w:sz w:val="20"/>
                      <w:szCs w:val="20"/>
                      <w:lang w:bidi="ro-RO"/>
                    </w:rPr>
                    <w:t xml:space="preserve"> Sunt eligibile </w:t>
                  </w:r>
                  <w:r w:rsidRPr="00DF0D69">
                    <w:rPr>
                      <w:rFonts w:ascii="Trebuchet MS" w:hAnsi="Trebuchet MS" w:cs="Times New Roman"/>
                      <w:b/>
                      <w:color w:val="0070C0"/>
                      <w:sz w:val="20"/>
                      <w:szCs w:val="20"/>
                      <w:lang w:bidi="ro-RO"/>
                    </w:rPr>
                    <w:t xml:space="preserve">Cheltuieli pentru </w:t>
                  </w:r>
                  <w:proofErr w:type="spellStart"/>
                  <w:r w:rsidRPr="00DF0D69">
                    <w:rPr>
                      <w:rFonts w:ascii="Trebuchet MS" w:hAnsi="Trebuchet MS" w:cs="Times New Roman"/>
                      <w:b/>
                      <w:color w:val="0070C0"/>
                      <w:sz w:val="20"/>
                      <w:szCs w:val="20"/>
                      <w:lang w:bidi="ro-RO"/>
                    </w:rPr>
                    <w:t>achiziţia</w:t>
                  </w:r>
                  <w:proofErr w:type="spellEnd"/>
                  <w:r w:rsidRPr="00DF0D69">
                    <w:rPr>
                      <w:rFonts w:ascii="Trebuchet MS" w:hAnsi="Trebuchet MS" w:cs="Times New Roman"/>
                      <w:b/>
                      <w:color w:val="0070C0"/>
                      <w:sz w:val="20"/>
                      <w:szCs w:val="20"/>
                      <w:lang w:bidi="ro-RO"/>
                    </w:rPr>
                    <w:t xml:space="preserve"> de instrumente </w:t>
                  </w:r>
                  <w:proofErr w:type="spellStart"/>
                  <w:r w:rsidRPr="00DF0D69">
                    <w:rPr>
                      <w:rFonts w:ascii="Trebuchet MS" w:hAnsi="Trebuchet MS" w:cs="Times New Roman"/>
                      <w:b/>
                      <w:color w:val="0070C0"/>
                      <w:sz w:val="20"/>
                      <w:szCs w:val="20"/>
                      <w:lang w:bidi="ro-RO"/>
                    </w:rPr>
                    <w:t>şi</w:t>
                  </w:r>
                  <w:proofErr w:type="spellEnd"/>
                  <w:r w:rsidRPr="00DF0D69">
                    <w:rPr>
                      <w:rFonts w:ascii="Trebuchet MS" w:hAnsi="Trebuchet MS" w:cs="Times New Roman"/>
                      <w:b/>
                      <w:color w:val="0070C0"/>
                      <w:sz w:val="20"/>
                      <w:szCs w:val="20"/>
                      <w:lang w:bidi="ro-RO"/>
                    </w:rPr>
                    <w:t xml:space="preserve"> echipamente</w:t>
                  </w:r>
                  <w:r w:rsidRPr="00DF0D69">
                    <w:rPr>
                      <w:rFonts w:ascii="Trebuchet MS" w:hAnsi="Trebuchet MS" w:cs="Times New Roman"/>
                      <w:color w:val="0070C0"/>
                      <w:sz w:val="20"/>
                      <w:szCs w:val="20"/>
                      <w:lang w:bidi="ro-RO"/>
                    </w:rPr>
                    <w:t xml:space="preserve"> (active corporale și obiecte de inventar), în măsura </w:t>
                  </w:r>
                  <w:proofErr w:type="spellStart"/>
                  <w:r w:rsidRPr="00DF0D69">
                    <w:rPr>
                      <w:rFonts w:ascii="Trebuchet MS" w:hAnsi="Trebuchet MS" w:cs="Times New Roman"/>
                      <w:color w:val="0070C0"/>
                      <w:sz w:val="20"/>
                      <w:szCs w:val="20"/>
                      <w:lang w:bidi="ro-RO"/>
                    </w:rPr>
                    <w:t>şi</w:t>
                  </w:r>
                  <w:proofErr w:type="spellEnd"/>
                  <w:r w:rsidRPr="00DF0D69">
                    <w:rPr>
                      <w:rFonts w:ascii="Trebuchet MS" w:hAnsi="Trebuchet MS" w:cs="Times New Roman"/>
                      <w:color w:val="0070C0"/>
                      <w:sz w:val="20"/>
                      <w:szCs w:val="20"/>
                      <w:lang w:bidi="ro-RO"/>
                    </w:rPr>
                    <w:t xml:space="preserve"> pe durata utilizării acestora în cadrul proiectului de cercetare – activități de dezvoltare experimentală (dacă aceste instrumente </w:t>
                  </w:r>
                  <w:proofErr w:type="spellStart"/>
                  <w:r w:rsidRPr="00DF0D69">
                    <w:rPr>
                      <w:rFonts w:ascii="Trebuchet MS" w:hAnsi="Trebuchet MS" w:cs="Times New Roman"/>
                      <w:color w:val="0070C0"/>
                      <w:sz w:val="20"/>
                      <w:szCs w:val="20"/>
                      <w:lang w:bidi="ro-RO"/>
                    </w:rPr>
                    <w:t>şi</w:t>
                  </w:r>
                  <w:proofErr w:type="spellEnd"/>
                  <w:r w:rsidRPr="00DF0D69">
                    <w:rPr>
                      <w:rFonts w:ascii="Trebuchet MS" w:hAnsi="Trebuchet MS" w:cs="Times New Roman"/>
                      <w:color w:val="0070C0"/>
                      <w:sz w:val="20"/>
                      <w:szCs w:val="20"/>
                      <w:lang w:bidi="ro-RO"/>
                    </w:rPr>
                    <w:t xml:space="preserve"> echipamente au o durată de </w:t>
                  </w:r>
                  <w:proofErr w:type="spellStart"/>
                  <w:r w:rsidRPr="00DF0D69">
                    <w:rPr>
                      <w:rFonts w:ascii="Trebuchet MS" w:hAnsi="Trebuchet MS" w:cs="Times New Roman"/>
                      <w:color w:val="0070C0"/>
                      <w:sz w:val="20"/>
                      <w:szCs w:val="20"/>
                      <w:lang w:bidi="ro-RO"/>
                    </w:rPr>
                    <w:t>funcţionare</w:t>
                  </w:r>
                  <w:proofErr w:type="spellEnd"/>
                  <w:r w:rsidRPr="00DF0D69">
                    <w:rPr>
                      <w:rFonts w:ascii="Trebuchet MS" w:hAnsi="Trebuchet MS" w:cs="Times New Roman"/>
                      <w:color w:val="0070C0"/>
                      <w:sz w:val="20"/>
                      <w:szCs w:val="20"/>
                      <w:lang w:bidi="ro-RO"/>
                    </w:rPr>
                    <w:t xml:space="preserve"> mai mare decât durata proiectului de cercetare, sunt eligibile doar costurile de amortizare pe durata proiectului, calculate pe baza bunelor practici contabile)</w:t>
                  </w:r>
                </w:p>
                <w:p w14:paraId="71EE44D1" w14:textId="40A3786C" w:rsidR="00996F40" w:rsidRPr="00DF0D69" w:rsidRDefault="00996F40" w:rsidP="001140BF">
                  <w:pPr>
                    <w:jc w:val="both"/>
                    <w:rPr>
                      <w:rFonts w:ascii="Trebuchet MS" w:hAnsi="Trebuchet MS" w:cs="Times New Roman"/>
                      <w:color w:val="0070C0"/>
                      <w:sz w:val="20"/>
                      <w:szCs w:val="20"/>
                      <w:lang w:bidi="ro-RO"/>
                    </w:rPr>
                  </w:pPr>
                  <w:r>
                    <w:rPr>
                      <w:rFonts w:ascii="Trebuchet MS" w:hAnsi="Trebuchet MS" w:cs="Times New Roman"/>
                      <w:color w:val="0070C0"/>
                      <w:sz w:val="20"/>
                      <w:szCs w:val="20"/>
                    </w:rPr>
                    <w:t xml:space="preserve">Cheltuielile cu amortizarea se aplică și organizațiilor de cercetare a căror activitate economică depășește 20% din activitatea totală, în conformitate cu prevederile Schemei de ajutor de stat aprobată prin ordinul MIPE nr. </w:t>
                  </w:r>
                  <w:r w:rsidRPr="00E33465">
                    <w:rPr>
                      <w:rFonts w:ascii="Trebuchet MS" w:hAnsi="Trebuchet MS" w:cs="Times New Roman"/>
                      <w:color w:val="0070C0"/>
                      <w:sz w:val="20"/>
                      <w:szCs w:val="20"/>
                    </w:rPr>
                    <w:t>3284/31.08.2023.</w:t>
                  </w:r>
                </w:p>
              </w:tc>
            </w:tr>
            <w:tr w:rsidR="001140BF" w:rsidRPr="00DF0D69" w14:paraId="6B1AFB40" w14:textId="77777777" w:rsidTr="00504619">
              <w:tc>
                <w:tcPr>
                  <w:tcW w:w="1804" w:type="dxa"/>
                  <w:vMerge/>
                </w:tcPr>
                <w:p w14:paraId="22ADFF0E"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081E8A2A"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16A72B14" w14:textId="77777777" w:rsidR="001140BF" w:rsidRPr="00DF0D69" w:rsidRDefault="001140BF" w:rsidP="001140BF">
                  <w:pPr>
                    <w:rPr>
                      <w:rFonts w:ascii="Trebuchet MS" w:hAnsi="Trebuchet MS" w:cs="Times New Roman"/>
                      <w:color w:val="0070C0"/>
                      <w:sz w:val="20"/>
                      <w:szCs w:val="20"/>
                    </w:rPr>
                  </w:pPr>
                </w:p>
              </w:tc>
              <w:tc>
                <w:tcPr>
                  <w:tcW w:w="3155" w:type="dxa"/>
                </w:tcPr>
                <w:p w14:paraId="262C4C20" w14:textId="2B7133EF" w:rsidR="002616D0" w:rsidRPr="00DF0D69" w:rsidRDefault="001140BF" w:rsidP="001140BF">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amortizarea pentru dezvoltare experimentală (costurile instrumentelor și ale echipamentelor</w:t>
                  </w:r>
                  <w:r w:rsidR="002616D0" w:rsidRPr="00DF0D69">
                    <w:rPr>
                      <w:rFonts w:ascii="Trebuchet MS" w:hAnsi="Trebuchet MS" w:cs="Times New Roman"/>
                      <w:color w:val="0070C0"/>
                      <w:sz w:val="20"/>
                      <w:szCs w:val="20"/>
                    </w:rPr>
                    <w:t>)</w:t>
                  </w:r>
                  <w:r w:rsidR="002616D0">
                    <w:rPr>
                      <w:rFonts w:ascii="Trebuchet MS" w:hAnsi="Trebuchet MS" w:cs="Times New Roman"/>
                      <w:color w:val="0070C0"/>
                      <w:sz w:val="20"/>
                      <w:szCs w:val="20"/>
                    </w:rPr>
                    <w:t xml:space="preserve"> </w:t>
                  </w:r>
                </w:p>
              </w:tc>
              <w:tc>
                <w:tcPr>
                  <w:tcW w:w="2647" w:type="dxa"/>
                  <w:vMerge/>
                </w:tcPr>
                <w:p w14:paraId="0C712166" w14:textId="77777777" w:rsidR="001140BF" w:rsidRPr="00DF0D69" w:rsidRDefault="001140BF" w:rsidP="001140BF">
                  <w:pPr>
                    <w:jc w:val="both"/>
                    <w:rPr>
                      <w:rFonts w:ascii="Trebuchet MS" w:hAnsi="Trebuchet MS" w:cs="Times New Roman"/>
                      <w:color w:val="0070C0"/>
                      <w:sz w:val="20"/>
                      <w:szCs w:val="20"/>
                    </w:rPr>
                  </w:pPr>
                </w:p>
              </w:tc>
            </w:tr>
            <w:tr w:rsidR="001140BF" w:rsidRPr="00DF0D69" w14:paraId="255A0173" w14:textId="77777777" w:rsidTr="00504619">
              <w:tc>
                <w:tcPr>
                  <w:tcW w:w="1804" w:type="dxa"/>
                  <w:vMerge/>
                </w:tcPr>
                <w:p w14:paraId="0525C51C"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15076438"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579C6FCA" w14:textId="77777777" w:rsidR="001140BF" w:rsidRPr="00DF0D69" w:rsidRDefault="001140BF" w:rsidP="001140BF">
                  <w:pPr>
                    <w:rPr>
                      <w:rFonts w:ascii="Trebuchet MS" w:hAnsi="Trebuchet MS" w:cs="Times New Roman"/>
                      <w:color w:val="0070C0"/>
                      <w:sz w:val="20"/>
                      <w:szCs w:val="20"/>
                    </w:rPr>
                  </w:pPr>
                </w:p>
              </w:tc>
              <w:tc>
                <w:tcPr>
                  <w:tcW w:w="3155" w:type="dxa"/>
                </w:tcPr>
                <w:p w14:paraId="2779821C"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pentru achiziția de substanțe, materiale, plante, animale de laborator, consumabile, obiecte de inventar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alte produse similare necesare </w:t>
                  </w:r>
                  <w:proofErr w:type="spellStart"/>
                  <w:r w:rsidRPr="00DF0D69">
                    <w:rPr>
                      <w:rFonts w:ascii="Trebuchet MS" w:hAnsi="Trebuchet MS" w:cs="Times New Roman"/>
                      <w:color w:val="0070C0"/>
                      <w:sz w:val="20"/>
                      <w:szCs w:val="20"/>
                    </w:rPr>
                    <w:t>desfăşurării</w:t>
                  </w:r>
                  <w:proofErr w:type="spellEnd"/>
                  <w:r w:rsidRPr="00DF0D69">
                    <w:rPr>
                      <w:rFonts w:ascii="Trebuchet MS" w:hAnsi="Trebuchet MS" w:cs="Times New Roman"/>
                      <w:color w:val="0070C0"/>
                      <w:sz w:val="20"/>
                      <w:szCs w:val="20"/>
                    </w:rPr>
                    <w:t xml:space="preserve"> </w:t>
                  </w:r>
                  <w:proofErr w:type="spellStart"/>
                  <w:r w:rsidRPr="00DF0D69">
                    <w:rPr>
                      <w:rFonts w:ascii="Trebuchet MS" w:hAnsi="Trebuchet MS" w:cs="Times New Roman"/>
                      <w:color w:val="0070C0"/>
                      <w:sz w:val="20"/>
                      <w:szCs w:val="20"/>
                    </w:rPr>
                    <w:t>activităţilor</w:t>
                  </w:r>
                  <w:proofErr w:type="spellEnd"/>
                  <w:r w:rsidRPr="00DF0D69">
                    <w:rPr>
                      <w:rFonts w:ascii="Trebuchet MS" w:hAnsi="Trebuchet MS" w:cs="Times New Roman"/>
                      <w:color w:val="0070C0"/>
                      <w:sz w:val="20"/>
                      <w:szCs w:val="20"/>
                    </w:rPr>
                    <w:t xml:space="preserve"> de dezvoltare experimentală</w:t>
                  </w:r>
                </w:p>
              </w:tc>
              <w:tc>
                <w:tcPr>
                  <w:tcW w:w="2647" w:type="dxa"/>
                </w:tcPr>
                <w:p w14:paraId="7B812AF5" w14:textId="77777777" w:rsidR="001140BF" w:rsidRPr="00DF0D69" w:rsidRDefault="001140BF" w:rsidP="001140BF">
                  <w:pPr>
                    <w:jc w:val="both"/>
                    <w:rPr>
                      <w:rFonts w:ascii="Trebuchet MS" w:hAnsi="Trebuchet MS" w:cs="Times New Roman"/>
                      <w:color w:val="0070C0"/>
                      <w:sz w:val="20"/>
                      <w:szCs w:val="20"/>
                    </w:rPr>
                  </w:pPr>
                </w:p>
              </w:tc>
            </w:tr>
            <w:tr w:rsidR="001140BF" w:rsidRPr="00DF0D69" w14:paraId="3859C55C" w14:textId="77777777" w:rsidTr="00504619">
              <w:tc>
                <w:tcPr>
                  <w:tcW w:w="1804" w:type="dxa"/>
                  <w:vMerge/>
                </w:tcPr>
                <w:p w14:paraId="08F669C7"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7044B854"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ACTIVE NECORPORALE</w:t>
                  </w:r>
                </w:p>
                <w:p w14:paraId="176061D5" w14:textId="77777777" w:rsidR="001140BF" w:rsidRPr="00DF0D69" w:rsidRDefault="001140BF" w:rsidP="001140BF">
                  <w:pPr>
                    <w:rPr>
                      <w:rFonts w:ascii="Trebuchet MS" w:hAnsi="Trebuchet MS" w:cs="Times New Roman"/>
                      <w:color w:val="0070C0"/>
                      <w:sz w:val="20"/>
                      <w:szCs w:val="20"/>
                    </w:rPr>
                  </w:pPr>
                </w:p>
              </w:tc>
              <w:tc>
                <w:tcPr>
                  <w:tcW w:w="3155" w:type="dxa"/>
                </w:tcPr>
                <w:p w14:paraId="6795F0D5"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pentru achiziția de active necorporale  pentru dezvoltare experimentală</w:t>
                  </w:r>
                </w:p>
                <w:p w14:paraId="7E450E04" w14:textId="77777777" w:rsidR="001140BF" w:rsidRPr="00DF0D69" w:rsidRDefault="001140BF" w:rsidP="001140BF">
                  <w:pPr>
                    <w:jc w:val="both"/>
                    <w:rPr>
                      <w:rFonts w:ascii="Trebuchet MS" w:hAnsi="Trebuchet MS" w:cs="Times New Roman"/>
                      <w:color w:val="0070C0"/>
                      <w:sz w:val="20"/>
                      <w:szCs w:val="20"/>
                    </w:rPr>
                  </w:pPr>
                </w:p>
              </w:tc>
              <w:tc>
                <w:tcPr>
                  <w:tcW w:w="2647" w:type="dxa"/>
                </w:tcPr>
                <w:p w14:paraId="3A37AC36" w14:textId="77777777" w:rsidR="001140BF" w:rsidRPr="00DF0D69" w:rsidRDefault="001140BF" w:rsidP="001140BF">
                  <w:pPr>
                    <w:jc w:val="both"/>
                    <w:rPr>
                      <w:rFonts w:ascii="Trebuchet MS" w:hAnsi="Trebuchet MS" w:cs="Times New Roman"/>
                      <w:b/>
                      <w:color w:val="0070C0"/>
                      <w:sz w:val="20"/>
                      <w:szCs w:val="20"/>
                      <w:lang w:bidi="ro-RO"/>
                    </w:rPr>
                  </w:pPr>
                  <w:r w:rsidRPr="00DF0D69">
                    <w:rPr>
                      <w:rFonts w:ascii="Trebuchet MS" w:hAnsi="Trebuchet MS" w:cs="Times New Roman"/>
                      <w:b/>
                      <w:color w:val="0070C0"/>
                      <w:sz w:val="20"/>
                      <w:szCs w:val="20"/>
                      <w:lang w:bidi="ro-RO"/>
                    </w:rPr>
                    <w:t xml:space="preserve">Cheltuieli pentru achiziția de active fixe necorporale </w:t>
                  </w:r>
                </w:p>
                <w:p w14:paraId="04D657BB" w14:textId="77777777" w:rsidR="001140BF" w:rsidRPr="00DF0D69" w:rsidRDefault="001140BF" w:rsidP="001140BF">
                  <w:pPr>
                    <w:numPr>
                      <w:ilvl w:val="0"/>
                      <w:numId w:val="23"/>
                    </w:numPr>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Cunoștințe tehnice</w:t>
                  </w:r>
                </w:p>
                <w:p w14:paraId="2DF058AF" w14:textId="77777777" w:rsidR="001140BF" w:rsidRPr="00DF0D69" w:rsidRDefault="001140BF" w:rsidP="001140BF">
                  <w:pPr>
                    <w:numPr>
                      <w:ilvl w:val="0"/>
                      <w:numId w:val="23"/>
                    </w:numPr>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Brevete</w:t>
                  </w:r>
                </w:p>
                <w:p w14:paraId="7886EA71" w14:textId="77777777" w:rsidR="001140BF" w:rsidRPr="00DF0D69" w:rsidRDefault="001140BF" w:rsidP="001140BF">
                  <w:pPr>
                    <w:numPr>
                      <w:ilvl w:val="0"/>
                      <w:numId w:val="23"/>
                    </w:numPr>
                    <w:jc w:val="both"/>
                    <w:rPr>
                      <w:rFonts w:ascii="Trebuchet MS" w:hAnsi="Trebuchet MS" w:cs="Times New Roman"/>
                      <w:color w:val="0070C0"/>
                      <w:sz w:val="20"/>
                      <w:szCs w:val="20"/>
                      <w:lang w:bidi="ro-RO"/>
                    </w:rPr>
                  </w:pPr>
                  <w:r w:rsidRPr="00DF0D69">
                    <w:rPr>
                      <w:rFonts w:ascii="Trebuchet MS" w:hAnsi="Trebuchet MS" w:cs="Times New Roman"/>
                      <w:color w:val="0070C0"/>
                      <w:sz w:val="20"/>
                      <w:szCs w:val="20"/>
                      <w:lang w:bidi="ro-RO"/>
                    </w:rPr>
                    <w:t>Drepturi de utilizare</w:t>
                  </w:r>
                </w:p>
                <w:p w14:paraId="6ADCEC15" w14:textId="77777777" w:rsidR="001140BF" w:rsidRPr="00DF0D69" w:rsidRDefault="001140BF" w:rsidP="001140BF">
                  <w:pPr>
                    <w:jc w:val="both"/>
                    <w:rPr>
                      <w:rFonts w:ascii="Trebuchet MS" w:hAnsi="Trebuchet MS" w:cs="Times New Roman"/>
                      <w:color w:val="0070C0"/>
                      <w:sz w:val="20"/>
                      <w:szCs w:val="20"/>
                    </w:rPr>
                  </w:pPr>
                </w:p>
              </w:tc>
            </w:tr>
            <w:tr w:rsidR="001140BF" w:rsidRPr="00DF0D69" w14:paraId="59592E42" w14:textId="77777777" w:rsidTr="00504619">
              <w:tc>
                <w:tcPr>
                  <w:tcW w:w="1804" w:type="dxa"/>
                  <w:vMerge/>
                </w:tcPr>
                <w:p w14:paraId="66F52B44" w14:textId="77777777" w:rsidR="001140BF" w:rsidRPr="00DF0D69" w:rsidRDefault="001140BF" w:rsidP="001140BF">
                  <w:pPr>
                    <w:rPr>
                      <w:rFonts w:ascii="Trebuchet MS" w:hAnsi="Trebuchet MS" w:cs="Times New Roman"/>
                      <w:b/>
                      <w:color w:val="0070C0"/>
                      <w:sz w:val="20"/>
                      <w:szCs w:val="20"/>
                      <w:lang w:bidi="ro-RO"/>
                    </w:rPr>
                  </w:pPr>
                </w:p>
              </w:tc>
              <w:tc>
                <w:tcPr>
                  <w:tcW w:w="1564" w:type="dxa"/>
                </w:tcPr>
                <w:p w14:paraId="6689CF87" w14:textId="77777777" w:rsidR="001140BF" w:rsidRPr="00DF0D69" w:rsidRDefault="001140BF" w:rsidP="001140BF">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4FEB6999" w14:textId="77777777" w:rsidR="001140BF" w:rsidRPr="00DF0D69" w:rsidRDefault="001140BF" w:rsidP="001140BF">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pentru servicii consultanță și echivalente folosite exclusiv pentru activitățile de dezvoltare experimentala</w:t>
                  </w:r>
                </w:p>
                <w:p w14:paraId="153F0094" w14:textId="77777777" w:rsidR="001140BF" w:rsidRPr="00DF0D69" w:rsidRDefault="001140BF" w:rsidP="001140BF">
                  <w:pPr>
                    <w:pStyle w:val="Bodytext20"/>
                    <w:spacing w:line="240" w:lineRule="auto"/>
                    <w:ind w:firstLine="0"/>
                    <w:contextualSpacing/>
                    <w:rPr>
                      <w:rFonts w:ascii="Trebuchet MS" w:hAnsi="Trebuchet MS" w:cs="Times New Roman"/>
                      <w:color w:val="0070C0"/>
                      <w:sz w:val="20"/>
                      <w:szCs w:val="20"/>
                    </w:rPr>
                  </w:pPr>
                </w:p>
              </w:tc>
              <w:tc>
                <w:tcPr>
                  <w:tcW w:w="2647" w:type="dxa"/>
                </w:tcPr>
                <w:p w14:paraId="2D05FA1E" w14:textId="77777777" w:rsidR="001140BF" w:rsidRPr="00DF0D69" w:rsidRDefault="001140BF" w:rsidP="001140BF">
                  <w:pPr>
                    <w:pStyle w:val="Bodytext20"/>
                    <w:spacing w:line="240" w:lineRule="auto"/>
                    <w:ind w:firstLine="0"/>
                    <w:contextualSpacing/>
                    <w:rPr>
                      <w:rFonts w:ascii="Trebuchet MS" w:hAnsi="Trebuchet MS" w:cs="Times New Roman"/>
                      <w:b/>
                      <w:color w:val="0070C0"/>
                      <w:sz w:val="20"/>
                      <w:szCs w:val="20"/>
                      <w:lang w:bidi="ro-RO"/>
                    </w:rPr>
                  </w:pPr>
                  <w:r w:rsidRPr="00DF0D69">
                    <w:rPr>
                      <w:rFonts w:ascii="Trebuchet MS" w:hAnsi="Trebuchet MS" w:cs="Times New Roman"/>
                      <w:b/>
                      <w:color w:val="0070C0"/>
                      <w:sz w:val="20"/>
                      <w:szCs w:val="20"/>
                      <w:lang w:bidi="ro-RO"/>
                    </w:rPr>
                    <w:t>Cheltuielile pentru achiziția de servicii</w:t>
                  </w:r>
                  <w:r w:rsidRPr="00DF0D69">
                    <w:rPr>
                      <w:rFonts w:ascii="Trebuchet MS" w:hAnsi="Trebuchet MS" w:cs="Times New Roman"/>
                      <w:color w:val="0070C0"/>
                      <w:sz w:val="20"/>
                      <w:szCs w:val="20"/>
                      <w:lang w:bidi="ro-RO"/>
                    </w:rPr>
                    <w:t xml:space="preserve"> sunt eligibile în măsura în care sunt achiziționate din surse externe, în condiții de concurență deplină</w:t>
                  </w:r>
                </w:p>
              </w:tc>
            </w:tr>
            <w:tr w:rsidR="00CE33F6" w:rsidRPr="00DF0D69" w14:paraId="1989EE32" w14:textId="77777777" w:rsidTr="00504619">
              <w:trPr>
                <w:trHeight w:val="3886"/>
              </w:trPr>
              <w:tc>
                <w:tcPr>
                  <w:tcW w:w="1804" w:type="dxa"/>
                  <w:vMerge w:val="restart"/>
                </w:tcPr>
                <w:p w14:paraId="4D508041" w14:textId="77777777" w:rsidR="00CE33F6" w:rsidRPr="00DF0D69" w:rsidRDefault="00CE33F6" w:rsidP="00CE33F6">
                  <w:pPr>
                    <w:rPr>
                      <w:rFonts w:ascii="Trebuchet MS" w:hAnsi="Trebuchet MS" w:cs="Times New Roman"/>
                      <w:color w:val="0070C0"/>
                      <w:sz w:val="20"/>
                      <w:szCs w:val="20"/>
                    </w:rPr>
                  </w:pPr>
                  <w:r>
                    <w:rPr>
                      <w:rFonts w:ascii="Trebuchet MS" w:hAnsi="Trebuchet MS" w:cs="Times New Roman"/>
                      <w:b/>
                      <w:color w:val="0070C0"/>
                      <w:sz w:val="20"/>
                      <w:szCs w:val="20"/>
                      <w:lang w:bidi="ro-RO"/>
                    </w:rPr>
                    <w:t>I</w:t>
                  </w:r>
                  <w:r w:rsidRPr="00DF0D69">
                    <w:rPr>
                      <w:rFonts w:ascii="Trebuchet MS" w:hAnsi="Trebuchet MS" w:cs="Times New Roman"/>
                      <w:b/>
                      <w:color w:val="0070C0"/>
                      <w:sz w:val="20"/>
                      <w:szCs w:val="20"/>
                      <w:lang w:bidi="ro-RO"/>
                    </w:rPr>
                    <w:t>novare de produs</w:t>
                  </w:r>
                </w:p>
                <w:p w14:paraId="24551522" w14:textId="77777777" w:rsidR="00CE33F6" w:rsidRPr="00DF0D69" w:rsidRDefault="00CE33F6" w:rsidP="00CE33F6">
                  <w:pPr>
                    <w:rPr>
                      <w:rFonts w:ascii="Trebuchet MS" w:hAnsi="Trebuchet MS" w:cs="Times New Roman"/>
                      <w:color w:val="0070C0"/>
                      <w:sz w:val="20"/>
                      <w:szCs w:val="20"/>
                    </w:rPr>
                  </w:pPr>
                </w:p>
                <w:p w14:paraId="6F1872D2" w14:textId="77777777" w:rsidR="00CE33F6" w:rsidRPr="00DF0D69" w:rsidRDefault="00CE33F6" w:rsidP="00CE33F6">
                  <w:pPr>
                    <w:rPr>
                      <w:rFonts w:ascii="Trebuchet MS" w:hAnsi="Trebuchet MS" w:cs="Times New Roman"/>
                      <w:b/>
                      <w:color w:val="0070C0"/>
                      <w:sz w:val="20"/>
                      <w:szCs w:val="20"/>
                      <w:lang w:bidi="ro-RO"/>
                    </w:rPr>
                  </w:pPr>
                </w:p>
              </w:tc>
              <w:tc>
                <w:tcPr>
                  <w:tcW w:w="1564" w:type="dxa"/>
                </w:tcPr>
                <w:p w14:paraId="17F9C858" w14:textId="77777777" w:rsidR="00CE33F6" w:rsidRPr="00DF0D69" w:rsidRDefault="00CE33F6" w:rsidP="00CE33F6">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64879ABA" w14:textId="77777777" w:rsidR="00CE33F6" w:rsidRPr="00CE33F6" w:rsidRDefault="00CE33F6" w:rsidP="00CE33F6">
                  <w:pPr>
                    <w:jc w:val="both"/>
                    <w:rPr>
                      <w:rFonts w:ascii="Trebuchet MS" w:hAnsi="Trebuchet MS" w:cs="Times New Roman"/>
                      <w:color w:val="0070C0"/>
                      <w:sz w:val="20"/>
                      <w:szCs w:val="20"/>
                    </w:rPr>
                  </w:pPr>
                  <w:r w:rsidRPr="00CE33F6">
                    <w:rPr>
                      <w:rFonts w:ascii="Trebuchet MS" w:hAnsi="Trebuchet MS" w:cs="Times New Roman"/>
                      <w:color w:val="0070C0"/>
                      <w:sz w:val="20"/>
                      <w:szCs w:val="20"/>
                    </w:rPr>
                    <w:t xml:space="preserve">Cheltuieli pentru </w:t>
                  </w:r>
                  <w:proofErr w:type="spellStart"/>
                  <w:r w:rsidRPr="00CE33F6">
                    <w:rPr>
                      <w:rFonts w:ascii="Trebuchet MS" w:hAnsi="Trebuchet MS" w:cs="Times New Roman"/>
                      <w:color w:val="0070C0"/>
                      <w:sz w:val="20"/>
                      <w:szCs w:val="20"/>
                    </w:rPr>
                    <w:t>obtinerea</w:t>
                  </w:r>
                  <w:proofErr w:type="spellEnd"/>
                  <w:r w:rsidRPr="00CE33F6">
                    <w:rPr>
                      <w:rFonts w:ascii="Trebuchet MS" w:hAnsi="Trebuchet MS" w:cs="Times New Roman"/>
                      <w:color w:val="0070C0"/>
                      <w:sz w:val="20"/>
                      <w:szCs w:val="20"/>
                    </w:rPr>
                    <w:t xml:space="preserve">, validarea si protejarea brevetelor si a altor active necorporale </w:t>
                  </w:r>
                </w:p>
                <w:p w14:paraId="4147CBB4" w14:textId="77777777" w:rsidR="00CE33F6" w:rsidRPr="00DF0D69" w:rsidRDefault="00CE33F6" w:rsidP="00CE33F6">
                  <w:pPr>
                    <w:jc w:val="both"/>
                    <w:rPr>
                      <w:rFonts w:ascii="Trebuchet MS" w:hAnsi="Trebuchet MS" w:cs="Times New Roman"/>
                      <w:color w:val="0070C0"/>
                      <w:sz w:val="20"/>
                      <w:szCs w:val="20"/>
                    </w:rPr>
                  </w:pPr>
                </w:p>
              </w:tc>
              <w:tc>
                <w:tcPr>
                  <w:tcW w:w="2647" w:type="dxa"/>
                </w:tcPr>
                <w:p w14:paraId="7A5E9513" w14:textId="77777777" w:rsidR="00CE33F6" w:rsidRPr="00DF0D69" w:rsidRDefault="00B84A09" w:rsidP="00CE33F6">
                  <w:pPr>
                    <w:spacing w:before="160"/>
                    <w:jc w:val="both"/>
                    <w:rPr>
                      <w:rFonts w:ascii="Trebuchet MS" w:hAnsi="Trebuchet MS" w:cs="Times New Roman"/>
                      <w:color w:val="0070C0"/>
                      <w:sz w:val="20"/>
                      <w:szCs w:val="20"/>
                    </w:rPr>
                  </w:pPr>
                  <w:r w:rsidRPr="00DF0D69">
                    <w:rPr>
                      <w:rFonts w:ascii="Trebuchet MS" w:hAnsi="Trebuchet MS" w:cs="Times New Roman"/>
                      <w:b/>
                      <w:color w:val="0070C0"/>
                      <w:sz w:val="20"/>
                      <w:szCs w:val="20"/>
                      <w:lang w:bidi="ro-RO"/>
                    </w:rPr>
                    <w:t>Cheltuielile pentru achiziția de servicii</w:t>
                  </w:r>
                  <w:r w:rsidRPr="00DF0D69">
                    <w:rPr>
                      <w:rFonts w:ascii="Trebuchet MS" w:hAnsi="Trebuchet MS" w:cs="Times New Roman"/>
                      <w:color w:val="0070C0"/>
                      <w:sz w:val="20"/>
                      <w:szCs w:val="20"/>
                      <w:lang w:bidi="ro-RO"/>
                    </w:rPr>
                    <w:t xml:space="preserve"> sunt eligibile în măsura în care sunt achiziționate din surse externe, în condiții de concurență deplină</w:t>
                  </w:r>
                </w:p>
              </w:tc>
            </w:tr>
            <w:tr w:rsidR="000261F1" w:rsidRPr="00DF0D69" w14:paraId="48339FD9" w14:textId="77777777" w:rsidTr="00504619">
              <w:tc>
                <w:tcPr>
                  <w:tcW w:w="1804" w:type="dxa"/>
                  <w:vMerge/>
                </w:tcPr>
                <w:p w14:paraId="5B83A40B" w14:textId="77777777" w:rsidR="000261F1" w:rsidRPr="00DF0D69" w:rsidRDefault="000261F1" w:rsidP="00CE33F6">
                  <w:pPr>
                    <w:rPr>
                      <w:rFonts w:ascii="Trebuchet MS" w:hAnsi="Trebuchet MS" w:cs="Times New Roman"/>
                      <w:b/>
                      <w:color w:val="0070C0"/>
                      <w:sz w:val="20"/>
                      <w:szCs w:val="20"/>
                      <w:lang w:bidi="ro-RO"/>
                    </w:rPr>
                  </w:pPr>
                </w:p>
              </w:tc>
              <w:tc>
                <w:tcPr>
                  <w:tcW w:w="1564" w:type="dxa"/>
                </w:tcPr>
                <w:p w14:paraId="64391675" w14:textId="77777777" w:rsidR="00DD68CB" w:rsidRPr="00DD68CB" w:rsidRDefault="00DD68CB" w:rsidP="00DD68CB">
                  <w:pPr>
                    <w:rPr>
                      <w:rFonts w:ascii="Trebuchet MS" w:hAnsi="Trebuchet MS" w:cs="Times New Roman"/>
                      <w:color w:val="0070C0"/>
                      <w:sz w:val="20"/>
                      <w:szCs w:val="20"/>
                    </w:rPr>
                  </w:pPr>
                  <w:r w:rsidRPr="00DD68CB">
                    <w:rPr>
                      <w:rFonts w:ascii="Trebuchet MS" w:hAnsi="Trebuchet MS" w:cs="Times New Roman"/>
                      <w:color w:val="0070C0"/>
                      <w:sz w:val="20"/>
                      <w:szCs w:val="20"/>
                    </w:rPr>
                    <w:t>CHELTUIELI RESURSE UMANE</w:t>
                  </w:r>
                </w:p>
                <w:p w14:paraId="7D1F65E2" w14:textId="77777777" w:rsidR="000261F1" w:rsidRPr="00DF0D69" w:rsidRDefault="000261F1" w:rsidP="00CE33F6">
                  <w:pPr>
                    <w:rPr>
                      <w:rFonts w:ascii="Trebuchet MS" w:hAnsi="Trebuchet MS" w:cs="Times New Roman"/>
                      <w:color w:val="0070C0"/>
                      <w:sz w:val="20"/>
                      <w:szCs w:val="20"/>
                    </w:rPr>
                  </w:pPr>
                </w:p>
              </w:tc>
              <w:tc>
                <w:tcPr>
                  <w:tcW w:w="3155" w:type="dxa"/>
                </w:tcPr>
                <w:p w14:paraId="38949812" w14:textId="77777777" w:rsidR="00DD68CB" w:rsidRPr="00DD68CB" w:rsidRDefault="00DD68CB" w:rsidP="00DD68CB">
                  <w:pPr>
                    <w:spacing w:before="160"/>
                    <w:jc w:val="both"/>
                    <w:rPr>
                      <w:rFonts w:ascii="Trebuchet MS" w:hAnsi="Trebuchet MS" w:cs="Times New Roman"/>
                      <w:color w:val="0070C0"/>
                      <w:sz w:val="20"/>
                      <w:szCs w:val="20"/>
                    </w:rPr>
                  </w:pPr>
                  <w:r w:rsidRPr="00DD68CB">
                    <w:rPr>
                      <w:rFonts w:ascii="Trebuchet MS" w:hAnsi="Trebuchet MS" w:cs="Times New Roman"/>
                      <w:color w:val="0070C0"/>
                      <w:sz w:val="20"/>
                      <w:szCs w:val="20"/>
                    </w:rPr>
                    <w:t xml:space="preserve">Cheltuieli pentru detașarea de personal cu înaltă calificare </w:t>
                  </w:r>
                </w:p>
                <w:p w14:paraId="379AC5E1" w14:textId="77777777" w:rsidR="000261F1" w:rsidRPr="00DF0D69" w:rsidRDefault="000261F1" w:rsidP="00CE33F6">
                  <w:pPr>
                    <w:spacing w:before="160"/>
                    <w:jc w:val="both"/>
                    <w:rPr>
                      <w:rFonts w:ascii="Trebuchet MS" w:hAnsi="Trebuchet MS" w:cs="Times New Roman"/>
                      <w:color w:val="0070C0"/>
                      <w:sz w:val="20"/>
                      <w:szCs w:val="20"/>
                    </w:rPr>
                  </w:pPr>
                </w:p>
              </w:tc>
              <w:tc>
                <w:tcPr>
                  <w:tcW w:w="2647" w:type="dxa"/>
                </w:tcPr>
                <w:p w14:paraId="47A60C53" w14:textId="77777777" w:rsidR="000261F1" w:rsidRPr="00587584" w:rsidRDefault="00587584" w:rsidP="00587584">
                  <w:pPr>
                    <w:spacing w:before="160"/>
                    <w:jc w:val="both"/>
                    <w:rPr>
                      <w:rFonts w:ascii="Trebuchet MS" w:hAnsi="Trebuchet MS" w:cs="Times New Roman"/>
                      <w:color w:val="0070C0"/>
                      <w:sz w:val="20"/>
                      <w:szCs w:val="20"/>
                      <w:lang w:bidi="ro-RO"/>
                    </w:rPr>
                  </w:pPr>
                  <w:r w:rsidRPr="00587584">
                    <w:rPr>
                      <w:rFonts w:ascii="Trebuchet MS" w:hAnsi="Trebuchet MS" w:cs="Times New Roman"/>
                      <w:color w:val="0070C0"/>
                      <w:sz w:val="20"/>
                      <w:szCs w:val="20"/>
                      <w:lang w:bidi="ro-RO"/>
                    </w:rPr>
                    <w:t xml:space="preserve">Sunt eligibile </w:t>
                  </w:r>
                  <w:r w:rsidR="00DD68CB" w:rsidRPr="00587584">
                    <w:rPr>
                      <w:rFonts w:ascii="Trebuchet MS" w:hAnsi="Trebuchet MS" w:cs="Times New Roman"/>
                      <w:color w:val="0070C0"/>
                      <w:sz w:val="20"/>
                      <w:szCs w:val="20"/>
                      <w:lang w:bidi="ro-RO"/>
                    </w:rPr>
                    <w:t>costurile pentru detașarea de personal cu îna</w:t>
                  </w:r>
                  <w:r w:rsidRPr="00587584">
                    <w:rPr>
                      <w:rFonts w:ascii="Trebuchet MS" w:hAnsi="Trebuchet MS" w:cs="Times New Roman"/>
                      <w:color w:val="0070C0"/>
                      <w:sz w:val="20"/>
                      <w:szCs w:val="20"/>
                      <w:lang w:bidi="ro-RO"/>
                    </w:rPr>
                    <w:t>ltă calificare de la o organizație</w:t>
                  </w:r>
                  <w:r w:rsidR="00DD68CB" w:rsidRPr="00587584">
                    <w:rPr>
                      <w:rFonts w:ascii="Trebuchet MS" w:hAnsi="Trebuchet MS" w:cs="Times New Roman"/>
                      <w:color w:val="0070C0"/>
                      <w:sz w:val="20"/>
                      <w:szCs w:val="20"/>
                      <w:lang w:bidi="ro-RO"/>
                    </w:rPr>
                    <w:t xml:space="preserve"> de cercetare, care efectuează </w:t>
                  </w:r>
                  <w:proofErr w:type="spellStart"/>
                  <w:r w:rsidR="00DD68CB" w:rsidRPr="00587584">
                    <w:rPr>
                      <w:rFonts w:ascii="Trebuchet MS" w:hAnsi="Trebuchet MS" w:cs="Times New Roman"/>
                      <w:color w:val="0070C0"/>
                      <w:sz w:val="20"/>
                      <w:szCs w:val="20"/>
                      <w:lang w:bidi="ro-RO"/>
                    </w:rPr>
                    <w:t>activităţi</w:t>
                  </w:r>
                  <w:proofErr w:type="spellEnd"/>
                  <w:r w:rsidR="00DD68CB" w:rsidRPr="00587584">
                    <w:rPr>
                      <w:rFonts w:ascii="Trebuchet MS" w:hAnsi="Trebuchet MS" w:cs="Times New Roman"/>
                      <w:color w:val="0070C0"/>
                      <w:sz w:val="20"/>
                      <w:szCs w:val="20"/>
                      <w:lang w:bidi="ro-RO"/>
                    </w:rPr>
                    <w:t xml:space="preserve"> de cercetare, dezvoltare și inovare, într-o </w:t>
                  </w:r>
                  <w:proofErr w:type="spellStart"/>
                  <w:r w:rsidR="00DD68CB" w:rsidRPr="00587584">
                    <w:rPr>
                      <w:rFonts w:ascii="Trebuchet MS" w:hAnsi="Trebuchet MS" w:cs="Times New Roman"/>
                      <w:color w:val="0070C0"/>
                      <w:sz w:val="20"/>
                      <w:szCs w:val="20"/>
                      <w:lang w:bidi="ro-RO"/>
                    </w:rPr>
                    <w:t>funcţie</w:t>
                  </w:r>
                  <w:proofErr w:type="spellEnd"/>
                  <w:r w:rsidR="00DD68CB" w:rsidRPr="00587584">
                    <w:rPr>
                      <w:rFonts w:ascii="Trebuchet MS" w:hAnsi="Trebuchet MS" w:cs="Times New Roman"/>
                      <w:color w:val="0070C0"/>
                      <w:sz w:val="20"/>
                      <w:szCs w:val="20"/>
                      <w:lang w:bidi="ro-RO"/>
                    </w:rPr>
                    <w:t xml:space="preserve"> nou creată în cadrul întreprinderii beneficiare, fără să se înlocuiască </w:t>
                  </w:r>
                  <w:proofErr w:type="spellStart"/>
                  <w:r w:rsidR="00DD68CB" w:rsidRPr="00587584">
                    <w:rPr>
                      <w:rFonts w:ascii="Trebuchet MS" w:hAnsi="Trebuchet MS" w:cs="Times New Roman"/>
                      <w:color w:val="0070C0"/>
                      <w:sz w:val="20"/>
                      <w:szCs w:val="20"/>
                      <w:lang w:bidi="ro-RO"/>
                    </w:rPr>
                    <w:t>alţi</w:t>
                  </w:r>
                  <w:proofErr w:type="spellEnd"/>
                  <w:r w:rsidR="00DD68CB" w:rsidRPr="00587584">
                    <w:rPr>
                      <w:rFonts w:ascii="Trebuchet MS" w:hAnsi="Trebuchet MS" w:cs="Times New Roman"/>
                      <w:color w:val="0070C0"/>
                      <w:sz w:val="20"/>
                      <w:szCs w:val="20"/>
                      <w:lang w:bidi="ro-RO"/>
                    </w:rPr>
                    <w:t xml:space="preserve"> membri ai personalului</w:t>
                  </w:r>
                  <w:r>
                    <w:rPr>
                      <w:rFonts w:ascii="Trebuchet MS" w:hAnsi="Trebuchet MS" w:cs="Times New Roman"/>
                      <w:color w:val="0070C0"/>
                      <w:sz w:val="20"/>
                      <w:szCs w:val="20"/>
                      <w:lang w:bidi="ro-RO"/>
                    </w:rPr>
                    <w:t>.</w:t>
                  </w:r>
                </w:p>
              </w:tc>
            </w:tr>
            <w:tr w:rsidR="00CE33F6" w:rsidRPr="00DF0D69" w14:paraId="6B596196" w14:textId="77777777" w:rsidTr="00504619">
              <w:tc>
                <w:tcPr>
                  <w:tcW w:w="1804" w:type="dxa"/>
                  <w:vMerge/>
                </w:tcPr>
                <w:p w14:paraId="7F881D8C" w14:textId="77777777" w:rsidR="00CE33F6" w:rsidRPr="00DF0D69" w:rsidRDefault="00CE33F6" w:rsidP="00CE33F6">
                  <w:pPr>
                    <w:rPr>
                      <w:rFonts w:ascii="Trebuchet MS" w:hAnsi="Trebuchet MS" w:cs="Times New Roman"/>
                      <w:b/>
                      <w:color w:val="0070C0"/>
                      <w:sz w:val="20"/>
                      <w:szCs w:val="20"/>
                      <w:lang w:bidi="ro-RO"/>
                    </w:rPr>
                  </w:pPr>
                </w:p>
              </w:tc>
              <w:tc>
                <w:tcPr>
                  <w:tcW w:w="1564" w:type="dxa"/>
                </w:tcPr>
                <w:p w14:paraId="23E27C45" w14:textId="77777777" w:rsidR="00CE33F6" w:rsidRPr="00DF0D69" w:rsidRDefault="00CE33F6" w:rsidP="00CE33F6">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42C63902" w14:textId="77777777" w:rsidR="00CE33F6" w:rsidRPr="00DF0D69" w:rsidRDefault="00CE33F6" w:rsidP="00CE33F6">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Costurile pentru serviciile de consultanță în domeniul inovării</w:t>
                  </w:r>
                </w:p>
                <w:p w14:paraId="4985E8AE" w14:textId="77777777" w:rsidR="00CE33F6" w:rsidRPr="00DF0D69" w:rsidRDefault="00CE33F6" w:rsidP="00CE33F6">
                  <w:pPr>
                    <w:jc w:val="both"/>
                    <w:rPr>
                      <w:rFonts w:ascii="Trebuchet MS" w:hAnsi="Trebuchet MS" w:cs="Times New Roman"/>
                      <w:color w:val="0070C0"/>
                      <w:sz w:val="20"/>
                      <w:szCs w:val="20"/>
                    </w:rPr>
                  </w:pPr>
                </w:p>
              </w:tc>
              <w:tc>
                <w:tcPr>
                  <w:tcW w:w="2647" w:type="dxa"/>
                </w:tcPr>
                <w:p w14:paraId="313C24B8" w14:textId="77777777" w:rsidR="00CE33F6" w:rsidRPr="00DF0D69" w:rsidRDefault="00CE33F6" w:rsidP="007D1CAF">
                  <w:pPr>
                    <w:spacing w:before="160"/>
                    <w:rPr>
                      <w:rFonts w:ascii="Trebuchet MS" w:hAnsi="Trebuchet MS" w:cs="Times New Roman"/>
                      <w:color w:val="0070C0"/>
                      <w:sz w:val="20"/>
                      <w:szCs w:val="20"/>
                    </w:rPr>
                  </w:pPr>
                  <w:r w:rsidRPr="00DF0D69">
                    <w:rPr>
                      <w:rFonts w:ascii="Trebuchet MS" w:hAnsi="Trebuchet MS" w:cs="Times New Roman"/>
                      <w:b/>
                      <w:color w:val="0070C0"/>
                      <w:sz w:val="20"/>
                      <w:szCs w:val="20"/>
                      <w:lang w:bidi="ro-RO"/>
                    </w:rPr>
                    <w:t>Cheltuielile pentru achiziționarea de servicii de consultanță</w:t>
                  </w:r>
                  <w:r w:rsidR="007D1CAF">
                    <w:rPr>
                      <w:rFonts w:ascii="Trebuchet MS" w:hAnsi="Trebuchet MS" w:cs="Times New Roman"/>
                      <w:b/>
                      <w:color w:val="0070C0"/>
                      <w:sz w:val="20"/>
                      <w:szCs w:val="20"/>
                      <w:lang w:bidi="ro-RO"/>
                    </w:rPr>
                    <w:t xml:space="preserve"> și asistență</w:t>
                  </w:r>
                  <w:r w:rsidRPr="00DF0D69">
                    <w:rPr>
                      <w:rFonts w:ascii="Trebuchet MS" w:hAnsi="Trebuchet MS" w:cs="Times New Roman"/>
                      <w:b/>
                      <w:color w:val="0070C0"/>
                      <w:sz w:val="20"/>
                      <w:szCs w:val="20"/>
                      <w:lang w:bidi="ro-RO"/>
                    </w:rPr>
                    <w:t xml:space="preserve"> în domeniul inovării</w:t>
                  </w:r>
                  <w:r w:rsidRPr="00DF0D69">
                    <w:rPr>
                      <w:rFonts w:ascii="Trebuchet MS" w:hAnsi="Trebuchet MS" w:cs="Times New Roman"/>
                      <w:color w:val="0070C0"/>
                      <w:sz w:val="20"/>
                      <w:szCs w:val="20"/>
                      <w:lang w:bidi="ro-RO"/>
                    </w:rPr>
                    <w:t xml:space="preserve"> presupun </w:t>
                  </w:r>
                  <w:r w:rsidR="007D1CAF" w:rsidRPr="007D1CAF">
                    <w:rPr>
                      <w:rFonts w:ascii="Trebuchet MS" w:hAnsi="Trebuchet MS" w:cs="Times New Roman"/>
                      <w:color w:val="0070C0"/>
                      <w:sz w:val="20"/>
                      <w:szCs w:val="20"/>
                      <w:lang w:bidi="ro-RO"/>
                    </w:rPr>
                    <w:t>inclusiv</w:t>
                  </w:r>
                  <w:r w:rsidR="007D1CAF" w:rsidRPr="00DF0D69">
                    <w:rPr>
                      <w:rFonts w:ascii="Trebuchet MS" w:hAnsi="Trebuchet MS" w:cs="Times New Roman"/>
                      <w:color w:val="0070C0"/>
                      <w:sz w:val="20"/>
                      <w:szCs w:val="20"/>
                      <w:lang w:bidi="ro-RO"/>
                    </w:rPr>
                    <w:t xml:space="preserve"> </w:t>
                  </w:r>
                  <w:r w:rsidRPr="00DF0D69">
                    <w:rPr>
                      <w:rFonts w:ascii="Trebuchet MS" w:hAnsi="Trebuchet MS" w:cs="Times New Roman"/>
                      <w:color w:val="0070C0"/>
                      <w:sz w:val="20"/>
                      <w:szCs w:val="20"/>
                      <w:lang w:bidi="ro-RO"/>
                    </w:rPr>
                    <w:t>cheltuieli</w:t>
                  </w:r>
                  <w:r w:rsidR="007D1CAF">
                    <w:rPr>
                      <w:rFonts w:ascii="Trebuchet MS" w:hAnsi="Trebuchet MS" w:cs="Times New Roman"/>
                      <w:color w:val="0070C0"/>
                      <w:sz w:val="20"/>
                      <w:szCs w:val="20"/>
                      <w:lang w:bidi="ro-RO"/>
                    </w:rPr>
                    <w:t>le</w:t>
                  </w:r>
                  <w:r w:rsidRPr="00DF0D69">
                    <w:rPr>
                      <w:rFonts w:ascii="Trebuchet MS" w:hAnsi="Trebuchet MS" w:cs="Times New Roman"/>
                      <w:color w:val="0070C0"/>
                      <w:sz w:val="20"/>
                      <w:szCs w:val="20"/>
                      <w:lang w:bidi="ro-RO"/>
                    </w:rPr>
                    <w:t xml:space="preserve"> </w:t>
                  </w:r>
                  <w:r w:rsidR="007D1CAF" w:rsidRPr="007D1CAF">
                    <w:rPr>
                      <w:rFonts w:ascii="Trebuchet MS" w:hAnsi="Trebuchet MS" w:cs="Times New Roman"/>
                      <w:color w:val="0070C0"/>
                      <w:sz w:val="20"/>
                      <w:szCs w:val="20"/>
                      <w:lang w:bidi="ro-RO"/>
                    </w:rPr>
                    <w:t xml:space="preserve">pentru serviciile furnizate de </w:t>
                  </w:r>
                  <w:proofErr w:type="spellStart"/>
                  <w:r w:rsidR="007D1CAF" w:rsidRPr="007D1CAF">
                    <w:rPr>
                      <w:rFonts w:ascii="Trebuchet MS" w:hAnsi="Trebuchet MS" w:cs="Times New Roman"/>
                      <w:color w:val="0070C0"/>
                      <w:sz w:val="20"/>
                      <w:szCs w:val="20"/>
                      <w:lang w:bidi="ro-RO"/>
                    </w:rPr>
                    <w:t>organizaţii</w:t>
                  </w:r>
                  <w:proofErr w:type="spellEnd"/>
                  <w:r w:rsidR="007D1CAF" w:rsidRPr="007D1CAF">
                    <w:rPr>
                      <w:rFonts w:ascii="Trebuchet MS" w:hAnsi="Trebuchet MS" w:cs="Times New Roman"/>
                      <w:color w:val="0070C0"/>
                      <w:sz w:val="20"/>
                      <w:szCs w:val="20"/>
                      <w:lang w:bidi="ro-RO"/>
                    </w:rPr>
                    <w:t xml:space="preserve"> de cercetare, de infrastructuri de cercetare, de infrastructuri de testare și experimentare sau de clustere de inovare</w:t>
                  </w:r>
                  <w:r w:rsidR="007D1CAF">
                    <w:rPr>
                      <w:rFonts w:ascii="Trebuchet MS" w:hAnsi="Trebuchet MS" w:cs="Times New Roman"/>
                      <w:color w:val="0070C0"/>
                      <w:sz w:val="20"/>
                      <w:szCs w:val="20"/>
                      <w:lang w:bidi="ro-RO"/>
                    </w:rPr>
                    <w:t>, cu condiția ca acestea să nu facă parte din parteneriatul sprijinit.</w:t>
                  </w:r>
                </w:p>
              </w:tc>
            </w:tr>
            <w:tr w:rsidR="00CE33F6" w:rsidRPr="00DF0D69" w14:paraId="2F07209B" w14:textId="77777777" w:rsidTr="00504619">
              <w:tc>
                <w:tcPr>
                  <w:tcW w:w="1804" w:type="dxa"/>
                  <w:vMerge/>
                </w:tcPr>
                <w:p w14:paraId="5F01A0EA" w14:textId="77777777" w:rsidR="00CE33F6" w:rsidRPr="00DF0D69" w:rsidRDefault="00CE33F6" w:rsidP="00CE33F6">
                  <w:pPr>
                    <w:rPr>
                      <w:rFonts w:ascii="Trebuchet MS" w:hAnsi="Trebuchet MS" w:cs="Times New Roman"/>
                      <w:b/>
                      <w:color w:val="0070C0"/>
                      <w:sz w:val="20"/>
                      <w:szCs w:val="20"/>
                      <w:lang w:bidi="ro-RO"/>
                    </w:rPr>
                  </w:pPr>
                </w:p>
              </w:tc>
              <w:tc>
                <w:tcPr>
                  <w:tcW w:w="1564" w:type="dxa"/>
                </w:tcPr>
                <w:p w14:paraId="5C8720B9" w14:textId="77777777" w:rsidR="00CE33F6" w:rsidRPr="00DF0D69" w:rsidRDefault="00CE33F6" w:rsidP="00CE33F6">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46FF52BE" w14:textId="77777777" w:rsidR="00CE33F6" w:rsidRPr="00DF0D69" w:rsidRDefault="00CE33F6" w:rsidP="00CE33F6">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pentru servicii de sprijinire a inovării</w:t>
                  </w:r>
                </w:p>
                <w:p w14:paraId="4C160E53" w14:textId="77777777" w:rsidR="00CE33F6" w:rsidRPr="00DF0D69" w:rsidRDefault="00CE33F6" w:rsidP="00CE33F6">
                  <w:pPr>
                    <w:jc w:val="both"/>
                    <w:rPr>
                      <w:rFonts w:ascii="Trebuchet MS" w:hAnsi="Trebuchet MS" w:cs="Times New Roman"/>
                      <w:color w:val="0070C0"/>
                      <w:sz w:val="20"/>
                      <w:szCs w:val="20"/>
                    </w:rPr>
                  </w:pPr>
                </w:p>
              </w:tc>
              <w:tc>
                <w:tcPr>
                  <w:tcW w:w="2647" w:type="dxa"/>
                </w:tcPr>
                <w:p w14:paraId="0530750D" w14:textId="77777777" w:rsidR="00CE33F6" w:rsidRPr="00DF0D69" w:rsidRDefault="00CE33F6" w:rsidP="00CE33F6">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Cheltuielile pentru achiziționarea de servicii de sprijinire a inovării presupun cheltuieli cu spații de lucru, bănci de date, biblioteci, cercetare de piață, laboratoare, etichetare de calitate, testarea și certificarea calității în scopul </w:t>
                  </w:r>
                  <w:r w:rsidRPr="00DF0D69">
                    <w:rPr>
                      <w:rFonts w:ascii="Trebuchet MS" w:hAnsi="Trebuchet MS" w:cs="Times New Roman"/>
                      <w:color w:val="0070C0"/>
                      <w:sz w:val="20"/>
                      <w:szCs w:val="20"/>
                    </w:rPr>
                    <w:lastRenderedPageBreak/>
                    <w:t>dezvoltării de produse, procese sau servicii mai eficace</w:t>
                  </w:r>
                  <w:r>
                    <w:rPr>
                      <w:rFonts w:ascii="Trebuchet MS" w:hAnsi="Trebuchet MS" w:cs="Times New Roman"/>
                      <w:color w:val="0070C0"/>
                      <w:sz w:val="20"/>
                      <w:szCs w:val="20"/>
                    </w:rPr>
                    <w:t>.</w:t>
                  </w:r>
                </w:p>
              </w:tc>
            </w:tr>
            <w:tr w:rsidR="00B75607" w:rsidRPr="00DF0D69" w14:paraId="32692F5D" w14:textId="77777777" w:rsidTr="00504619">
              <w:tc>
                <w:tcPr>
                  <w:tcW w:w="1804" w:type="dxa"/>
                  <w:vMerge w:val="restart"/>
                </w:tcPr>
                <w:p w14:paraId="3F7AAC95" w14:textId="77777777" w:rsidR="00B75607" w:rsidRPr="00DF0D69" w:rsidRDefault="00B75607" w:rsidP="00B75607">
                  <w:pPr>
                    <w:rPr>
                      <w:rFonts w:ascii="Trebuchet MS" w:hAnsi="Trebuchet MS" w:cs="Times New Roman"/>
                      <w:color w:val="0070C0"/>
                      <w:sz w:val="20"/>
                      <w:szCs w:val="20"/>
                    </w:rPr>
                  </w:pPr>
                  <w:r>
                    <w:rPr>
                      <w:rFonts w:ascii="Trebuchet MS" w:hAnsi="Trebuchet MS" w:cs="Times New Roman"/>
                      <w:b/>
                      <w:color w:val="0070C0"/>
                      <w:sz w:val="20"/>
                      <w:szCs w:val="20"/>
                      <w:lang w:bidi="ro-RO"/>
                    </w:rPr>
                    <w:lastRenderedPageBreak/>
                    <w:t>I</w:t>
                  </w:r>
                  <w:r w:rsidRPr="00DF0D69">
                    <w:rPr>
                      <w:rFonts w:ascii="Trebuchet MS" w:hAnsi="Trebuchet MS" w:cs="Times New Roman"/>
                      <w:b/>
                      <w:color w:val="0070C0"/>
                      <w:sz w:val="20"/>
                      <w:szCs w:val="20"/>
                      <w:lang w:bidi="ro-RO"/>
                    </w:rPr>
                    <w:t>novare de pro</w:t>
                  </w:r>
                  <w:r>
                    <w:rPr>
                      <w:rFonts w:ascii="Trebuchet MS" w:hAnsi="Trebuchet MS" w:cs="Times New Roman"/>
                      <w:b/>
                      <w:color w:val="0070C0"/>
                      <w:sz w:val="20"/>
                      <w:szCs w:val="20"/>
                      <w:lang w:bidi="ro-RO"/>
                    </w:rPr>
                    <w:t>ces și organizațională</w:t>
                  </w:r>
                </w:p>
                <w:p w14:paraId="603B9489" w14:textId="77777777" w:rsidR="00B75607" w:rsidRPr="00DF0D69" w:rsidRDefault="00B75607" w:rsidP="00B75607">
                  <w:pPr>
                    <w:rPr>
                      <w:rFonts w:ascii="Trebuchet MS" w:hAnsi="Trebuchet MS" w:cs="Times New Roman"/>
                      <w:b/>
                      <w:color w:val="0070C0"/>
                      <w:sz w:val="20"/>
                      <w:szCs w:val="20"/>
                      <w:lang w:bidi="ro-RO"/>
                    </w:rPr>
                  </w:pPr>
                </w:p>
              </w:tc>
              <w:tc>
                <w:tcPr>
                  <w:tcW w:w="1564" w:type="dxa"/>
                </w:tcPr>
                <w:p w14:paraId="68BE45C0" w14:textId="77777777" w:rsidR="00B75607" w:rsidRPr="00B75607" w:rsidRDefault="00B75607" w:rsidP="00B75607">
                  <w:pPr>
                    <w:spacing w:before="160"/>
                    <w:jc w:val="both"/>
                    <w:rPr>
                      <w:rFonts w:ascii="Trebuchet MS" w:hAnsi="Trebuchet MS" w:cs="Times New Roman"/>
                      <w:color w:val="0070C0"/>
                      <w:sz w:val="20"/>
                      <w:szCs w:val="20"/>
                    </w:rPr>
                  </w:pPr>
                  <w:r w:rsidRPr="00B75607">
                    <w:rPr>
                      <w:rFonts w:ascii="Trebuchet MS" w:hAnsi="Trebuchet MS" w:cs="Times New Roman"/>
                      <w:color w:val="0070C0"/>
                      <w:sz w:val="20"/>
                      <w:szCs w:val="20"/>
                    </w:rPr>
                    <w:t>ECHIPAMENTE / DOTARI / ACTIVE CORPORALE</w:t>
                  </w:r>
                </w:p>
                <w:p w14:paraId="6686CBDC" w14:textId="77777777" w:rsidR="00B75607" w:rsidRPr="00B75607" w:rsidRDefault="00B75607" w:rsidP="00B75607">
                  <w:pPr>
                    <w:rPr>
                      <w:rFonts w:ascii="Trebuchet MS" w:hAnsi="Trebuchet MS" w:cs="Times New Roman"/>
                      <w:color w:val="0070C0"/>
                      <w:sz w:val="20"/>
                      <w:szCs w:val="20"/>
                    </w:rPr>
                  </w:pPr>
                </w:p>
              </w:tc>
              <w:tc>
                <w:tcPr>
                  <w:tcW w:w="3155" w:type="dxa"/>
                </w:tcPr>
                <w:p w14:paraId="5C47B374" w14:textId="27C6388E" w:rsidR="00B75607" w:rsidRPr="00B75607" w:rsidRDefault="00B75607" w:rsidP="00B75607">
                  <w:pPr>
                    <w:spacing w:before="160"/>
                    <w:jc w:val="both"/>
                    <w:rPr>
                      <w:rFonts w:ascii="Trebuchet MS" w:hAnsi="Trebuchet MS" w:cs="Times New Roman"/>
                      <w:color w:val="0070C0"/>
                      <w:sz w:val="20"/>
                      <w:szCs w:val="20"/>
                    </w:rPr>
                  </w:pPr>
                  <w:r w:rsidRPr="00B75607">
                    <w:rPr>
                      <w:rFonts w:ascii="Trebuchet MS" w:hAnsi="Trebuchet MS" w:cs="Times New Roman"/>
                      <w:color w:val="0070C0"/>
                      <w:sz w:val="20"/>
                      <w:szCs w:val="20"/>
                    </w:rPr>
                    <w:t>Cheltuieli cu achiziția de active fixe corporale (altele decât terenuri si imobile), obiecte de inventar, materiale consumabile</w:t>
                  </w:r>
                </w:p>
                <w:p w14:paraId="45BC3EA2" w14:textId="77777777" w:rsidR="00B75607" w:rsidRPr="00B75607" w:rsidRDefault="00B75607" w:rsidP="00B75607">
                  <w:pPr>
                    <w:jc w:val="both"/>
                    <w:rPr>
                      <w:rFonts w:ascii="Trebuchet MS" w:hAnsi="Trebuchet MS" w:cs="Times New Roman"/>
                      <w:color w:val="0070C0"/>
                      <w:sz w:val="20"/>
                      <w:szCs w:val="20"/>
                    </w:rPr>
                  </w:pPr>
                </w:p>
              </w:tc>
              <w:tc>
                <w:tcPr>
                  <w:tcW w:w="2647" w:type="dxa"/>
                </w:tcPr>
                <w:p w14:paraId="61BBB05B" w14:textId="77777777" w:rsidR="00B75607" w:rsidRPr="00B75607" w:rsidRDefault="00B75607" w:rsidP="00B75607">
                  <w:pPr>
                    <w:jc w:val="both"/>
                    <w:rPr>
                      <w:rFonts w:ascii="Trebuchet MS" w:hAnsi="Trebuchet MS" w:cs="Times New Roman"/>
                      <w:color w:val="0070C0"/>
                      <w:sz w:val="20"/>
                      <w:szCs w:val="20"/>
                      <w:lang w:bidi="ro-RO"/>
                    </w:rPr>
                  </w:pPr>
                  <w:r w:rsidRPr="00B75607">
                    <w:rPr>
                      <w:rFonts w:ascii="Trebuchet MS" w:hAnsi="Trebuchet MS" w:cs="Times New Roman"/>
                      <w:color w:val="0070C0"/>
                      <w:sz w:val="20"/>
                      <w:szCs w:val="20"/>
                      <w:lang w:bidi="ro-RO"/>
                    </w:rPr>
                    <w:t>Sunt eligibile costurile cu instrumentele și echipamentele în măsura în care acestea sunt utilizate în cadrul proiectului și pe durata acestei utilizări;</w:t>
                  </w:r>
                </w:p>
                <w:p w14:paraId="78697549" w14:textId="77777777" w:rsidR="00712A6E" w:rsidRDefault="00712A6E" w:rsidP="00B75607">
                  <w:pPr>
                    <w:jc w:val="both"/>
                    <w:rPr>
                      <w:rFonts w:ascii="Trebuchet MS" w:hAnsi="Trebuchet MS" w:cs="Times New Roman"/>
                      <w:color w:val="0070C0"/>
                      <w:sz w:val="20"/>
                      <w:szCs w:val="20"/>
                      <w:lang w:bidi="ro-RO"/>
                    </w:rPr>
                  </w:pPr>
                </w:p>
                <w:p w14:paraId="00C576BF" w14:textId="77777777" w:rsidR="00B75607" w:rsidRPr="00B75607" w:rsidRDefault="00B75607" w:rsidP="00B75607">
                  <w:pPr>
                    <w:jc w:val="both"/>
                    <w:rPr>
                      <w:rFonts w:ascii="Trebuchet MS" w:hAnsi="Trebuchet MS" w:cs="Times New Roman"/>
                      <w:color w:val="0070C0"/>
                      <w:sz w:val="20"/>
                      <w:szCs w:val="20"/>
                    </w:rPr>
                  </w:pPr>
                  <w:r w:rsidRPr="00B75607">
                    <w:rPr>
                      <w:rFonts w:ascii="Trebuchet MS" w:hAnsi="Trebuchet MS" w:cs="Times New Roman"/>
                      <w:color w:val="0070C0"/>
                      <w:sz w:val="20"/>
                      <w:szCs w:val="20"/>
                      <w:lang w:bidi="ro-RO"/>
                    </w:rPr>
                    <w:t xml:space="preserve">Sunt eligibile cheltuielile pentru achiziția de materiale, consumabile </w:t>
                  </w:r>
                  <w:proofErr w:type="spellStart"/>
                  <w:r w:rsidRPr="00B75607">
                    <w:rPr>
                      <w:rFonts w:ascii="Trebuchet MS" w:hAnsi="Trebuchet MS" w:cs="Times New Roman"/>
                      <w:color w:val="0070C0"/>
                      <w:sz w:val="20"/>
                      <w:szCs w:val="20"/>
                      <w:lang w:bidi="ro-RO"/>
                    </w:rPr>
                    <w:t>şi</w:t>
                  </w:r>
                  <w:proofErr w:type="spellEnd"/>
                  <w:r w:rsidRPr="00B75607">
                    <w:rPr>
                      <w:rFonts w:ascii="Trebuchet MS" w:hAnsi="Trebuchet MS" w:cs="Times New Roman"/>
                      <w:color w:val="0070C0"/>
                      <w:sz w:val="20"/>
                      <w:szCs w:val="20"/>
                      <w:lang w:bidi="ro-RO"/>
                    </w:rPr>
                    <w:t xml:space="preserve"> alte produse similare suportate direct ca urmare a activității de inovare de proces și organizațională.</w:t>
                  </w:r>
                </w:p>
              </w:tc>
            </w:tr>
            <w:tr w:rsidR="00712A6E" w:rsidRPr="00DF0D69" w14:paraId="334C4903" w14:textId="77777777" w:rsidTr="00504619">
              <w:tc>
                <w:tcPr>
                  <w:tcW w:w="1804" w:type="dxa"/>
                  <w:vMerge/>
                </w:tcPr>
                <w:p w14:paraId="084AE28C" w14:textId="77777777" w:rsidR="00712A6E" w:rsidRDefault="00712A6E" w:rsidP="00712A6E">
                  <w:pPr>
                    <w:rPr>
                      <w:rFonts w:ascii="Trebuchet MS" w:hAnsi="Trebuchet MS" w:cs="Times New Roman"/>
                      <w:b/>
                      <w:color w:val="0070C0"/>
                      <w:sz w:val="20"/>
                      <w:szCs w:val="20"/>
                      <w:lang w:bidi="ro-RO"/>
                    </w:rPr>
                  </w:pPr>
                </w:p>
              </w:tc>
              <w:tc>
                <w:tcPr>
                  <w:tcW w:w="1564" w:type="dxa"/>
                </w:tcPr>
                <w:p w14:paraId="3BE1D915" w14:textId="77777777" w:rsidR="00712A6E" w:rsidRPr="00DF0D69" w:rsidRDefault="00712A6E" w:rsidP="00712A6E">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6251D002" w14:textId="77777777" w:rsidR="00712A6E" w:rsidRPr="00CE33F6" w:rsidRDefault="00712A6E" w:rsidP="00712A6E">
                  <w:pPr>
                    <w:jc w:val="both"/>
                    <w:rPr>
                      <w:rFonts w:ascii="Trebuchet MS" w:hAnsi="Trebuchet MS" w:cs="Times New Roman"/>
                      <w:color w:val="0070C0"/>
                      <w:sz w:val="20"/>
                      <w:szCs w:val="20"/>
                    </w:rPr>
                  </w:pPr>
                  <w:r w:rsidRPr="00CE33F6">
                    <w:rPr>
                      <w:rFonts w:ascii="Trebuchet MS" w:hAnsi="Trebuchet MS" w:cs="Times New Roman"/>
                      <w:color w:val="0070C0"/>
                      <w:sz w:val="20"/>
                      <w:szCs w:val="20"/>
                    </w:rPr>
                    <w:t xml:space="preserve">Cheltuieli pentru </w:t>
                  </w:r>
                  <w:proofErr w:type="spellStart"/>
                  <w:r w:rsidRPr="00CE33F6">
                    <w:rPr>
                      <w:rFonts w:ascii="Trebuchet MS" w:hAnsi="Trebuchet MS" w:cs="Times New Roman"/>
                      <w:color w:val="0070C0"/>
                      <w:sz w:val="20"/>
                      <w:szCs w:val="20"/>
                    </w:rPr>
                    <w:t>obtinerea</w:t>
                  </w:r>
                  <w:proofErr w:type="spellEnd"/>
                  <w:r w:rsidRPr="00CE33F6">
                    <w:rPr>
                      <w:rFonts w:ascii="Trebuchet MS" w:hAnsi="Trebuchet MS" w:cs="Times New Roman"/>
                      <w:color w:val="0070C0"/>
                      <w:sz w:val="20"/>
                      <w:szCs w:val="20"/>
                    </w:rPr>
                    <w:t xml:space="preserve">, validarea si protejarea brevetelor si a altor active necorporale </w:t>
                  </w:r>
                </w:p>
                <w:p w14:paraId="77A5C8EC" w14:textId="77777777" w:rsidR="00712A6E" w:rsidRPr="00DF0D69" w:rsidRDefault="00712A6E" w:rsidP="00712A6E">
                  <w:pPr>
                    <w:jc w:val="both"/>
                    <w:rPr>
                      <w:rFonts w:ascii="Trebuchet MS" w:hAnsi="Trebuchet MS" w:cs="Times New Roman"/>
                      <w:color w:val="0070C0"/>
                      <w:sz w:val="20"/>
                      <w:szCs w:val="20"/>
                    </w:rPr>
                  </w:pPr>
                </w:p>
              </w:tc>
              <w:tc>
                <w:tcPr>
                  <w:tcW w:w="2647" w:type="dxa"/>
                </w:tcPr>
                <w:p w14:paraId="2E19EAAA" w14:textId="77777777" w:rsidR="00712A6E" w:rsidRPr="00712A6E" w:rsidRDefault="00712A6E" w:rsidP="00712A6E">
                  <w:pPr>
                    <w:spacing w:before="160"/>
                    <w:jc w:val="both"/>
                    <w:rPr>
                      <w:rFonts w:ascii="Trebuchet MS" w:hAnsi="Trebuchet MS" w:cs="Times New Roman"/>
                      <w:color w:val="0070C0"/>
                      <w:sz w:val="20"/>
                      <w:szCs w:val="20"/>
                    </w:rPr>
                  </w:pPr>
                  <w:r w:rsidRPr="00712A6E">
                    <w:rPr>
                      <w:rFonts w:ascii="Trebuchet MS" w:hAnsi="Trebuchet MS" w:cs="Times New Roman"/>
                      <w:color w:val="0070C0"/>
                      <w:sz w:val="20"/>
                      <w:szCs w:val="20"/>
                      <w:lang w:bidi="ro-RO"/>
                    </w:rPr>
                    <w:t xml:space="preserve">Sunt eligibile costurile aferente cercetării contractuale, </w:t>
                  </w:r>
                  <w:proofErr w:type="spellStart"/>
                  <w:r w:rsidRPr="00712A6E">
                    <w:rPr>
                      <w:rFonts w:ascii="Trebuchet MS" w:hAnsi="Trebuchet MS" w:cs="Times New Roman"/>
                      <w:color w:val="0070C0"/>
                      <w:sz w:val="20"/>
                      <w:szCs w:val="20"/>
                      <w:lang w:bidi="ro-RO"/>
                    </w:rPr>
                    <w:t>cunoștinţelor</w:t>
                  </w:r>
                  <w:proofErr w:type="spellEnd"/>
                  <w:r w:rsidRPr="00712A6E">
                    <w:rPr>
                      <w:rFonts w:ascii="Trebuchet MS" w:hAnsi="Trebuchet MS" w:cs="Times New Roman"/>
                      <w:color w:val="0070C0"/>
                      <w:sz w:val="20"/>
                      <w:szCs w:val="20"/>
                      <w:lang w:bidi="ro-RO"/>
                    </w:rPr>
                    <w:t xml:space="preserve"> și brevetelor cumpărate sau </w:t>
                  </w:r>
                  <w:proofErr w:type="spellStart"/>
                  <w:r w:rsidRPr="00712A6E">
                    <w:rPr>
                      <w:rFonts w:ascii="Trebuchet MS" w:hAnsi="Trebuchet MS" w:cs="Times New Roman"/>
                      <w:color w:val="0070C0"/>
                      <w:sz w:val="20"/>
                      <w:szCs w:val="20"/>
                      <w:lang w:bidi="ro-RO"/>
                    </w:rPr>
                    <w:t>obţinute</w:t>
                  </w:r>
                  <w:proofErr w:type="spellEnd"/>
                  <w:r w:rsidRPr="00712A6E">
                    <w:rPr>
                      <w:rFonts w:ascii="Trebuchet MS" w:hAnsi="Trebuchet MS" w:cs="Times New Roman"/>
                      <w:color w:val="0070C0"/>
                      <w:sz w:val="20"/>
                      <w:szCs w:val="20"/>
                      <w:lang w:bidi="ro-RO"/>
                    </w:rPr>
                    <w:t xml:space="preserve"> cu </w:t>
                  </w:r>
                  <w:proofErr w:type="spellStart"/>
                  <w:r w:rsidRPr="00712A6E">
                    <w:rPr>
                      <w:rFonts w:ascii="Trebuchet MS" w:hAnsi="Trebuchet MS" w:cs="Times New Roman"/>
                      <w:color w:val="0070C0"/>
                      <w:sz w:val="20"/>
                      <w:szCs w:val="20"/>
                      <w:lang w:bidi="ro-RO"/>
                    </w:rPr>
                    <w:t>licenţă</w:t>
                  </w:r>
                  <w:proofErr w:type="spellEnd"/>
                  <w:r w:rsidRPr="00712A6E">
                    <w:rPr>
                      <w:rFonts w:ascii="Trebuchet MS" w:hAnsi="Trebuchet MS" w:cs="Times New Roman"/>
                      <w:color w:val="0070C0"/>
                      <w:sz w:val="20"/>
                      <w:szCs w:val="20"/>
                      <w:lang w:bidi="ro-RO"/>
                    </w:rPr>
                    <w:t xml:space="preserve"> din surse externe în</w:t>
                  </w:r>
                  <w:r w:rsidR="002F68C1">
                    <w:rPr>
                      <w:rFonts w:ascii="Trebuchet MS" w:hAnsi="Trebuchet MS" w:cs="Times New Roman"/>
                      <w:color w:val="0070C0"/>
                      <w:sz w:val="20"/>
                      <w:szCs w:val="20"/>
                      <w:lang w:bidi="ro-RO"/>
                    </w:rPr>
                    <w:t xml:space="preserve"> </w:t>
                  </w:r>
                  <w:proofErr w:type="spellStart"/>
                  <w:r w:rsidR="002F68C1">
                    <w:rPr>
                      <w:rFonts w:ascii="Trebuchet MS" w:hAnsi="Trebuchet MS" w:cs="Times New Roman"/>
                      <w:color w:val="0070C0"/>
                      <w:sz w:val="20"/>
                      <w:szCs w:val="20"/>
                      <w:lang w:bidi="ro-RO"/>
                    </w:rPr>
                    <w:t>condiţii</w:t>
                  </w:r>
                  <w:proofErr w:type="spellEnd"/>
                  <w:r w:rsidR="002F68C1">
                    <w:rPr>
                      <w:rFonts w:ascii="Trebuchet MS" w:hAnsi="Trebuchet MS" w:cs="Times New Roman"/>
                      <w:color w:val="0070C0"/>
                      <w:sz w:val="20"/>
                      <w:szCs w:val="20"/>
                      <w:lang w:bidi="ro-RO"/>
                    </w:rPr>
                    <w:t xml:space="preserve"> de </w:t>
                  </w:r>
                  <w:proofErr w:type="spellStart"/>
                  <w:r w:rsidR="002F68C1">
                    <w:rPr>
                      <w:rFonts w:ascii="Trebuchet MS" w:hAnsi="Trebuchet MS" w:cs="Times New Roman"/>
                      <w:color w:val="0070C0"/>
                      <w:sz w:val="20"/>
                      <w:szCs w:val="20"/>
                      <w:lang w:bidi="ro-RO"/>
                    </w:rPr>
                    <w:t>concurenţă</w:t>
                  </w:r>
                  <w:proofErr w:type="spellEnd"/>
                  <w:r w:rsidR="002F68C1">
                    <w:rPr>
                      <w:rFonts w:ascii="Trebuchet MS" w:hAnsi="Trebuchet MS" w:cs="Times New Roman"/>
                      <w:color w:val="0070C0"/>
                      <w:sz w:val="20"/>
                      <w:szCs w:val="20"/>
                      <w:lang w:bidi="ro-RO"/>
                    </w:rPr>
                    <w:t xml:space="preserve"> deplină.</w:t>
                  </w:r>
                </w:p>
              </w:tc>
            </w:tr>
            <w:tr w:rsidR="00B75607" w:rsidRPr="00DF0D69" w14:paraId="6582C37B" w14:textId="77777777" w:rsidTr="00504619">
              <w:tc>
                <w:tcPr>
                  <w:tcW w:w="1804" w:type="dxa"/>
                  <w:vMerge w:val="restart"/>
                </w:tcPr>
                <w:p w14:paraId="1099B5FC" w14:textId="77777777" w:rsidR="00B75607" w:rsidRPr="00DF0D69" w:rsidRDefault="00B75607" w:rsidP="00B75607">
                  <w:pPr>
                    <w:rPr>
                      <w:rFonts w:ascii="Trebuchet MS" w:hAnsi="Trebuchet MS" w:cs="Times New Roman"/>
                      <w:b/>
                      <w:color w:val="0070C0"/>
                      <w:sz w:val="20"/>
                      <w:szCs w:val="20"/>
                      <w:lang w:bidi="ro-RO"/>
                    </w:rPr>
                  </w:pPr>
                  <w:r>
                    <w:rPr>
                      <w:rFonts w:ascii="Trebuchet MS" w:hAnsi="Trebuchet MS" w:cs="Times New Roman"/>
                      <w:b/>
                      <w:color w:val="0070C0"/>
                      <w:sz w:val="20"/>
                      <w:szCs w:val="20"/>
                      <w:lang w:bidi="ro-RO"/>
                    </w:rPr>
                    <w:t>I</w:t>
                  </w:r>
                  <w:r w:rsidRPr="00DF0D69">
                    <w:rPr>
                      <w:rFonts w:ascii="Trebuchet MS" w:hAnsi="Trebuchet MS" w:cs="Times New Roman"/>
                      <w:b/>
                      <w:color w:val="0070C0"/>
                      <w:sz w:val="20"/>
                      <w:szCs w:val="20"/>
                      <w:lang w:bidi="ro-RO"/>
                    </w:rPr>
                    <w:t>nvestiții inițiale pentru introducerea în producție</w:t>
                  </w:r>
                </w:p>
              </w:tc>
              <w:tc>
                <w:tcPr>
                  <w:tcW w:w="1564" w:type="dxa"/>
                </w:tcPr>
                <w:p w14:paraId="73E7395E" w14:textId="77777777" w:rsidR="00B75607" w:rsidRPr="00DF0D69" w:rsidRDefault="00B75607" w:rsidP="00B75607">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0890CD87" w14:textId="77777777" w:rsidR="00B75607" w:rsidRPr="00DF0D69" w:rsidRDefault="00B75607" w:rsidP="00B75607">
                  <w:pPr>
                    <w:rPr>
                      <w:rFonts w:ascii="Trebuchet MS" w:hAnsi="Trebuchet MS" w:cs="Times New Roman"/>
                      <w:color w:val="0070C0"/>
                      <w:sz w:val="20"/>
                      <w:szCs w:val="20"/>
                    </w:rPr>
                  </w:pPr>
                </w:p>
              </w:tc>
              <w:tc>
                <w:tcPr>
                  <w:tcW w:w="3155" w:type="dxa"/>
                </w:tcPr>
                <w:p w14:paraId="3629699E" w14:textId="112233F1" w:rsidR="00B75607" w:rsidRPr="00DF0D69" w:rsidRDefault="00B75607" w:rsidP="00B75607">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cu </w:t>
                  </w:r>
                  <w:proofErr w:type="spellStart"/>
                  <w:r w:rsidRPr="00DF0D69">
                    <w:rPr>
                      <w:rFonts w:ascii="Trebuchet MS" w:hAnsi="Trebuchet MS" w:cs="Times New Roman"/>
                      <w:color w:val="0070C0"/>
                      <w:sz w:val="20"/>
                      <w:szCs w:val="20"/>
                    </w:rPr>
                    <w:t>achizitia</w:t>
                  </w:r>
                  <w:proofErr w:type="spellEnd"/>
                  <w:r w:rsidRPr="00DF0D69">
                    <w:rPr>
                      <w:rFonts w:ascii="Trebuchet MS" w:hAnsi="Trebuchet MS" w:cs="Times New Roman"/>
                      <w:color w:val="0070C0"/>
                      <w:sz w:val="20"/>
                      <w:szCs w:val="20"/>
                    </w:rPr>
                    <w:t xml:space="preserve"> de active fixe corporale (altele </w:t>
                  </w:r>
                  <w:proofErr w:type="spellStart"/>
                  <w:r w:rsidRPr="00DF0D69">
                    <w:rPr>
                      <w:rFonts w:ascii="Trebuchet MS" w:hAnsi="Trebuchet MS" w:cs="Times New Roman"/>
                      <w:color w:val="0070C0"/>
                      <w:sz w:val="20"/>
                      <w:szCs w:val="20"/>
                    </w:rPr>
                    <w:t>decat</w:t>
                  </w:r>
                  <w:proofErr w:type="spellEnd"/>
                  <w:r w:rsidRPr="00DF0D69">
                    <w:rPr>
                      <w:rFonts w:ascii="Trebuchet MS" w:hAnsi="Trebuchet MS" w:cs="Times New Roman"/>
                      <w:color w:val="0070C0"/>
                      <w:sz w:val="20"/>
                      <w:szCs w:val="20"/>
                    </w:rPr>
                    <w:t xml:space="preserve"> terenuri si imobile), obiecte de inventar, materiale consumabile</w:t>
                  </w:r>
                </w:p>
                <w:p w14:paraId="6DC5A75D" w14:textId="77777777" w:rsidR="00B75607" w:rsidRPr="00DF0D69" w:rsidRDefault="00B75607" w:rsidP="00B75607">
                  <w:pPr>
                    <w:jc w:val="both"/>
                    <w:rPr>
                      <w:rFonts w:ascii="Trebuchet MS" w:hAnsi="Trebuchet MS" w:cs="Times New Roman"/>
                      <w:color w:val="0070C0"/>
                      <w:sz w:val="20"/>
                      <w:szCs w:val="20"/>
                    </w:rPr>
                  </w:pPr>
                </w:p>
              </w:tc>
              <w:tc>
                <w:tcPr>
                  <w:tcW w:w="2647" w:type="dxa"/>
                </w:tcPr>
                <w:p w14:paraId="52B29A3D" w14:textId="30E2242D" w:rsidR="00B75607" w:rsidRPr="00DF0D69" w:rsidRDefault="00B75607" w:rsidP="00B75607">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Sunt eligibile cheltuielile cu achiziția de active fixe corporale pentru introducerea în producție a rezultatelor CDI</w:t>
                  </w:r>
                  <w:r>
                    <w:rPr>
                      <w:rFonts w:ascii="Trebuchet MS" w:hAnsi="Trebuchet MS" w:cs="Times New Roman"/>
                      <w:color w:val="0070C0"/>
                      <w:sz w:val="20"/>
                      <w:szCs w:val="20"/>
                    </w:rPr>
                    <w:t>.</w:t>
                  </w:r>
                </w:p>
                <w:p w14:paraId="28D3EEF4" w14:textId="77777777" w:rsidR="00B75607" w:rsidRPr="00DF0D69" w:rsidRDefault="00B75607" w:rsidP="00B75607">
                  <w:pPr>
                    <w:jc w:val="both"/>
                    <w:rPr>
                      <w:rFonts w:ascii="Trebuchet MS" w:hAnsi="Trebuchet MS" w:cs="Times New Roman"/>
                      <w:color w:val="0070C0"/>
                      <w:sz w:val="20"/>
                      <w:szCs w:val="20"/>
                    </w:rPr>
                  </w:pPr>
                </w:p>
              </w:tc>
            </w:tr>
            <w:tr w:rsidR="00F63458" w:rsidRPr="00DF0D69" w14:paraId="26ADDC1C" w14:textId="77777777" w:rsidTr="00504619">
              <w:tc>
                <w:tcPr>
                  <w:tcW w:w="1804" w:type="dxa"/>
                  <w:vMerge/>
                </w:tcPr>
                <w:p w14:paraId="09E89D9C" w14:textId="77777777" w:rsidR="00F63458" w:rsidRDefault="00F63458" w:rsidP="00F63458">
                  <w:pPr>
                    <w:rPr>
                      <w:rFonts w:ascii="Trebuchet MS" w:hAnsi="Trebuchet MS" w:cs="Times New Roman"/>
                      <w:b/>
                      <w:color w:val="0070C0"/>
                      <w:sz w:val="20"/>
                      <w:szCs w:val="20"/>
                      <w:lang w:bidi="ro-RO"/>
                    </w:rPr>
                  </w:pPr>
                </w:p>
              </w:tc>
              <w:tc>
                <w:tcPr>
                  <w:tcW w:w="1564" w:type="dxa"/>
                </w:tcPr>
                <w:p w14:paraId="4202B71B" w14:textId="77777777" w:rsidR="00F63458" w:rsidRPr="004A786C" w:rsidRDefault="00F63458" w:rsidP="00F63458">
                  <w:pPr>
                    <w:spacing w:before="160"/>
                    <w:jc w:val="both"/>
                    <w:rPr>
                      <w:rFonts w:ascii="Trebuchet MS" w:hAnsi="Trebuchet MS" w:cs="Times New Roman"/>
                      <w:color w:val="0070C0"/>
                      <w:sz w:val="20"/>
                      <w:szCs w:val="20"/>
                    </w:rPr>
                  </w:pPr>
                  <w:r w:rsidRPr="004A786C">
                    <w:rPr>
                      <w:rFonts w:ascii="Trebuchet MS" w:hAnsi="Trebuchet MS" w:cs="Times New Roman"/>
                      <w:color w:val="0070C0"/>
                      <w:sz w:val="20"/>
                      <w:szCs w:val="20"/>
                    </w:rPr>
                    <w:t>ACTIVE CORPORALE</w:t>
                  </w:r>
                </w:p>
                <w:p w14:paraId="3BF316C7" w14:textId="77777777" w:rsidR="00F63458" w:rsidRPr="004A786C" w:rsidRDefault="00F63458" w:rsidP="00F63458">
                  <w:pPr>
                    <w:spacing w:before="160"/>
                    <w:jc w:val="both"/>
                    <w:rPr>
                      <w:rFonts w:ascii="Trebuchet MS" w:hAnsi="Trebuchet MS" w:cs="Times New Roman"/>
                      <w:color w:val="0070C0"/>
                      <w:sz w:val="20"/>
                      <w:szCs w:val="20"/>
                    </w:rPr>
                  </w:pPr>
                </w:p>
              </w:tc>
              <w:tc>
                <w:tcPr>
                  <w:tcW w:w="3155" w:type="dxa"/>
                </w:tcPr>
                <w:p w14:paraId="77BDB777" w14:textId="7B4AB17E" w:rsidR="00F63458" w:rsidRPr="004A786C" w:rsidRDefault="00F63458" w:rsidP="00F63458">
                  <w:pPr>
                    <w:spacing w:before="160"/>
                    <w:jc w:val="both"/>
                    <w:rPr>
                      <w:rFonts w:ascii="Trebuchet MS" w:hAnsi="Trebuchet MS" w:cs="Times New Roman"/>
                      <w:color w:val="0070C0"/>
                      <w:sz w:val="20"/>
                      <w:szCs w:val="20"/>
                    </w:rPr>
                  </w:pPr>
                  <w:r w:rsidRPr="004A786C">
                    <w:rPr>
                      <w:rFonts w:ascii="Trebuchet MS" w:hAnsi="Trebuchet MS" w:cs="Times New Roman"/>
                      <w:color w:val="0070C0"/>
                      <w:sz w:val="20"/>
                      <w:szCs w:val="20"/>
                    </w:rPr>
                    <w:t>Cheltuieli cu realizarea/</w:t>
                  </w:r>
                  <w:proofErr w:type="spellStart"/>
                  <w:r w:rsidRPr="004A786C">
                    <w:rPr>
                      <w:rFonts w:ascii="Trebuchet MS" w:hAnsi="Trebuchet MS" w:cs="Times New Roman"/>
                      <w:color w:val="0070C0"/>
                      <w:sz w:val="20"/>
                      <w:szCs w:val="20"/>
                    </w:rPr>
                    <w:t>achizitia</w:t>
                  </w:r>
                  <w:proofErr w:type="spellEnd"/>
                  <w:r w:rsidRPr="004A786C">
                    <w:rPr>
                      <w:rFonts w:ascii="Trebuchet MS" w:hAnsi="Trebuchet MS" w:cs="Times New Roman"/>
                      <w:color w:val="0070C0"/>
                      <w:sz w:val="20"/>
                      <w:szCs w:val="20"/>
                    </w:rPr>
                    <w:t xml:space="preserve"> de </w:t>
                  </w:r>
                  <w:proofErr w:type="spellStart"/>
                  <w:r w:rsidRPr="004A786C">
                    <w:rPr>
                      <w:rFonts w:ascii="Trebuchet MS" w:hAnsi="Trebuchet MS" w:cs="Times New Roman"/>
                      <w:color w:val="0070C0"/>
                      <w:sz w:val="20"/>
                      <w:szCs w:val="20"/>
                    </w:rPr>
                    <w:t>construcţii</w:t>
                  </w:r>
                  <w:proofErr w:type="spellEnd"/>
                  <w:r w:rsidRPr="004A786C">
                    <w:rPr>
                      <w:rFonts w:ascii="Trebuchet MS" w:hAnsi="Trebuchet MS" w:cs="Times New Roman"/>
                      <w:color w:val="0070C0"/>
                      <w:sz w:val="20"/>
                      <w:szCs w:val="20"/>
                    </w:rPr>
                    <w:t xml:space="preserve">/ modernizare/ modificare/ extindere/ consolidare construcții destinate </w:t>
                  </w:r>
                  <w:proofErr w:type="spellStart"/>
                  <w:r w:rsidRPr="004A786C">
                    <w:rPr>
                      <w:rFonts w:ascii="Trebuchet MS" w:hAnsi="Trebuchet MS" w:cs="Times New Roman"/>
                      <w:color w:val="0070C0"/>
                      <w:sz w:val="20"/>
                      <w:szCs w:val="20"/>
                    </w:rPr>
                    <w:t>gazduirii</w:t>
                  </w:r>
                  <w:proofErr w:type="spellEnd"/>
                  <w:r w:rsidRPr="004A786C">
                    <w:rPr>
                      <w:rFonts w:ascii="Trebuchet MS" w:hAnsi="Trebuchet MS" w:cs="Times New Roman"/>
                      <w:color w:val="0070C0"/>
                      <w:sz w:val="20"/>
                      <w:szCs w:val="20"/>
                    </w:rPr>
                    <w:t xml:space="preserve"> echipamentelor de producție/linii pilot în scopul introducerii în producție a rezultatelor CDI</w:t>
                  </w:r>
                  <w:r w:rsidR="00C9376F" w:rsidRPr="004A786C">
                    <w:rPr>
                      <w:rFonts w:ascii="Trebuchet MS" w:hAnsi="Trebuchet MS" w:cs="Times New Roman"/>
                      <w:color w:val="0070C0"/>
                      <w:sz w:val="20"/>
                      <w:szCs w:val="20"/>
                    </w:rPr>
                    <w:t xml:space="preserve"> (pentru activitățile din proiect aferente TRL 7,8 și 9)</w:t>
                  </w:r>
                </w:p>
              </w:tc>
              <w:tc>
                <w:tcPr>
                  <w:tcW w:w="2647" w:type="dxa"/>
                </w:tcPr>
                <w:p w14:paraId="757B5357" w14:textId="5281981B" w:rsidR="00F63458" w:rsidRPr="004A786C" w:rsidRDefault="00F63458" w:rsidP="00F63458">
                  <w:pPr>
                    <w:jc w:val="both"/>
                    <w:rPr>
                      <w:rFonts w:ascii="Trebuchet MS" w:hAnsi="Trebuchet MS" w:cs="Times New Roman"/>
                      <w:color w:val="0070C0"/>
                      <w:sz w:val="20"/>
                      <w:szCs w:val="20"/>
                    </w:rPr>
                  </w:pPr>
                  <w:r w:rsidRPr="004A786C">
                    <w:rPr>
                      <w:rFonts w:ascii="Trebuchet MS" w:hAnsi="Trebuchet MS" w:cs="Times New Roman"/>
                      <w:color w:val="0070C0"/>
                      <w:sz w:val="20"/>
                      <w:szCs w:val="20"/>
                    </w:rPr>
                    <w:t>Sunt eligibile cheltuielile cu realizarea de:</w:t>
                  </w:r>
                </w:p>
                <w:p w14:paraId="17392233" w14:textId="2E3D7409" w:rsidR="00F63458" w:rsidRPr="004A786C" w:rsidRDefault="00F63458" w:rsidP="00F63458">
                  <w:pPr>
                    <w:jc w:val="both"/>
                    <w:rPr>
                      <w:rFonts w:ascii="Trebuchet MS" w:hAnsi="Trebuchet MS" w:cs="Times New Roman"/>
                      <w:color w:val="0070C0"/>
                      <w:sz w:val="20"/>
                      <w:szCs w:val="20"/>
                    </w:rPr>
                  </w:pPr>
                  <w:r w:rsidRPr="004A786C">
                    <w:rPr>
                      <w:rFonts w:ascii="Trebuchet MS" w:hAnsi="Trebuchet MS" w:cs="Times New Roman"/>
                      <w:color w:val="0070C0"/>
                      <w:sz w:val="20"/>
                      <w:szCs w:val="20"/>
                    </w:rPr>
                    <w:t xml:space="preserve">- </w:t>
                  </w:r>
                  <w:proofErr w:type="spellStart"/>
                  <w:r w:rsidRPr="004A786C">
                    <w:rPr>
                      <w:rFonts w:ascii="Trebuchet MS" w:hAnsi="Trebuchet MS" w:cs="Times New Roman"/>
                      <w:color w:val="0070C0"/>
                      <w:sz w:val="20"/>
                      <w:szCs w:val="20"/>
                    </w:rPr>
                    <w:t>construcţii</w:t>
                  </w:r>
                  <w:proofErr w:type="spellEnd"/>
                  <w:r w:rsidRPr="004A786C">
                    <w:rPr>
                      <w:rFonts w:ascii="Trebuchet MS" w:hAnsi="Trebuchet MS" w:cs="Times New Roman"/>
                      <w:color w:val="0070C0"/>
                      <w:sz w:val="20"/>
                      <w:szCs w:val="20"/>
                    </w:rPr>
                    <w:t>/ modernizare/ modificare/ extindere/ consolidare construcții destinate g</w:t>
                  </w:r>
                  <w:r w:rsidR="00B651B8" w:rsidRPr="004A786C">
                    <w:rPr>
                      <w:rFonts w:ascii="Trebuchet MS" w:hAnsi="Trebuchet MS" w:cs="Times New Roman"/>
                      <w:color w:val="0070C0"/>
                      <w:sz w:val="20"/>
                      <w:szCs w:val="20"/>
                    </w:rPr>
                    <w:t>ă</w:t>
                  </w:r>
                  <w:r w:rsidRPr="004A786C">
                    <w:rPr>
                      <w:rFonts w:ascii="Trebuchet MS" w:hAnsi="Trebuchet MS" w:cs="Times New Roman"/>
                      <w:color w:val="0070C0"/>
                      <w:sz w:val="20"/>
                      <w:szCs w:val="20"/>
                    </w:rPr>
                    <w:t>zduirii echipamentelor de producție (</w:t>
                  </w:r>
                  <w:r w:rsidR="00C9376F" w:rsidRPr="004A786C">
                    <w:rPr>
                      <w:rFonts w:ascii="Trebuchet MS" w:hAnsi="Trebuchet MS" w:cs="Times New Roman"/>
                      <w:color w:val="0070C0"/>
                      <w:sz w:val="20"/>
                      <w:szCs w:val="20"/>
                    </w:rPr>
                    <w:t xml:space="preserve">linii pilot) </w:t>
                  </w:r>
                  <w:r w:rsidRPr="004A786C">
                    <w:rPr>
                      <w:rFonts w:ascii="Trebuchet MS" w:hAnsi="Trebuchet MS" w:cs="Times New Roman"/>
                      <w:color w:val="0070C0"/>
                      <w:sz w:val="20"/>
                      <w:szCs w:val="20"/>
                    </w:rPr>
                    <w:t>în limita a 20% din valoarea cheltuielilor eligibile</w:t>
                  </w:r>
                </w:p>
                <w:p w14:paraId="05E1C018" w14:textId="088AF486" w:rsidR="00F63458" w:rsidRPr="004A786C" w:rsidRDefault="00F63458" w:rsidP="00F63458">
                  <w:pPr>
                    <w:jc w:val="both"/>
                    <w:rPr>
                      <w:rFonts w:ascii="Trebuchet MS" w:hAnsi="Trebuchet MS" w:cs="Times New Roman"/>
                      <w:color w:val="0070C0"/>
                      <w:sz w:val="20"/>
                      <w:szCs w:val="20"/>
                    </w:rPr>
                  </w:pPr>
                  <w:r w:rsidRPr="004A786C">
                    <w:rPr>
                      <w:rFonts w:ascii="Trebuchet MS" w:hAnsi="Trebuchet MS" w:cs="Times New Roman"/>
                      <w:color w:val="0070C0"/>
                      <w:sz w:val="20"/>
                      <w:szCs w:val="20"/>
                    </w:rPr>
                    <w:t xml:space="preserve">- </w:t>
                  </w:r>
                  <w:proofErr w:type="spellStart"/>
                  <w:r w:rsidRPr="004A786C">
                    <w:rPr>
                      <w:rFonts w:ascii="Trebuchet MS" w:hAnsi="Trebuchet MS" w:cs="Times New Roman"/>
                      <w:color w:val="0070C0"/>
                      <w:sz w:val="20"/>
                      <w:szCs w:val="20"/>
                    </w:rPr>
                    <w:t>achizitia</w:t>
                  </w:r>
                  <w:proofErr w:type="spellEnd"/>
                  <w:r w:rsidRPr="004A786C">
                    <w:rPr>
                      <w:rFonts w:ascii="Trebuchet MS" w:hAnsi="Trebuchet MS" w:cs="Times New Roman"/>
                      <w:color w:val="0070C0"/>
                      <w:sz w:val="20"/>
                      <w:szCs w:val="20"/>
                    </w:rPr>
                    <w:t xml:space="preserve"> de construc</w:t>
                  </w:r>
                  <w:r w:rsidR="00B651B8" w:rsidRPr="004A786C">
                    <w:rPr>
                      <w:rFonts w:ascii="Trebuchet MS" w:hAnsi="Trebuchet MS" w:cs="Times New Roman"/>
                      <w:color w:val="0070C0"/>
                      <w:sz w:val="20"/>
                      <w:szCs w:val="20"/>
                    </w:rPr>
                    <w:t>ț</w:t>
                  </w:r>
                  <w:r w:rsidRPr="004A786C">
                    <w:rPr>
                      <w:rFonts w:ascii="Trebuchet MS" w:hAnsi="Trebuchet MS" w:cs="Times New Roman"/>
                      <w:color w:val="0070C0"/>
                      <w:sz w:val="20"/>
                      <w:szCs w:val="20"/>
                    </w:rPr>
                    <w:t xml:space="preserve">ii </w:t>
                  </w:r>
                  <w:r w:rsidR="00B651B8" w:rsidRPr="004A786C">
                    <w:rPr>
                      <w:rFonts w:ascii="Trebuchet MS" w:hAnsi="Trebuchet MS" w:cs="Times New Roman"/>
                      <w:color w:val="0070C0"/>
                      <w:sz w:val="20"/>
                      <w:szCs w:val="20"/>
                    </w:rPr>
                    <w:t>ș</w:t>
                  </w:r>
                  <w:r w:rsidRPr="004A786C">
                    <w:rPr>
                      <w:rFonts w:ascii="Trebuchet MS" w:hAnsi="Trebuchet MS" w:cs="Times New Roman"/>
                      <w:color w:val="0070C0"/>
                      <w:sz w:val="20"/>
                      <w:szCs w:val="20"/>
                    </w:rPr>
                    <w:t>i/sau modernizare/extindere/consolidare (</w:t>
                  </w:r>
                  <w:r w:rsidR="00C9376F" w:rsidRPr="004A786C">
                    <w:rPr>
                      <w:rFonts w:ascii="Trebuchet MS" w:hAnsi="Trebuchet MS" w:cs="Times New Roman"/>
                      <w:color w:val="0070C0"/>
                      <w:sz w:val="20"/>
                      <w:szCs w:val="20"/>
                    </w:rPr>
                    <w:t xml:space="preserve">linii pilot), </w:t>
                  </w:r>
                  <w:r w:rsidRPr="004A786C">
                    <w:rPr>
                      <w:rFonts w:ascii="Trebuchet MS" w:hAnsi="Trebuchet MS" w:cs="Times New Roman"/>
                      <w:color w:val="0070C0"/>
                      <w:sz w:val="20"/>
                      <w:szCs w:val="20"/>
                    </w:rPr>
                    <w:t>în limita a 20% din valoarea cheltuielilor eligibile</w:t>
                  </w:r>
                  <w:r w:rsidR="00C9376F" w:rsidRPr="004A786C">
                    <w:rPr>
                      <w:rFonts w:ascii="Trebuchet MS" w:hAnsi="Trebuchet MS" w:cs="Times New Roman"/>
                      <w:color w:val="0070C0"/>
                      <w:sz w:val="20"/>
                      <w:szCs w:val="20"/>
                    </w:rPr>
                    <w:t>,</w:t>
                  </w:r>
                  <w:r w:rsidRPr="004A786C">
                    <w:rPr>
                      <w:rFonts w:ascii="Trebuchet MS" w:hAnsi="Trebuchet MS" w:cs="Times New Roman"/>
                      <w:color w:val="0070C0"/>
                      <w:sz w:val="20"/>
                      <w:szCs w:val="20"/>
                    </w:rPr>
                    <w:t xml:space="preserve"> destinate g</w:t>
                  </w:r>
                  <w:r w:rsidR="00B651B8" w:rsidRPr="004A786C">
                    <w:rPr>
                      <w:rFonts w:ascii="Trebuchet MS" w:hAnsi="Trebuchet MS" w:cs="Times New Roman"/>
                      <w:color w:val="0070C0"/>
                      <w:sz w:val="20"/>
                      <w:szCs w:val="20"/>
                    </w:rPr>
                    <w:t>ă</w:t>
                  </w:r>
                  <w:r w:rsidRPr="004A786C">
                    <w:rPr>
                      <w:rFonts w:ascii="Trebuchet MS" w:hAnsi="Trebuchet MS" w:cs="Times New Roman"/>
                      <w:color w:val="0070C0"/>
                      <w:sz w:val="20"/>
                      <w:szCs w:val="20"/>
                    </w:rPr>
                    <w:t>zduirii echipamentelor de producție</w:t>
                  </w:r>
                </w:p>
                <w:p w14:paraId="44345501" w14:textId="6ECCEB4A" w:rsidR="00F63458" w:rsidRPr="004A786C" w:rsidRDefault="00F63458" w:rsidP="00F63458">
                  <w:pPr>
                    <w:jc w:val="both"/>
                    <w:rPr>
                      <w:rFonts w:ascii="Trebuchet MS" w:hAnsi="Trebuchet MS" w:cs="Times New Roman"/>
                      <w:color w:val="0070C0"/>
                      <w:sz w:val="20"/>
                      <w:szCs w:val="20"/>
                    </w:rPr>
                  </w:pPr>
                </w:p>
              </w:tc>
            </w:tr>
            <w:tr w:rsidR="00F63458" w:rsidRPr="00DF0D69" w14:paraId="08C30321" w14:textId="77777777" w:rsidTr="00504619">
              <w:tc>
                <w:tcPr>
                  <w:tcW w:w="1804" w:type="dxa"/>
                  <w:vMerge/>
                </w:tcPr>
                <w:p w14:paraId="64923267" w14:textId="77777777" w:rsidR="00F63458" w:rsidRPr="00DF0D69" w:rsidRDefault="00F63458" w:rsidP="00F63458">
                  <w:pPr>
                    <w:rPr>
                      <w:rFonts w:ascii="Trebuchet MS" w:hAnsi="Trebuchet MS" w:cs="Times New Roman"/>
                      <w:b/>
                      <w:color w:val="0070C0"/>
                      <w:sz w:val="20"/>
                      <w:szCs w:val="20"/>
                      <w:lang w:bidi="ro-RO"/>
                    </w:rPr>
                  </w:pPr>
                </w:p>
              </w:tc>
              <w:tc>
                <w:tcPr>
                  <w:tcW w:w="1564" w:type="dxa"/>
                </w:tcPr>
                <w:p w14:paraId="57A488C3" w14:textId="77777777" w:rsidR="00F63458" w:rsidRPr="00DF0D69" w:rsidRDefault="00F63458" w:rsidP="00F63458">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ACTIVE NECORPORALE</w:t>
                  </w:r>
                </w:p>
                <w:p w14:paraId="5E1F7788" w14:textId="77777777" w:rsidR="00F63458" w:rsidRPr="00DF0D69" w:rsidRDefault="00F63458" w:rsidP="00F63458">
                  <w:pPr>
                    <w:rPr>
                      <w:rFonts w:ascii="Trebuchet MS" w:hAnsi="Trebuchet MS" w:cs="Times New Roman"/>
                      <w:color w:val="0070C0"/>
                      <w:sz w:val="20"/>
                      <w:szCs w:val="20"/>
                    </w:rPr>
                  </w:pPr>
                </w:p>
              </w:tc>
              <w:tc>
                <w:tcPr>
                  <w:tcW w:w="3155" w:type="dxa"/>
                </w:tcPr>
                <w:p w14:paraId="78397C50" w14:textId="77777777" w:rsidR="00F63458" w:rsidRPr="00A04184" w:rsidRDefault="00F63458" w:rsidP="00F63458">
                  <w:pPr>
                    <w:spacing w:before="160"/>
                    <w:jc w:val="both"/>
                    <w:rPr>
                      <w:rFonts w:ascii="Trebuchet MS" w:hAnsi="Trebuchet MS" w:cs="Times New Roman"/>
                      <w:color w:val="0070C0"/>
                      <w:sz w:val="20"/>
                      <w:szCs w:val="20"/>
                    </w:rPr>
                  </w:pPr>
                  <w:r w:rsidRPr="00A04184">
                    <w:rPr>
                      <w:rFonts w:ascii="Trebuchet MS" w:hAnsi="Trebuchet MS" w:cs="Times New Roman"/>
                      <w:color w:val="0070C0"/>
                      <w:sz w:val="20"/>
                      <w:szCs w:val="20"/>
                    </w:rPr>
                    <w:t>Cheltuieli cu active necorporale</w:t>
                  </w:r>
                </w:p>
                <w:p w14:paraId="5062F615" w14:textId="77777777" w:rsidR="00F63458" w:rsidRPr="00DF0D69" w:rsidRDefault="00F63458" w:rsidP="00F63458">
                  <w:pPr>
                    <w:jc w:val="both"/>
                    <w:rPr>
                      <w:rFonts w:ascii="Trebuchet MS" w:hAnsi="Trebuchet MS" w:cs="Times New Roman"/>
                      <w:color w:val="0070C0"/>
                      <w:sz w:val="20"/>
                      <w:szCs w:val="20"/>
                    </w:rPr>
                  </w:pPr>
                </w:p>
              </w:tc>
              <w:tc>
                <w:tcPr>
                  <w:tcW w:w="2647" w:type="dxa"/>
                </w:tcPr>
                <w:p w14:paraId="7F87688E" w14:textId="77777777" w:rsidR="00F63458" w:rsidRPr="00DF0D69" w:rsidRDefault="00F63458" w:rsidP="00F63458">
                  <w:pPr>
                    <w:jc w:val="both"/>
                    <w:rPr>
                      <w:rFonts w:ascii="Trebuchet MS" w:hAnsi="Trebuchet MS" w:cs="Times New Roman"/>
                      <w:color w:val="0070C0"/>
                      <w:sz w:val="20"/>
                      <w:szCs w:val="20"/>
                    </w:rPr>
                  </w:pPr>
                  <w:r w:rsidRPr="00DF0D69">
                    <w:rPr>
                      <w:rFonts w:ascii="Trebuchet MS" w:hAnsi="Trebuchet MS" w:cs="Times New Roman"/>
                      <w:color w:val="0070C0"/>
                      <w:sz w:val="20"/>
                      <w:szCs w:val="20"/>
                      <w:lang w:bidi="ro-RO"/>
                    </w:rPr>
                    <w:t xml:space="preserve">Este eligibilă achiziția de cunoștințe tehnice, brevete, drepturi de utilizare pentru introducerea în producție a </w:t>
                  </w:r>
                  <w:r w:rsidRPr="00DF0D69">
                    <w:rPr>
                      <w:rFonts w:ascii="Trebuchet MS" w:hAnsi="Trebuchet MS" w:cs="Times New Roman"/>
                      <w:color w:val="0070C0"/>
                      <w:sz w:val="20"/>
                      <w:szCs w:val="20"/>
                    </w:rPr>
                    <w:t>rezultatelor CDI</w:t>
                  </w:r>
                  <w:r>
                    <w:rPr>
                      <w:rFonts w:ascii="Trebuchet MS" w:hAnsi="Trebuchet MS" w:cs="Times New Roman"/>
                      <w:color w:val="0070C0"/>
                      <w:sz w:val="20"/>
                      <w:szCs w:val="20"/>
                    </w:rPr>
                    <w:t>.</w:t>
                  </w:r>
                </w:p>
              </w:tc>
            </w:tr>
            <w:tr w:rsidR="00F63458" w:rsidRPr="00DF0D69" w14:paraId="4C485597" w14:textId="77777777" w:rsidTr="00504619">
              <w:tc>
                <w:tcPr>
                  <w:tcW w:w="1804" w:type="dxa"/>
                  <w:vMerge w:val="restart"/>
                </w:tcPr>
                <w:p w14:paraId="3C5BC010" w14:textId="77777777" w:rsidR="00F63458" w:rsidRPr="00DF0D69" w:rsidRDefault="00F63458" w:rsidP="00F63458">
                  <w:pPr>
                    <w:rPr>
                      <w:rFonts w:ascii="Trebuchet MS" w:hAnsi="Trebuchet MS" w:cs="Times New Roman"/>
                      <w:b/>
                      <w:color w:val="0070C0"/>
                      <w:sz w:val="20"/>
                      <w:szCs w:val="20"/>
                    </w:rPr>
                  </w:pPr>
                  <w:r w:rsidRPr="00DF0D69">
                    <w:rPr>
                      <w:rFonts w:ascii="Trebuchet MS" w:hAnsi="Trebuchet MS" w:cs="Times New Roman"/>
                      <w:b/>
                      <w:color w:val="0070C0"/>
                      <w:sz w:val="20"/>
                      <w:szCs w:val="20"/>
                    </w:rPr>
                    <w:t xml:space="preserve">Informare </w:t>
                  </w:r>
                  <w:proofErr w:type="spellStart"/>
                  <w:r w:rsidRPr="00DF0D69">
                    <w:rPr>
                      <w:rFonts w:ascii="Trebuchet MS" w:hAnsi="Trebuchet MS" w:cs="Times New Roman"/>
                      <w:b/>
                      <w:color w:val="0070C0"/>
                      <w:sz w:val="20"/>
                      <w:szCs w:val="20"/>
                    </w:rPr>
                    <w:t>şi</w:t>
                  </w:r>
                  <w:proofErr w:type="spellEnd"/>
                  <w:r w:rsidRPr="00DF0D69">
                    <w:rPr>
                      <w:rFonts w:ascii="Trebuchet MS" w:hAnsi="Trebuchet MS" w:cs="Times New Roman"/>
                      <w:b/>
                      <w:color w:val="0070C0"/>
                      <w:sz w:val="20"/>
                      <w:szCs w:val="20"/>
                    </w:rPr>
                    <w:t xml:space="preserve"> publicitate privind proiectul.</w:t>
                  </w:r>
                </w:p>
              </w:tc>
              <w:tc>
                <w:tcPr>
                  <w:tcW w:w="1564" w:type="dxa"/>
                </w:tcPr>
                <w:p w14:paraId="26E3ECB2" w14:textId="77777777" w:rsidR="00F63458" w:rsidRPr="00DF0D69" w:rsidRDefault="00F63458" w:rsidP="00F63458">
                  <w:pPr>
                    <w:rPr>
                      <w:rFonts w:ascii="Trebuchet MS" w:hAnsi="Trebuchet MS" w:cs="Times New Roman"/>
                      <w:color w:val="0070C0"/>
                      <w:sz w:val="20"/>
                      <w:szCs w:val="20"/>
                    </w:rPr>
                  </w:pPr>
                  <w:r w:rsidRPr="00DF0D69">
                    <w:rPr>
                      <w:rFonts w:ascii="Trebuchet MS" w:hAnsi="Trebuchet MS" w:cs="Times New Roman"/>
                      <w:color w:val="0070C0"/>
                      <w:sz w:val="20"/>
                      <w:szCs w:val="20"/>
                    </w:rPr>
                    <w:t>SERVICII</w:t>
                  </w:r>
                </w:p>
              </w:tc>
              <w:tc>
                <w:tcPr>
                  <w:tcW w:w="3155" w:type="dxa"/>
                </w:tcPr>
                <w:p w14:paraId="10FC3C10" w14:textId="77777777" w:rsidR="00F63458" w:rsidRPr="00DF0D69" w:rsidRDefault="00F63458" w:rsidP="00F63458">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5.4 Cheltuieli pentru informare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publicitate</w:t>
                  </w:r>
                </w:p>
              </w:tc>
              <w:tc>
                <w:tcPr>
                  <w:tcW w:w="2647" w:type="dxa"/>
                  <w:vMerge w:val="restart"/>
                </w:tcPr>
                <w:p w14:paraId="3798EBA8" w14:textId="77777777" w:rsidR="00F63458" w:rsidRPr="00DF0D69" w:rsidRDefault="00F63458" w:rsidP="00F63458">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Sunt eligibile cheltuielile pentru:</w:t>
                  </w:r>
                </w:p>
                <w:p w14:paraId="00956E91" w14:textId="77777777" w:rsidR="00F63458" w:rsidRPr="00DF0D69" w:rsidRDefault="00F63458" w:rsidP="00F63458">
                  <w:pPr>
                    <w:numPr>
                      <w:ilvl w:val="0"/>
                      <w:numId w:val="4"/>
                    </w:numPr>
                    <w:spacing w:before="160"/>
                    <w:ind w:left="3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elaborarea, </w:t>
                  </w:r>
                  <w:proofErr w:type="spellStart"/>
                  <w:r w:rsidRPr="00DF0D69">
                    <w:rPr>
                      <w:rFonts w:ascii="Trebuchet MS" w:hAnsi="Trebuchet MS" w:cs="Times New Roman"/>
                      <w:color w:val="0070C0"/>
                      <w:sz w:val="20"/>
                      <w:szCs w:val="20"/>
                    </w:rPr>
                    <w:t>producţia</w:t>
                  </w:r>
                  <w:proofErr w:type="spellEnd"/>
                  <w:r w:rsidRPr="00DF0D69">
                    <w:rPr>
                      <w:rFonts w:ascii="Trebuchet MS" w:hAnsi="Trebuchet MS" w:cs="Times New Roman"/>
                      <w:color w:val="0070C0"/>
                      <w:sz w:val="20"/>
                      <w:szCs w:val="20"/>
                    </w:rPr>
                    <w:t xml:space="preserve"> și distribuția materialelor publicitare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de informare precum și a celor cu difuzarea în mass-media;</w:t>
                  </w:r>
                </w:p>
                <w:p w14:paraId="7FBF5EAE" w14:textId="77777777" w:rsidR="00F63458" w:rsidRPr="00DF0D69" w:rsidRDefault="00F63458" w:rsidP="00F63458">
                  <w:pPr>
                    <w:numPr>
                      <w:ilvl w:val="0"/>
                      <w:numId w:val="4"/>
                    </w:numPr>
                    <w:spacing w:before="160"/>
                    <w:ind w:left="360"/>
                    <w:jc w:val="both"/>
                    <w:rPr>
                      <w:rFonts w:ascii="Trebuchet MS" w:hAnsi="Trebuchet MS" w:cs="Times New Roman"/>
                      <w:color w:val="0070C0"/>
                      <w:sz w:val="20"/>
                      <w:szCs w:val="20"/>
                    </w:rPr>
                  </w:pPr>
                  <w:r w:rsidRPr="00DF0D69">
                    <w:rPr>
                      <w:rFonts w:ascii="Trebuchet MS" w:hAnsi="Trebuchet MS" w:cs="Times New Roman"/>
                      <w:color w:val="0070C0"/>
                      <w:sz w:val="20"/>
                      <w:szCs w:val="20"/>
                    </w:rPr>
                    <w:lastRenderedPageBreak/>
                    <w:t xml:space="preserve">conceperea, dezvoltarea/adaptarea de pagini web, </w:t>
                  </w:r>
                  <w:proofErr w:type="spellStart"/>
                  <w:r w:rsidRPr="00DF0D69">
                    <w:rPr>
                      <w:rFonts w:ascii="Trebuchet MS" w:hAnsi="Trebuchet MS" w:cs="Times New Roman"/>
                      <w:color w:val="0070C0"/>
                      <w:sz w:val="20"/>
                      <w:szCs w:val="20"/>
                    </w:rPr>
                    <w:t>achiziţia</w:t>
                  </w:r>
                  <w:proofErr w:type="spellEnd"/>
                  <w:r w:rsidRPr="00DF0D69">
                    <w:rPr>
                      <w:rFonts w:ascii="Trebuchet MS" w:hAnsi="Trebuchet MS" w:cs="Times New Roman"/>
                      <w:color w:val="0070C0"/>
                      <w:sz w:val="20"/>
                      <w:szCs w:val="20"/>
                    </w:rPr>
                    <w:t xml:space="preserve">, înregistrarea </w:t>
                  </w:r>
                  <w:proofErr w:type="spellStart"/>
                  <w:r w:rsidRPr="00DF0D69">
                    <w:rPr>
                      <w:rFonts w:ascii="Trebuchet MS" w:hAnsi="Trebuchet MS" w:cs="Times New Roman"/>
                      <w:color w:val="0070C0"/>
                      <w:sz w:val="20"/>
                      <w:szCs w:val="20"/>
                    </w:rPr>
                    <w:t>şi</w:t>
                  </w:r>
                  <w:proofErr w:type="spellEnd"/>
                  <w:r w:rsidRPr="00DF0D69">
                    <w:rPr>
                      <w:rFonts w:ascii="Trebuchet MS" w:hAnsi="Trebuchet MS" w:cs="Times New Roman"/>
                      <w:color w:val="0070C0"/>
                      <w:sz w:val="20"/>
                      <w:szCs w:val="20"/>
                    </w:rPr>
                    <w:t xml:space="preserve"> închirierea domeniului;</w:t>
                  </w:r>
                </w:p>
                <w:p w14:paraId="6BA02748" w14:textId="77777777" w:rsidR="00F63458" w:rsidRPr="00DF0D69" w:rsidRDefault="00F63458" w:rsidP="00F63458">
                  <w:pPr>
                    <w:numPr>
                      <w:ilvl w:val="0"/>
                      <w:numId w:val="4"/>
                    </w:numPr>
                    <w:spacing w:before="160"/>
                    <w:ind w:left="360"/>
                    <w:jc w:val="both"/>
                    <w:rPr>
                      <w:rFonts w:ascii="Trebuchet MS" w:hAnsi="Trebuchet MS" w:cs="Times New Roman"/>
                      <w:color w:val="0070C0"/>
                      <w:sz w:val="20"/>
                      <w:szCs w:val="20"/>
                    </w:rPr>
                  </w:pPr>
                  <w:proofErr w:type="spellStart"/>
                  <w:r w:rsidRPr="00DF0D69">
                    <w:rPr>
                      <w:rFonts w:ascii="Trebuchet MS" w:hAnsi="Trebuchet MS" w:cs="Times New Roman"/>
                      <w:color w:val="0070C0"/>
                      <w:sz w:val="20"/>
                      <w:szCs w:val="20"/>
                    </w:rPr>
                    <w:t>organizararea</w:t>
                  </w:r>
                  <w:proofErr w:type="spellEnd"/>
                  <w:r w:rsidRPr="00DF0D69">
                    <w:rPr>
                      <w:rFonts w:ascii="Trebuchet MS" w:hAnsi="Trebuchet MS" w:cs="Times New Roman"/>
                      <w:color w:val="0070C0"/>
                      <w:sz w:val="20"/>
                      <w:szCs w:val="20"/>
                    </w:rPr>
                    <w:t xml:space="preserve"> de evenimente pentru promovarea proiectului (de ex: conferință de diseminare a rezultatelor proiectului).</w:t>
                  </w:r>
                </w:p>
                <w:p w14:paraId="7A0FD416" w14:textId="77777777" w:rsidR="00F63458" w:rsidRPr="00DF0D69" w:rsidRDefault="00F63458" w:rsidP="00F63458">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Pentru ca aceste tipuri de cheltuieli sa fie eligibile, este obligatorie respectarea Ghidului de identitate vizuală pentru instrumentele structurale 2021-2027, aprobat prin Ordinul ministrului investițiilor și proiectelor europene nr 3040/2023, precum și primirea avizului de conformitate pentru aceste materiale de la structura cu atribuții de informare și comunicare din cadrul OI</w:t>
                  </w:r>
                </w:p>
              </w:tc>
            </w:tr>
            <w:tr w:rsidR="00F63458" w:rsidRPr="00DF0D69" w14:paraId="2267E255" w14:textId="77777777" w:rsidTr="00504619">
              <w:tc>
                <w:tcPr>
                  <w:tcW w:w="1804" w:type="dxa"/>
                  <w:vMerge/>
                </w:tcPr>
                <w:p w14:paraId="0E08569A" w14:textId="77777777" w:rsidR="00F63458" w:rsidRPr="00DF0D69" w:rsidRDefault="00F63458" w:rsidP="00F63458">
                  <w:pPr>
                    <w:rPr>
                      <w:rFonts w:ascii="Trebuchet MS" w:hAnsi="Trebuchet MS" w:cs="Times New Roman"/>
                      <w:color w:val="0070C0"/>
                      <w:sz w:val="20"/>
                      <w:szCs w:val="20"/>
                    </w:rPr>
                  </w:pPr>
                </w:p>
              </w:tc>
              <w:tc>
                <w:tcPr>
                  <w:tcW w:w="1564" w:type="dxa"/>
                </w:tcPr>
                <w:p w14:paraId="70EF1621" w14:textId="77777777" w:rsidR="00F63458" w:rsidRPr="00DF0D69" w:rsidRDefault="00F63458" w:rsidP="00F63458">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ALTE CHELTUIELI</w:t>
                  </w:r>
                </w:p>
                <w:p w14:paraId="1F30D512" w14:textId="77777777" w:rsidR="00F63458" w:rsidRPr="00DF0D69" w:rsidRDefault="00F63458" w:rsidP="00F63458">
                  <w:pPr>
                    <w:rPr>
                      <w:rFonts w:ascii="Trebuchet MS" w:hAnsi="Trebuchet MS" w:cs="Times New Roman"/>
                      <w:color w:val="0070C0"/>
                      <w:sz w:val="20"/>
                      <w:szCs w:val="20"/>
                    </w:rPr>
                  </w:pPr>
                </w:p>
              </w:tc>
              <w:tc>
                <w:tcPr>
                  <w:tcW w:w="3155" w:type="dxa"/>
                </w:tcPr>
                <w:p w14:paraId="2F6AC85D" w14:textId="77777777" w:rsidR="00F63458" w:rsidRPr="00DF0D69" w:rsidRDefault="00F63458" w:rsidP="00F63458">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Materiale de informare si promovare</w:t>
                  </w:r>
                </w:p>
                <w:p w14:paraId="2E9573CC" w14:textId="77777777" w:rsidR="00F63458" w:rsidRPr="00DF0D69" w:rsidRDefault="00F63458" w:rsidP="00F63458">
                  <w:pPr>
                    <w:jc w:val="both"/>
                    <w:rPr>
                      <w:rFonts w:ascii="Trebuchet MS" w:hAnsi="Trebuchet MS" w:cs="Times New Roman"/>
                      <w:color w:val="0070C0"/>
                      <w:sz w:val="20"/>
                      <w:szCs w:val="20"/>
                    </w:rPr>
                  </w:pPr>
                </w:p>
              </w:tc>
              <w:tc>
                <w:tcPr>
                  <w:tcW w:w="2647" w:type="dxa"/>
                  <w:vMerge/>
                </w:tcPr>
                <w:p w14:paraId="3688350C" w14:textId="77777777" w:rsidR="00F63458" w:rsidRPr="00DF0D69" w:rsidRDefault="00F63458" w:rsidP="00F63458">
                  <w:pPr>
                    <w:jc w:val="both"/>
                    <w:rPr>
                      <w:rFonts w:ascii="Trebuchet MS" w:hAnsi="Trebuchet MS" w:cs="Times New Roman"/>
                      <w:color w:val="0070C0"/>
                      <w:sz w:val="20"/>
                      <w:szCs w:val="20"/>
                    </w:rPr>
                  </w:pPr>
                </w:p>
              </w:tc>
            </w:tr>
            <w:tr w:rsidR="00F63458" w:rsidRPr="00DF0D69" w14:paraId="41C5759F" w14:textId="77777777" w:rsidTr="00504619">
              <w:tc>
                <w:tcPr>
                  <w:tcW w:w="1804" w:type="dxa"/>
                  <w:vMerge w:val="restart"/>
                </w:tcPr>
                <w:p w14:paraId="0662899C" w14:textId="77777777" w:rsidR="00F63458" w:rsidRPr="00DF0D69" w:rsidRDefault="00F63458" w:rsidP="00F63458">
                  <w:pPr>
                    <w:rPr>
                      <w:rFonts w:ascii="Trebuchet MS" w:hAnsi="Trebuchet MS" w:cs="Times New Roman"/>
                      <w:b/>
                      <w:color w:val="0070C0"/>
                      <w:sz w:val="20"/>
                      <w:szCs w:val="20"/>
                    </w:rPr>
                  </w:pPr>
                  <w:r w:rsidRPr="00DF0D69">
                    <w:rPr>
                      <w:rFonts w:ascii="Trebuchet MS" w:hAnsi="Trebuchet MS" w:cs="Times New Roman"/>
                      <w:b/>
                      <w:color w:val="0070C0"/>
                      <w:sz w:val="20"/>
                      <w:szCs w:val="20"/>
                    </w:rPr>
                    <w:t>Management de proiect</w:t>
                  </w:r>
                </w:p>
              </w:tc>
              <w:tc>
                <w:tcPr>
                  <w:tcW w:w="1564" w:type="dxa"/>
                </w:tcPr>
                <w:p w14:paraId="0D45D807" w14:textId="77777777" w:rsidR="00F63458" w:rsidRPr="00DF0D69" w:rsidRDefault="00F63458" w:rsidP="00F63458">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RESURSE UMANE</w:t>
                  </w:r>
                </w:p>
                <w:p w14:paraId="4B7D3A6B" w14:textId="77777777" w:rsidR="00F63458" w:rsidRPr="00DF0D69" w:rsidRDefault="00F63458" w:rsidP="00F63458">
                  <w:pPr>
                    <w:rPr>
                      <w:rFonts w:ascii="Trebuchet MS" w:hAnsi="Trebuchet MS" w:cs="Times New Roman"/>
                      <w:color w:val="0070C0"/>
                      <w:sz w:val="20"/>
                      <w:szCs w:val="20"/>
                    </w:rPr>
                  </w:pPr>
                </w:p>
              </w:tc>
              <w:tc>
                <w:tcPr>
                  <w:tcW w:w="3155" w:type="dxa"/>
                </w:tcPr>
                <w:p w14:paraId="1E36E55A" w14:textId="77777777" w:rsidR="00F63458" w:rsidRPr="00DF0D69" w:rsidRDefault="00F63458" w:rsidP="00F63458">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Cheltuieli salariale cu echipa de management proiect - pentru personalul angajat al solicitantului </w:t>
                  </w:r>
                  <w:r>
                    <w:rPr>
                      <w:rFonts w:ascii="Trebuchet MS" w:hAnsi="Trebuchet MS" w:cs="Times New Roman"/>
                      <w:color w:val="0070C0"/>
                      <w:sz w:val="20"/>
                      <w:szCs w:val="20"/>
                    </w:rPr>
                    <w:t>(lider și parteneri)</w:t>
                  </w:r>
                </w:p>
                <w:p w14:paraId="3B09764D" w14:textId="77777777" w:rsidR="00F63458" w:rsidRPr="00DF0D69" w:rsidRDefault="00F63458" w:rsidP="00F63458">
                  <w:pPr>
                    <w:jc w:val="both"/>
                    <w:rPr>
                      <w:rFonts w:ascii="Trebuchet MS" w:hAnsi="Trebuchet MS" w:cs="Times New Roman"/>
                      <w:color w:val="0070C0"/>
                      <w:sz w:val="20"/>
                      <w:szCs w:val="20"/>
                    </w:rPr>
                  </w:pPr>
                </w:p>
              </w:tc>
              <w:tc>
                <w:tcPr>
                  <w:tcW w:w="2647" w:type="dxa"/>
                  <w:vMerge w:val="restart"/>
                </w:tcPr>
                <w:p w14:paraId="750C422F" w14:textId="77777777" w:rsidR="00F63458" w:rsidRDefault="00F63458" w:rsidP="00F63458">
                  <w:pPr>
                    <w:jc w:val="both"/>
                    <w:rPr>
                      <w:rFonts w:ascii="Trebuchet MS" w:hAnsi="Trebuchet MS" w:cs="Times New Roman"/>
                      <w:color w:val="0070C0"/>
                      <w:sz w:val="20"/>
                      <w:szCs w:val="20"/>
                    </w:rPr>
                  </w:pPr>
                  <w:r w:rsidRPr="00147BA2">
                    <w:rPr>
                      <w:rFonts w:ascii="Trebuchet MS" w:hAnsi="Trebuchet MS" w:cs="Times New Roman"/>
                      <w:color w:val="0070C0"/>
                      <w:sz w:val="20"/>
                      <w:szCs w:val="20"/>
                    </w:rPr>
                    <w:t xml:space="preserve">Cheltuielile de management al proiectului sunt eligibile </w:t>
                  </w:r>
                </w:p>
                <w:p w14:paraId="7253F996" w14:textId="77777777" w:rsidR="00F63458" w:rsidRPr="00DF0D69" w:rsidRDefault="00F63458" w:rsidP="00F63458">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Sunt eligibile cheltuielile salariale și cheltuielile cu deplasarea pentru personalul din echipa de management a proiectului</w:t>
                  </w:r>
                </w:p>
                <w:p w14:paraId="1A9ADAB8" w14:textId="77777777" w:rsidR="00F63458" w:rsidRPr="00DF0D69" w:rsidRDefault="00F63458" w:rsidP="00F63458">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 xml:space="preserve">Este obligatoriu ca în echipa de management să existe cel puțin o persoană angajată cu atribuții și experiență în domeniul achizițiilor publice și o persoană cu atribuții și experiență în domeniu financiar –contabil. </w:t>
                  </w:r>
                </w:p>
              </w:tc>
            </w:tr>
            <w:tr w:rsidR="00F63458" w:rsidRPr="00DF0D69" w14:paraId="5A5672CA" w14:textId="77777777" w:rsidTr="00504619">
              <w:tc>
                <w:tcPr>
                  <w:tcW w:w="1804" w:type="dxa"/>
                  <w:vMerge/>
                </w:tcPr>
                <w:p w14:paraId="4F3E381E" w14:textId="77777777" w:rsidR="00F63458" w:rsidRPr="00DF0D69" w:rsidRDefault="00F63458" w:rsidP="00F63458">
                  <w:pPr>
                    <w:rPr>
                      <w:rFonts w:ascii="Trebuchet MS" w:hAnsi="Trebuchet MS" w:cs="Times New Roman"/>
                      <w:color w:val="0070C0"/>
                      <w:sz w:val="20"/>
                      <w:szCs w:val="20"/>
                    </w:rPr>
                  </w:pPr>
                </w:p>
              </w:tc>
              <w:tc>
                <w:tcPr>
                  <w:tcW w:w="1564" w:type="dxa"/>
                </w:tcPr>
                <w:p w14:paraId="20FBAB32" w14:textId="77777777" w:rsidR="00F63458" w:rsidRPr="00DF0D69" w:rsidRDefault="00F63458" w:rsidP="00F63458">
                  <w:pPr>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p w14:paraId="71E35DE6" w14:textId="77777777" w:rsidR="00F63458" w:rsidRPr="00DF0D69" w:rsidRDefault="00F63458" w:rsidP="00F63458">
                  <w:pPr>
                    <w:rPr>
                      <w:rFonts w:ascii="Trebuchet MS" w:hAnsi="Trebuchet MS" w:cs="Times New Roman"/>
                      <w:color w:val="0070C0"/>
                      <w:sz w:val="20"/>
                      <w:szCs w:val="20"/>
                    </w:rPr>
                  </w:pPr>
                  <w:r w:rsidRPr="00DF0D69">
                    <w:rPr>
                      <w:rFonts w:ascii="Trebuchet MS" w:hAnsi="Trebuchet MS" w:cs="Times New Roman"/>
                      <w:color w:val="0070C0"/>
                      <w:sz w:val="20"/>
                      <w:szCs w:val="20"/>
                    </w:rPr>
                    <w:tab/>
                  </w:r>
                </w:p>
                <w:p w14:paraId="3A963E5C" w14:textId="77777777" w:rsidR="00F63458" w:rsidRPr="00DF0D69" w:rsidRDefault="00F63458" w:rsidP="00F63458">
                  <w:pPr>
                    <w:rPr>
                      <w:rFonts w:ascii="Trebuchet MS" w:hAnsi="Trebuchet MS" w:cs="Times New Roman"/>
                      <w:color w:val="0070C0"/>
                      <w:sz w:val="20"/>
                      <w:szCs w:val="20"/>
                    </w:rPr>
                  </w:pPr>
                </w:p>
              </w:tc>
              <w:tc>
                <w:tcPr>
                  <w:tcW w:w="3155" w:type="dxa"/>
                </w:tcPr>
                <w:p w14:paraId="30E3285D" w14:textId="77777777" w:rsidR="00F63458" w:rsidRPr="00DF0D69" w:rsidRDefault="00F63458" w:rsidP="00F63458">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deplasarea</w:t>
                  </w:r>
                </w:p>
              </w:tc>
              <w:tc>
                <w:tcPr>
                  <w:tcW w:w="2647" w:type="dxa"/>
                  <w:vMerge/>
                </w:tcPr>
                <w:p w14:paraId="15904291" w14:textId="77777777" w:rsidR="00F63458" w:rsidRPr="00DF0D69" w:rsidRDefault="00F63458" w:rsidP="00F63458">
                  <w:pPr>
                    <w:jc w:val="both"/>
                    <w:rPr>
                      <w:rFonts w:ascii="Trebuchet MS" w:hAnsi="Trebuchet MS" w:cs="Times New Roman"/>
                      <w:color w:val="0070C0"/>
                      <w:sz w:val="20"/>
                      <w:szCs w:val="20"/>
                    </w:rPr>
                  </w:pPr>
                </w:p>
              </w:tc>
            </w:tr>
            <w:tr w:rsidR="00F63458" w:rsidRPr="00DF0D69" w14:paraId="625CACAF" w14:textId="77777777" w:rsidTr="00504619">
              <w:tc>
                <w:tcPr>
                  <w:tcW w:w="1804" w:type="dxa"/>
                  <w:vMerge/>
                </w:tcPr>
                <w:p w14:paraId="417E9F7A" w14:textId="77777777" w:rsidR="00F63458" w:rsidRPr="00DF0D69" w:rsidRDefault="00F63458" w:rsidP="00F63458">
                  <w:pPr>
                    <w:rPr>
                      <w:rFonts w:ascii="Trebuchet MS" w:hAnsi="Trebuchet MS" w:cs="Times New Roman"/>
                      <w:color w:val="0070C0"/>
                      <w:sz w:val="20"/>
                      <w:szCs w:val="20"/>
                    </w:rPr>
                  </w:pPr>
                </w:p>
              </w:tc>
              <w:tc>
                <w:tcPr>
                  <w:tcW w:w="1564" w:type="dxa"/>
                </w:tcPr>
                <w:p w14:paraId="31B8DAF8" w14:textId="77777777" w:rsidR="00F63458" w:rsidRPr="00DF0D69" w:rsidRDefault="00F63458" w:rsidP="00F63458">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t>ECHIPAMENTE / DOTARI / ACTIVE CORPORALE</w:t>
                  </w:r>
                </w:p>
                <w:p w14:paraId="1BB53928" w14:textId="77777777" w:rsidR="00F63458" w:rsidRPr="00DF0D69" w:rsidRDefault="00F63458" w:rsidP="00F63458">
                  <w:pPr>
                    <w:rPr>
                      <w:rFonts w:ascii="Trebuchet MS" w:hAnsi="Trebuchet MS" w:cs="Times New Roman"/>
                      <w:color w:val="0070C0"/>
                      <w:sz w:val="20"/>
                      <w:szCs w:val="20"/>
                    </w:rPr>
                  </w:pPr>
                </w:p>
              </w:tc>
              <w:tc>
                <w:tcPr>
                  <w:tcW w:w="3155" w:type="dxa"/>
                </w:tcPr>
                <w:p w14:paraId="125E7DF0" w14:textId="77777777" w:rsidR="00F63458" w:rsidRPr="00DF0D69" w:rsidRDefault="00F63458" w:rsidP="00F63458">
                  <w:pPr>
                    <w:jc w:val="both"/>
                    <w:rPr>
                      <w:rFonts w:ascii="Trebuchet MS" w:hAnsi="Trebuchet MS" w:cs="Times New Roman"/>
                      <w:color w:val="0070C0"/>
                      <w:sz w:val="20"/>
                      <w:szCs w:val="20"/>
                    </w:rPr>
                  </w:pPr>
                  <w:r w:rsidRPr="00DF0D69">
                    <w:rPr>
                      <w:rFonts w:ascii="Trebuchet MS" w:hAnsi="Trebuchet MS" w:cs="Times New Roman"/>
                      <w:color w:val="0070C0"/>
                      <w:sz w:val="20"/>
                      <w:szCs w:val="20"/>
                    </w:rPr>
                    <w:t>Cheltuieli cu achiziția de active fixe corporale (altele decât terenuri si imobile), obiecte de inventar, materiale consumabile</w:t>
                  </w:r>
                </w:p>
              </w:tc>
              <w:tc>
                <w:tcPr>
                  <w:tcW w:w="2647" w:type="dxa"/>
                </w:tcPr>
                <w:p w14:paraId="4E1221D3" w14:textId="77777777" w:rsidR="00F63458" w:rsidRPr="00DF0D69" w:rsidRDefault="00F63458" w:rsidP="00F63458">
                  <w:pPr>
                    <w:spacing w:before="160"/>
                    <w:jc w:val="both"/>
                    <w:rPr>
                      <w:rFonts w:ascii="Trebuchet MS" w:hAnsi="Trebuchet MS" w:cs="Times New Roman"/>
                      <w:color w:val="0070C0"/>
                      <w:sz w:val="20"/>
                      <w:szCs w:val="20"/>
                    </w:rPr>
                  </w:pPr>
                  <w:r w:rsidRPr="00DF0D69">
                    <w:rPr>
                      <w:rFonts w:ascii="Trebuchet MS" w:hAnsi="Trebuchet MS" w:cs="Times New Roman"/>
                      <w:b/>
                      <w:color w:val="0070C0"/>
                      <w:sz w:val="20"/>
                      <w:szCs w:val="20"/>
                    </w:rPr>
                    <w:t>Sunt eligibile cheltuielile pentru birotică</w:t>
                  </w:r>
                  <w:r w:rsidRPr="00DF0D69">
                    <w:rPr>
                      <w:rFonts w:ascii="Trebuchet MS" w:hAnsi="Trebuchet MS" w:cs="Times New Roman"/>
                      <w:color w:val="0070C0"/>
                      <w:sz w:val="20"/>
                      <w:szCs w:val="20"/>
                    </w:rPr>
                    <w:t>, active fixe corporale, obiecte de inventar, consumabile</w:t>
                  </w:r>
                  <w:r>
                    <w:rPr>
                      <w:rFonts w:ascii="Trebuchet MS" w:hAnsi="Trebuchet MS" w:cs="Times New Roman"/>
                      <w:color w:val="0070C0"/>
                      <w:sz w:val="20"/>
                      <w:szCs w:val="20"/>
                    </w:rPr>
                    <w:t>.</w:t>
                  </w:r>
                  <w:r w:rsidRPr="00DF0D69">
                    <w:rPr>
                      <w:rFonts w:ascii="Trebuchet MS" w:hAnsi="Trebuchet MS" w:cs="Times New Roman"/>
                      <w:color w:val="0070C0"/>
                      <w:sz w:val="20"/>
                      <w:szCs w:val="20"/>
                    </w:rPr>
                    <w:t xml:space="preserve"> </w:t>
                  </w:r>
                </w:p>
                <w:p w14:paraId="28A879FD" w14:textId="77777777" w:rsidR="00F63458" w:rsidRPr="00DF0D69" w:rsidRDefault="00F63458" w:rsidP="00F63458">
                  <w:pPr>
                    <w:jc w:val="both"/>
                    <w:rPr>
                      <w:rFonts w:ascii="Trebuchet MS" w:hAnsi="Trebuchet MS" w:cs="Times New Roman"/>
                      <w:color w:val="0070C0"/>
                      <w:sz w:val="20"/>
                      <w:szCs w:val="20"/>
                    </w:rPr>
                  </w:pPr>
                </w:p>
              </w:tc>
            </w:tr>
            <w:tr w:rsidR="00F63458" w:rsidRPr="00DF0D69" w14:paraId="30B03A21" w14:textId="77777777" w:rsidTr="00504619">
              <w:tc>
                <w:tcPr>
                  <w:tcW w:w="1804" w:type="dxa"/>
                  <w:vMerge/>
                </w:tcPr>
                <w:p w14:paraId="1859A43F" w14:textId="77777777" w:rsidR="00F63458" w:rsidRPr="00DF0D69" w:rsidRDefault="00F63458" w:rsidP="00F63458">
                  <w:pPr>
                    <w:rPr>
                      <w:rFonts w:ascii="Trebuchet MS" w:hAnsi="Trebuchet MS" w:cs="Times New Roman"/>
                      <w:color w:val="0070C0"/>
                      <w:sz w:val="20"/>
                      <w:szCs w:val="20"/>
                    </w:rPr>
                  </w:pPr>
                </w:p>
              </w:tc>
              <w:tc>
                <w:tcPr>
                  <w:tcW w:w="1564" w:type="dxa"/>
                </w:tcPr>
                <w:p w14:paraId="41FEC33A" w14:textId="77777777" w:rsidR="00F63458" w:rsidRPr="00DF0D69" w:rsidRDefault="00F63458" w:rsidP="00F63458">
                  <w:pPr>
                    <w:spacing w:before="160"/>
                    <w:jc w:val="both"/>
                    <w:rPr>
                      <w:rFonts w:ascii="Trebuchet MS" w:hAnsi="Trebuchet MS" w:cs="Times New Roman"/>
                      <w:color w:val="0070C0"/>
                      <w:sz w:val="20"/>
                      <w:szCs w:val="20"/>
                    </w:rPr>
                  </w:pPr>
                  <w:r w:rsidRPr="0050399C">
                    <w:rPr>
                      <w:rFonts w:ascii="Trebuchet MS" w:hAnsi="Trebuchet MS" w:cs="Times New Roman"/>
                      <w:color w:val="0070C0"/>
                      <w:sz w:val="20"/>
                      <w:szCs w:val="20"/>
                    </w:rPr>
                    <w:t>CHELTUIELI CU SERVICII</w:t>
                  </w:r>
                </w:p>
              </w:tc>
              <w:tc>
                <w:tcPr>
                  <w:tcW w:w="3155" w:type="dxa"/>
                </w:tcPr>
                <w:p w14:paraId="659466B4" w14:textId="77777777" w:rsidR="00F63458" w:rsidRPr="0050399C" w:rsidRDefault="00F63458" w:rsidP="00F63458">
                  <w:pPr>
                    <w:jc w:val="both"/>
                    <w:rPr>
                      <w:rFonts w:ascii="Trebuchet MS" w:hAnsi="Trebuchet MS" w:cs="Times New Roman"/>
                      <w:color w:val="0070C0"/>
                      <w:sz w:val="20"/>
                      <w:szCs w:val="20"/>
                    </w:rPr>
                  </w:pPr>
                  <w:r w:rsidRPr="0050399C">
                    <w:rPr>
                      <w:rFonts w:ascii="Trebuchet MS" w:hAnsi="Trebuchet MS" w:cs="Times New Roman"/>
                      <w:color w:val="0070C0"/>
                      <w:sz w:val="20"/>
                      <w:szCs w:val="20"/>
                    </w:rPr>
                    <w:tab/>
                  </w:r>
                </w:p>
                <w:p w14:paraId="0934F10B" w14:textId="77777777" w:rsidR="00F63458" w:rsidRPr="00DF0D69" w:rsidRDefault="00F63458" w:rsidP="00F63458">
                  <w:pPr>
                    <w:jc w:val="both"/>
                    <w:rPr>
                      <w:rFonts w:ascii="Trebuchet MS" w:hAnsi="Trebuchet MS" w:cs="Times New Roman"/>
                      <w:color w:val="0070C0"/>
                      <w:sz w:val="20"/>
                      <w:szCs w:val="20"/>
                    </w:rPr>
                  </w:pPr>
                  <w:r w:rsidRPr="0050399C">
                    <w:rPr>
                      <w:rFonts w:ascii="Trebuchet MS" w:hAnsi="Trebuchet MS" w:cs="Times New Roman"/>
                      <w:color w:val="0070C0"/>
                      <w:sz w:val="20"/>
                      <w:szCs w:val="20"/>
                    </w:rPr>
                    <w:t>Cheltuieli cu servicii de management proiect</w:t>
                  </w:r>
                </w:p>
              </w:tc>
              <w:tc>
                <w:tcPr>
                  <w:tcW w:w="2647" w:type="dxa"/>
                </w:tcPr>
                <w:p w14:paraId="4F0FEAD1" w14:textId="77777777" w:rsidR="00F63458" w:rsidRPr="00DF0D69" w:rsidRDefault="00F63458" w:rsidP="00F63458">
                  <w:pPr>
                    <w:spacing w:before="160"/>
                    <w:jc w:val="both"/>
                    <w:rPr>
                      <w:rFonts w:ascii="Trebuchet MS" w:hAnsi="Trebuchet MS" w:cs="Times New Roman"/>
                      <w:b/>
                      <w:color w:val="0070C0"/>
                      <w:sz w:val="20"/>
                      <w:szCs w:val="20"/>
                    </w:rPr>
                  </w:pPr>
                  <w:r w:rsidRPr="00DF0D69">
                    <w:rPr>
                      <w:rFonts w:ascii="Trebuchet MS" w:hAnsi="Trebuchet MS" w:cs="Times New Roman"/>
                      <w:b/>
                      <w:color w:val="0070C0"/>
                      <w:sz w:val="20"/>
                      <w:szCs w:val="20"/>
                      <w:lang w:bidi="ro-RO"/>
                    </w:rPr>
                    <w:t>Cheltuielile pentru achiziția de servicii</w:t>
                  </w:r>
                  <w:r w:rsidRPr="00DF0D69">
                    <w:rPr>
                      <w:rFonts w:ascii="Trebuchet MS" w:hAnsi="Trebuchet MS" w:cs="Times New Roman"/>
                      <w:color w:val="0070C0"/>
                      <w:sz w:val="20"/>
                      <w:szCs w:val="20"/>
                      <w:lang w:bidi="ro-RO"/>
                    </w:rPr>
                    <w:t xml:space="preserve"> sunt eligibile în măsura în care sunt achiziționate din surse externe, în condiții de concurență deplină</w:t>
                  </w:r>
                </w:p>
              </w:tc>
            </w:tr>
            <w:tr w:rsidR="00F63458" w:rsidRPr="00DF0D69" w14:paraId="37C036F4" w14:textId="77777777" w:rsidTr="00504619">
              <w:tc>
                <w:tcPr>
                  <w:tcW w:w="1804" w:type="dxa"/>
                </w:tcPr>
                <w:p w14:paraId="73B2D489" w14:textId="77777777" w:rsidR="00F63458" w:rsidRPr="00DF0D69" w:rsidRDefault="00F63458" w:rsidP="00F63458">
                  <w:pPr>
                    <w:rPr>
                      <w:rFonts w:ascii="Trebuchet MS" w:hAnsi="Trebuchet MS" w:cs="Times New Roman"/>
                      <w:color w:val="0070C0"/>
                      <w:sz w:val="20"/>
                      <w:szCs w:val="20"/>
                    </w:rPr>
                  </w:pPr>
                  <w:r w:rsidRPr="000B1AF2">
                    <w:rPr>
                      <w:rFonts w:ascii="Trebuchet MS" w:hAnsi="Trebuchet MS" w:cs="Times New Roman"/>
                      <w:color w:val="0070C0"/>
                      <w:sz w:val="20"/>
                      <w:szCs w:val="20"/>
                    </w:rPr>
                    <w:t>AUDITUL DE PROIECT</w:t>
                  </w:r>
                </w:p>
              </w:tc>
              <w:tc>
                <w:tcPr>
                  <w:tcW w:w="1564" w:type="dxa"/>
                </w:tcPr>
                <w:p w14:paraId="2E906FBA" w14:textId="77777777" w:rsidR="00F63458" w:rsidRPr="0050399C" w:rsidRDefault="00F63458" w:rsidP="00F63458">
                  <w:pPr>
                    <w:spacing w:before="160"/>
                    <w:jc w:val="both"/>
                    <w:rPr>
                      <w:rFonts w:ascii="Trebuchet MS" w:hAnsi="Trebuchet MS" w:cs="Times New Roman"/>
                      <w:color w:val="0070C0"/>
                      <w:sz w:val="20"/>
                      <w:szCs w:val="20"/>
                    </w:rPr>
                  </w:pPr>
                  <w:r>
                    <w:rPr>
                      <w:rFonts w:ascii="Trebuchet MS" w:hAnsi="Trebuchet MS" w:cs="Times New Roman"/>
                      <w:color w:val="0070C0"/>
                      <w:sz w:val="20"/>
                      <w:szCs w:val="20"/>
                    </w:rPr>
                    <w:t>SERVICII</w:t>
                  </w:r>
                </w:p>
              </w:tc>
              <w:tc>
                <w:tcPr>
                  <w:tcW w:w="3155" w:type="dxa"/>
                </w:tcPr>
                <w:p w14:paraId="761AF208" w14:textId="77777777" w:rsidR="00F63458" w:rsidRPr="0050399C" w:rsidRDefault="00F63458" w:rsidP="00F63458">
                  <w:pPr>
                    <w:jc w:val="both"/>
                    <w:rPr>
                      <w:rFonts w:ascii="Trebuchet MS" w:hAnsi="Trebuchet MS" w:cs="Times New Roman"/>
                      <w:color w:val="0070C0"/>
                      <w:sz w:val="20"/>
                      <w:szCs w:val="20"/>
                    </w:rPr>
                  </w:pPr>
                  <w:r w:rsidRPr="0050399C">
                    <w:rPr>
                      <w:rFonts w:ascii="Trebuchet MS" w:hAnsi="Trebuchet MS" w:cs="Times New Roman"/>
                      <w:color w:val="0070C0"/>
                      <w:sz w:val="20"/>
                      <w:szCs w:val="20"/>
                    </w:rPr>
                    <w:t>CHELTUIELI CU SERVICII</w:t>
                  </w:r>
                </w:p>
              </w:tc>
              <w:tc>
                <w:tcPr>
                  <w:tcW w:w="2647" w:type="dxa"/>
                </w:tcPr>
                <w:p w14:paraId="02C41758" w14:textId="77777777" w:rsidR="00F63458" w:rsidRPr="000B1AF2" w:rsidRDefault="00F63458" w:rsidP="00F63458">
                  <w:pPr>
                    <w:spacing w:before="160"/>
                    <w:jc w:val="both"/>
                    <w:rPr>
                      <w:rFonts w:ascii="Trebuchet MS" w:hAnsi="Trebuchet MS" w:cs="Times New Roman"/>
                      <w:color w:val="0070C0"/>
                      <w:sz w:val="20"/>
                      <w:szCs w:val="20"/>
                    </w:rPr>
                  </w:pPr>
                  <w:r w:rsidRPr="00CB397D">
                    <w:rPr>
                      <w:rFonts w:ascii="Trebuchet MS" w:hAnsi="Trebuchet MS" w:cs="Times New Roman"/>
                      <w:color w:val="0070C0"/>
                      <w:sz w:val="20"/>
                      <w:szCs w:val="20"/>
                    </w:rPr>
                    <w:t xml:space="preserve">Cheltuielile cu auditul proiectului nu sunt obligatorii. </w:t>
                  </w:r>
                </w:p>
              </w:tc>
            </w:tr>
            <w:tr w:rsidR="00F63458" w:rsidRPr="006D5F40" w14:paraId="476C7851" w14:textId="77777777" w:rsidTr="004131D2">
              <w:tc>
                <w:tcPr>
                  <w:tcW w:w="9170" w:type="dxa"/>
                  <w:gridSpan w:val="4"/>
                  <w:shd w:val="clear" w:color="auto" w:fill="BDD6EE" w:themeFill="accent1" w:themeFillTint="66"/>
                </w:tcPr>
                <w:p w14:paraId="6408FA05" w14:textId="77777777" w:rsidR="00F63458" w:rsidRPr="006D5F40" w:rsidRDefault="00F63458" w:rsidP="00F63458">
                  <w:pPr>
                    <w:ind w:right="120"/>
                    <w:contextualSpacing/>
                    <w:jc w:val="both"/>
                    <w:rPr>
                      <w:rFonts w:ascii="Trebuchet MS" w:hAnsi="Trebuchet MS" w:cs="Times New Roman"/>
                      <w:b/>
                      <w:color w:val="0070C0"/>
                      <w:sz w:val="20"/>
                      <w:szCs w:val="20"/>
                    </w:rPr>
                  </w:pPr>
                  <w:r w:rsidRPr="00C17CD8">
                    <w:rPr>
                      <w:rFonts w:ascii="Trebuchet MS" w:hAnsi="Trebuchet MS" w:cstheme="minorHAnsi"/>
                      <w:b/>
                      <w:iCs/>
                      <w:color w:val="0070C0"/>
                      <w:lang w:bidi="ro-RO"/>
                    </w:rPr>
                    <w:t xml:space="preserve">Cheltuieli indirecte </w:t>
                  </w:r>
                  <w:r w:rsidRPr="00C17CD8">
                    <w:rPr>
                      <w:rFonts w:ascii="Trebuchet MS" w:hAnsi="Trebuchet MS" w:cstheme="minorHAnsi"/>
                      <w:iCs/>
                      <w:color w:val="0070C0"/>
                      <w:lang w:bidi="ro-RO"/>
                    </w:rPr>
                    <w:t>(eligibile în procent de 15% din cheltuielile directe cu personalul eligibile, în conformitate cu Art. 54, alin. 1, lit. b din Reg. (UE) nr. 1060/2021)</w:t>
                  </w:r>
                </w:p>
              </w:tc>
            </w:tr>
            <w:tr w:rsidR="00F63458" w:rsidRPr="00DF0D69" w14:paraId="52AF3620" w14:textId="77777777" w:rsidTr="00504619">
              <w:trPr>
                <w:trHeight w:val="2730"/>
              </w:trPr>
              <w:tc>
                <w:tcPr>
                  <w:tcW w:w="1804" w:type="dxa"/>
                </w:tcPr>
                <w:p w14:paraId="2750A7D9" w14:textId="77777777" w:rsidR="00F63458" w:rsidRPr="00DF0D69" w:rsidRDefault="00F63458" w:rsidP="00F63458">
                  <w:pPr>
                    <w:spacing w:before="160"/>
                    <w:jc w:val="both"/>
                    <w:rPr>
                      <w:rFonts w:ascii="Trebuchet MS" w:hAnsi="Trebuchet MS" w:cs="Times New Roman"/>
                      <w:color w:val="0070C0"/>
                      <w:sz w:val="20"/>
                      <w:szCs w:val="20"/>
                    </w:rPr>
                  </w:pPr>
                  <w:r w:rsidRPr="00DF0D69">
                    <w:rPr>
                      <w:rFonts w:ascii="Trebuchet MS" w:hAnsi="Trebuchet MS" w:cs="Times New Roman"/>
                      <w:color w:val="0070C0"/>
                      <w:sz w:val="20"/>
                      <w:szCs w:val="20"/>
                    </w:rPr>
                    <w:lastRenderedPageBreak/>
                    <w:t>CHELTUIELI GENERALE DE ADMINISTRATIE</w:t>
                  </w:r>
                </w:p>
                <w:p w14:paraId="5C44034D" w14:textId="77777777" w:rsidR="00F63458" w:rsidRDefault="00F63458" w:rsidP="00F63458">
                  <w:pPr>
                    <w:pStyle w:val="Bodytext20"/>
                    <w:spacing w:line="240" w:lineRule="auto"/>
                    <w:ind w:firstLine="0"/>
                    <w:contextualSpacing/>
                    <w:rPr>
                      <w:rFonts w:ascii="Trebuchet MS" w:hAnsi="Trebuchet MS" w:cs="Times New Roman"/>
                      <w:b/>
                      <w:color w:val="0070C0"/>
                      <w:sz w:val="20"/>
                      <w:szCs w:val="20"/>
                      <w:lang w:bidi="ro-RO"/>
                    </w:rPr>
                  </w:pPr>
                </w:p>
                <w:p w14:paraId="383F8826" w14:textId="77777777" w:rsidR="00F63458" w:rsidRDefault="00F63458" w:rsidP="00F63458">
                  <w:pPr>
                    <w:pStyle w:val="Bodytext20"/>
                    <w:spacing w:line="240" w:lineRule="auto"/>
                    <w:ind w:firstLine="0"/>
                    <w:contextualSpacing/>
                    <w:rPr>
                      <w:rFonts w:ascii="Trebuchet MS" w:hAnsi="Trebuchet MS" w:cs="Times New Roman"/>
                      <w:b/>
                      <w:color w:val="0070C0"/>
                      <w:sz w:val="20"/>
                      <w:szCs w:val="20"/>
                      <w:lang w:bidi="ro-RO"/>
                    </w:rPr>
                  </w:pPr>
                </w:p>
                <w:p w14:paraId="7856F836" w14:textId="77777777" w:rsidR="00F63458" w:rsidRPr="00DF0D69" w:rsidRDefault="00F63458" w:rsidP="00F63458">
                  <w:pPr>
                    <w:pStyle w:val="Bodytext20"/>
                    <w:spacing w:line="240" w:lineRule="auto"/>
                    <w:ind w:firstLine="0"/>
                    <w:contextualSpacing/>
                    <w:rPr>
                      <w:rFonts w:ascii="Trebuchet MS" w:hAnsi="Trebuchet MS" w:cs="Times New Roman"/>
                      <w:b/>
                      <w:color w:val="0070C0"/>
                      <w:sz w:val="20"/>
                      <w:szCs w:val="20"/>
                      <w:lang w:bidi="ro-RO"/>
                    </w:rPr>
                  </w:pPr>
                  <w:r>
                    <w:rPr>
                      <w:rFonts w:ascii="Trebuchet MS" w:hAnsi="Trebuchet MS" w:cs="Times New Roman"/>
                      <w:b/>
                      <w:color w:val="0070C0"/>
                      <w:sz w:val="20"/>
                      <w:szCs w:val="20"/>
                      <w:lang w:bidi="ro-RO"/>
                    </w:rPr>
                    <w:t>Alte</w:t>
                  </w:r>
                </w:p>
                <w:p w14:paraId="3B7D2ABA" w14:textId="77777777" w:rsidR="00F63458" w:rsidRPr="00DF0D69" w:rsidRDefault="00F63458" w:rsidP="00F63458">
                  <w:pPr>
                    <w:pStyle w:val="Bodytext20"/>
                    <w:spacing w:line="240" w:lineRule="auto"/>
                    <w:contextualSpacing/>
                    <w:rPr>
                      <w:rFonts w:ascii="Trebuchet MS" w:hAnsi="Trebuchet MS" w:cs="Times New Roman"/>
                      <w:color w:val="0070C0"/>
                      <w:sz w:val="20"/>
                      <w:szCs w:val="20"/>
                    </w:rPr>
                  </w:pPr>
                  <w:r w:rsidRPr="00DF0D69">
                    <w:rPr>
                      <w:rFonts w:ascii="Trebuchet MS" w:hAnsi="Trebuchet MS" w:cs="Times New Roman"/>
                      <w:b/>
                      <w:color w:val="0070C0"/>
                      <w:sz w:val="20"/>
                      <w:szCs w:val="20"/>
                      <w:lang w:bidi="ro-RO"/>
                    </w:rPr>
                    <w:t>Alte cheltuieli</w:t>
                  </w:r>
                </w:p>
              </w:tc>
              <w:tc>
                <w:tcPr>
                  <w:tcW w:w="1564" w:type="dxa"/>
                </w:tcPr>
                <w:p w14:paraId="4BDCE5D4" w14:textId="77777777" w:rsidR="00F63458" w:rsidRPr="00DF0D69" w:rsidRDefault="00F63458" w:rsidP="00F63458">
                  <w:pPr>
                    <w:spacing w:before="160"/>
                    <w:jc w:val="center"/>
                    <w:rPr>
                      <w:rFonts w:ascii="Trebuchet MS" w:hAnsi="Trebuchet MS" w:cs="Times New Roman"/>
                      <w:color w:val="0070C0"/>
                      <w:sz w:val="20"/>
                      <w:szCs w:val="20"/>
                    </w:rPr>
                  </w:pPr>
                  <w:r w:rsidRPr="00FC2D03">
                    <w:rPr>
                      <w:rFonts w:ascii="Trebuchet MS" w:hAnsi="Trebuchet MS" w:cs="Times New Roman"/>
                      <w:color w:val="0070C0"/>
                      <w:sz w:val="20"/>
                      <w:szCs w:val="20"/>
                    </w:rPr>
                    <w:t>CHELTUIELI SUB FORMA DE RATE FORFETARE</w:t>
                  </w:r>
                </w:p>
              </w:tc>
              <w:tc>
                <w:tcPr>
                  <w:tcW w:w="3155" w:type="dxa"/>
                </w:tcPr>
                <w:p w14:paraId="7469E20F" w14:textId="77777777" w:rsidR="00F63458" w:rsidRDefault="00F63458" w:rsidP="00F63458">
                  <w:pPr>
                    <w:jc w:val="both"/>
                    <w:rPr>
                      <w:rFonts w:ascii="Trebuchet MS" w:hAnsi="Trebuchet MS" w:cs="Times New Roman"/>
                      <w:color w:val="0070C0"/>
                      <w:sz w:val="20"/>
                      <w:szCs w:val="20"/>
                    </w:rPr>
                  </w:pPr>
                </w:p>
                <w:p w14:paraId="1D1256CF" w14:textId="77777777" w:rsidR="00F63458" w:rsidRPr="00FC2D03" w:rsidRDefault="00F63458" w:rsidP="00F63458">
                  <w:pPr>
                    <w:jc w:val="both"/>
                    <w:rPr>
                      <w:rFonts w:ascii="Trebuchet MS" w:hAnsi="Trebuchet MS" w:cs="Times New Roman"/>
                      <w:color w:val="0070C0"/>
                      <w:sz w:val="20"/>
                      <w:szCs w:val="20"/>
                    </w:rPr>
                  </w:pPr>
                  <w:r w:rsidRPr="00FC2D03">
                    <w:rPr>
                      <w:rFonts w:ascii="Trebuchet MS" w:hAnsi="Trebuchet MS" w:cs="Times New Roman"/>
                      <w:color w:val="0070C0"/>
                      <w:sz w:val="20"/>
                      <w:szCs w:val="20"/>
                    </w:rPr>
                    <w:t xml:space="preserve">Cheltuieli indirecte conform art. 54 lit. </w:t>
                  </w:r>
                  <w:r>
                    <w:rPr>
                      <w:rFonts w:ascii="Trebuchet MS" w:hAnsi="Trebuchet MS" w:cs="Times New Roman"/>
                      <w:color w:val="0070C0"/>
                      <w:sz w:val="20"/>
                      <w:szCs w:val="20"/>
                    </w:rPr>
                    <w:t>b/</w:t>
                  </w:r>
                  <w:r w:rsidRPr="00FC2D03">
                    <w:rPr>
                      <w:rFonts w:ascii="Trebuchet MS" w:hAnsi="Trebuchet MS" w:cs="Times New Roman"/>
                      <w:color w:val="0070C0"/>
                      <w:sz w:val="20"/>
                      <w:szCs w:val="20"/>
                    </w:rPr>
                    <w:t xml:space="preserve"> RDC 1060/2021</w:t>
                  </w:r>
                </w:p>
                <w:p w14:paraId="6398F254" w14:textId="77777777" w:rsidR="00F63458" w:rsidRPr="00DF0D69" w:rsidRDefault="00F63458" w:rsidP="00F63458">
                  <w:pPr>
                    <w:jc w:val="both"/>
                    <w:rPr>
                      <w:rFonts w:ascii="Trebuchet MS" w:hAnsi="Trebuchet MS" w:cs="Times New Roman"/>
                      <w:color w:val="0070C0"/>
                      <w:sz w:val="20"/>
                      <w:szCs w:val="20"/>
                    </w:rPr>
                  </w:pPr>
                </w:p>
              </w:tc>
              <w:tc>
                <w:tcPr>
                  <w:tcW w:w="2647" w:type="dxa"/>
                </w:tcPr>
                <w:p w14:paraId="7D956404" w14:textId="77777777" w:rsidR="00F63458" w:rsidRDefault="00F63458" w:rsidP="00F63458">
                  <w:pPr>
                    <w:jc w:val="both"/>
                    <w:rPr>
                      <w:rFonts w:ascii="Trebuchet MS" w:hAnsi="Trebuchet MS" w:cs="Times New Roman"/>
                      <w:color w:val="0070C0"/>
                      <w:sz w:val="20"/>
                      <w:szCs w:val="20"/>
                      <w:highlight w:val="yellow"/>
                    </w:rPr>
                  </w:pPr>
                </w:p>
                <w:p w14:paraId="672AF60C" w14:textId="5A675F35" w:rsidR="00F63458" w:rsidRPr="00EF790F" w:rsidRDefault="00F63458" w:rsidP="00F63458">
                  <w:pPr>
                    <w:tabs>
                      <w:tab w:val="left" w:pos="188"/>
                    </w:tabs>
                    <w:jc w:val="both"/>
                    <w:rPr>
                      <w:rFonts w:ascii="Trebuchet MS" w:hAnsi="Trebuchet MS" w:cs="Times New Roman"/>
                      <w:color w:val="0070C0"/>
                      <w:sz w:val="20"/>
                      <w:szCs w:val="20"/>
                    </w:rPr>
                  </w:pPr>
                  <w:r w:rsidRPr="00EF790F">
                    <w:rPr>
                      <w:rFonts w:ascii="Trebuchet MS" w:hAnsi="Trebuchet MS" w:cs="Times New Roman"/>
                      <w:color w:val="0070C0"/>
                      <w:sz w:val="20"/>
                      <w:szCs w:val="20"/>
                    </w:rPr>
                    <w:t>•</w:t>
                  </w:r>
                  <w:r w:rsidRPr="00EF790F">
                    <w:rPr>
                      <w:rFonts w:ascii="Trebuchet MS" w:hAnsi="Trebuchet MS" w:cs="Times New Roman"/>
                      <w:color w:val="0070C0"/>
                      <w:sz w:val="20"/>
                      <w:szCs w:val="20"/>
                    </w:rPr>
                    <w:tab/>
                  </w:r>
                  <w:r w:rsidR="00715A54" w:rsidRPr="007E66EC">
                    <w:rPr>
                      <w:rFonts w:ascii="Trebuchet MS" w:hAnsi="Trebuchet MS" w:cs="Times New Roman"/>
                      <w:color w:val="0070C0"/>
                      <w:sz w:val="20"/>
                      <w:szCs w:val="20"/>
                    </w:rPr>
                    <w:t xml:space="preserve">În cadrul cheltuielilor generale de </w:t>
                  </w:r>
                  <w:proofErr w:type="spellStart"/>
                  <w:r w:rsidR="00715A54" w:rsidRPr="007E66EC">
                    <w:rPr>
                      <w:rFonts w:ascii="Trebuchet MS" w:hAnsi="Trebuchet MS" w:cs="Times New Roman"/>
                      <w:color w:val="0070C0"/>
                      <w:sz w:val="20"/>
                      <w:szCs w:val="20"/>
                    </w:rPr>
                    <w:t>administratie</w:t>
                  </w:r>
                  <w:proofErr w:type="spellEnd"/>
                  <w:r w:rsidR="00715A54" w:rsidRPr="007E66EC">
                    <w:rPr>
                      <w:rFonts w:ascii="Trebuchet MS" w:hAnsi="Trebuchet MS" w:cs="Times New Roman"/>
                      <w:color w:val="0070C0"/>
                      <w:sz w:val="20"/>
                      <w:szCs w:val="20"/>
                    </w:rPr>
                    <w:t xml:space="preserve"> intră </w:t>
                  </w:r>
                  <w:r w:rsidRPr="00EF790F">
                    <w:rPr>
                      <w:rFonts w:ascii="Trebuchet MS" w:hAnsi="Trebuchet MS" w:cs="Times New Roman"/>
                      <w:color w:val="0070C0"/>
                      <w:sz w:val="20"/>
                      <w:szCs w:val="20"/>
                    </w:rPr>
                    <w:t xml:space="preserve">cheltuielile pentru utilități, combustibili, chirii etc. </w:t>
                  </w:r>
                </w:p>
                <w:p w14:paraId="762E094A" w14:textId="77777777" w:rsidR="00F63458" w:rsidRPr="00EF790F" w:rsidRDefault="00F63458" w:rsidP="00F63458">
                  <w:pPr>
                    <w:tabs>
                      <w:tab w:val="left" w:pos="188"/>
                    </w:tabs>
                    <w:jc w:val="both"/>
                    <w:rPr>
                      <w:rFonts w:ascii="Trebuchet MS" w:hAnsi="Trebuchet MS" w:cs="Times New Roman"/>
                      <w:color w:val="0070C0"/>
                      <w:sz w:val="20"/>
                      <w:szCs w:val="20"/>
                    </w:rPr>
                  </w:pPr>
                </w:p>
                <w:p w14:paraId="5F276167" w14:textId="77777777" w:rsidR="00F63458" w:rsidRPr="00EF790F" w:rsidRDefault="00F63458" w:rsidP="00F63458">
                  <w:pPr>
                    <w:pStyle w:val="ListParagraph"/>
                    <w:numPr>
                      <w:ilvl w:val="0"/>
                      <w:numId w:val="47"/>
                    </w:numPr>
                    <w:ind w:left="188" w:hanging="188"/>
                    <w:jc w:val="both"/>
                    <w:rPr>
                      <w:rFonts w:ascii="Trebuchet MS" w:hAnsi="Trebuchet MS" w:cs="Times New Roman"/>
                      <w:color w:val="0070C0"/>
                      <w:sz w:val="20"/>
                      <w:szCs w:val="20"/>
                    </w:rPr>
                  </w:pPr>
                  <w:r w:rsidRPr="00EF790F">
                    <w:rPr>
                      <w:rFonts w:ascii="Trebuchet MS" w:hAnsi="Trebuchet MS" w:cs="Times New Roman"/>
                      <w:color w:val="0070C0"/>
                      <w:sz w:val="20"/>
                      <w:szCs w:val="20"/>
                    </w:rPr>
                    <w:t xml:space="preserve">Cheltuieli cu taxe, abonamente, cotizații, acorduri, autorizații necesare pentru implementarea </w:t>
                  </w:r>
                  <w:r w:rsidRPr="00EF790F">
                    <w:rPr>
                      <w:rFonts w:ascii="Trebuchet MS" w:hAnsi="Trebuchet MS" w:cs="Times New Roman"/>
                      <w:color w:val="0070C0"/>
                      <w:sz w:val="20"/>
                      <w:szCs w:val="20"/>
                    </w:rPr>
                    <w:t>proiectului (altele decât cele din Devizul General)</w:t>
                  </w:r>
                </w:p>
                <w:p w14:paraId="04D0A0A3" w14:textId="77777777" w:rsidR="00F63458" w:rsidRPr="00DF0D69" w:rsidRDefault="00F63458" w:rsidP="00F63458">
                  <w:pPr>
                    <w:jc w:val="both"/>
                    <w:rPr>
                      <w:rFonts w:ascii="Trebuchet MS" w:hAnsi="Trebuchet MS" w:cs="Times New Roman"/>
                      <w:color w:val="0070C0"/>
                      <w:sz w:val="20"/>
                      <w:szCs w:val="20"/>
                      <w:highlight w:val="yellow"/>
                    </w:rPr>
                  </w:pPr>
                </w:p>
              </w:tc>
            </w:tr>
          </w:tbl>
          <w:p w14:paraId="26BC4A36" w14:textId="77777777" w:rsidR="004450DD" w:rsidRPr="00DF0D69" w:rsidRDefault="004450DD" w:rsidP="00C812A9">
            <w:pPr>
              <w:spacing w:before="120" w:after="120"/>
              <w:jc w:val="both"/>
              <w:rPr>
                <w:rFonts w:ascii="Trebuchet MS" w:hAnsi="Trebuchet MS"/>
                <w:i/>
                <w:color w:val="0070C0"/>
                <w:sz w:val="24"/>
                <w:szCs w:val="24"/>
              </w:rPr>
            </w:pPr>
            <w:r w:rsidRPr="00DF0D69">
              <w:rPr>
                <w:rFonts w:ascii="Trebuchet MS" w:hAnsi="Trebuchet MS"/>
                <w:i/>
                <w:color w:val="0070C0"/>
                <w:sz w:val="24"/>
                <w:szCs w:val="24"/>
              </w:rPr>
              <w:t xml:space="preserve">* plafoanele salariale sunt cele prevăzute în Planul Național de Cercetare, Dezvoltare </w:t>
            </w:r>
            <w:proofErr w:type="spellStart"/>
            <w:r w:rsidRPr="00DF0D69">
              <w:rPr>
                <w:rFonts w:ascii="Trebuchet MS" w:hAnsi="Trebuchet MS"/>
                <w:i/>
                <w:color w:val="0070C0"/>
                <w:sz w:val="24"/>
                <w:szCs w:val="24"/>
              </w:rPr>
              <w:t>şi</w:t>
            </w:r>
            <w:proofErr w:type="spellEnd"/>
            <w:r w:rsidRPr="00DF0D69">
              <w:rPr>
                <w:rFonts w:ascii="Trebuchet MS" w:hAnsi="Trebuchet MS"/>
                <w:i/>
                <w:color w:val="0070C0"/>
                <w:sz w:val="24"/>
                <w:szCs w:val="24"/>
              </w:rPr>
              <w:t xml:space="preserve"> Inovare 2022-2027, aprobat</w:t>
            </w:r>
            <w:r>
              <w:rPr>
                <w:rFonts w:ascii="Trebuchet MS" w:hAnsi="Trebuchet MS"/>
                <w:i/>
                <w:color w:val="0070C0"/>
                <w:sz w:val="24"/>
                <w:szCs w:val="24"/>
              </w:rPr>
              <w:t>e</w:t>
            </w:r>
            <w:r w:rsidRPr="00DF0D69">
              <w:rPr>
                <w:rFonts w:ascii="Trebuchet MS" w:hAnsi="Trebuchet MS"/>
                <w:i/>
                <w:color w:val="0070C0"/>
                <w:sz w:val="24"/>
                <w:szCs w:val="24"/>
              </w:rPr>
              <w:t xml:space="preserve"> prin </w:t>
            </w:r>
            <w:r>
              <w:rPr>
                <w:rFonts w:ascii="Trebuchet MS" w:hAnsi="Trebuchet MS"/>
                <w:i/>
                <w:color w:val="0070C0"/>
                <w:sz w:val="24"/>
                <w:szCs w:val="24"/>
              </w:rPr>
              <w:t xml:space="preserve">Anexa 2 la </w:t>
            </w:r>
            <w:r w:rsidRPr="00DF0D69">
              <w:rPr>
                <w:rFonts w:ascii="Trebuchet MS" w:hAnsi="Trebuchet MS"/>
                <w:i/>
                <w:color w:val="0070C0"/>
                <w:sz w:val="24"/>
                <w:szCs w:val="24"/>
              </w:rPr>
              <w:t xml:space="preserve">HG </w:t>
            </w:r>
            <w:r>
              <w:rPr>
                <w:rFonts w:ascii="Trebuchet MS" w:hAnsi="Trebuchet MS"/>
                <w:i/>
                <w:color w:val="0070C0"/>
                <w:sz w:val="24"/>
                <w:szCs w:val="24"/>
              </w:rPr>
              <w:t xml:space="preserve">nr. </w:t>
            </w:r>
            <w:r w:rsidRPr="00DF0D69">
              <w:rPr>
                <w:rFonts w:ascii="Trebuchet MS" w:hAnsi="Trebuchet MS"/>
                <w:i/>
                <w:color w:val="0070C0"/>
                <w:sz w:val="24"/>
                <w:szCs w:val="24"/>
              </w:rPr>
              <w:t>1188/2022</w:t>
            </w:r>
            <w:r>
              <w:rPr>
                <w:rFonts w:ascii="Trebuchet MS" w:hAnsi="Trebuchet MS"/>
                <w:i/>
                <w:color w:val="0070C0"/>
                <w:sz w:val="24"/>
                <w:szCs w:val="24"/>
              </w:rPr>
              <w:t>.</w:t>
            </w:r>
          </w:p>
          <w:p w14:paraId="046D50CE" w14:textId="372CD6F2" w:rsidR="00E355E2" w:rsidRPr="00DF0D69" w:rsidRDefault="00E355E2" w:rsidP="00E355E2">
            <w:pPr>
              <w:spacing w:before="120" w:after="120"/>
              <w:jc w:val="both"/>
              <w:rPr>
                <w:rFonts w:ascii="Trebuchet MS" w:hAnsi="Trebuchet MS"/>
                <w:i/>
                <w:color w:val="0070C0"/>
                <w:sz w:val="24"/>
                <w:szCs w:val="24"/>
              </w:rPr>
            </w:pPr>
            <w:r w:rsidRPr="004A786C">
              <w:rPr>
                <w:rFonts w:ascii="Trebuchet MS" w:hAnsi="Trebuchet MS"/>
                <w:i/>
                <w:color w:val="0070C0"/>
                <w:sz w:val="24"/>
                <w:szCs w:val="24"/>
              </w:rPr>
              <w:t>Cheltuielile cu construirea/</w:t>
            </w:r>
            <w:proofErr w:type="spellStart"/>
            <w:r w:rsidRPr="004A786C">
              <w:rPr>
                <w:rFonts w:ascii="Trebuchet MS" w:hAnsi="Trebuchet MS"/>
                <w:i/>
                <w:color w:val="0070C0"/>
                <w:sz w:val="24"/>
                <w:szCs w:val="24"/>
              </w:rPr>
              <w:t>achizitia</w:t>
            </w:r>
            <w:proofErr w:type="spellEnd"/>
            <w:r w:rsidRPr="004A786C">
              <w:rPr>
                <w:rFonts w:ascii="Trebuchet MS" w:hAnsi="Trebuchet MS"/>
                <w:i/>
                <w:color w:val="0070C0"/>
                <w:sz w:val="24"/>
                <w:szCs w:val="24"/>
              </w:rPr>
              <w:t xml:space="preserve">/modernizarea/extinderea/consolidarea pentru activitatea de cercetare industriala, dezvoltare experimentala, inovarea de produs, inovarea de proces si </w:t>
            </w:r>
            <w:proofErr w:type="spellStart"/>
            <w:r w:rsidRPr="004A786C">
              <w:rPr>
                <w:rFonts w:ascii="Trebuchet MS" w:hAnsi="Trebuchet MS"/>
                <w:i/>
                <w:color w:val="0070C0"/>
                <w:sz w:val="24"/>
                <w:szCs w:val="24"/>
              </w:rPr>
              <w:t>organizationala</w:t>
            </w:r>
            <w:proofErr w:type="spellEnd"/>
            <w:r w:rsidRPr="004A786C">
              <w:rPr>
                <w:rFonts w:ascii="Trebuchet MS" w:hAnsi="Trebuchet MS"/>
                <w:i/>
                <w:color w:val="0070C0"/>
                <w:sz w:val="24"/>
                <w:szCs w:val="24"/>
              </w:rPr>
              <w:t xml:space="preserve"> nu sunt eligibile.</w:t>
            </w:r>
          </w:p>
          <w:p w14:paraId="2077B244" w14:textId="77777777" w:rsidR="004450DD" w:rsidRPr="00DF0D69" w:rsidRDefault="004450DD" w:rsidP="00C812A9">
            <w:pPr>
              <w:spacing w:before="120" w:after="120"/>
              <w:jc w:val="both"/>
              <w:rPr>
                <w:rFonts w:ascii="Trebuchet MS" w:hAnsi="Trebuchet MS"/>
                <w:color w:val="0070C0"/>
                <w:sz w:val="24"/>
                <w:szCs w:val="24"/>
              </w:rPr>
            </w:pPr>
            <w:r w:rsidRPr="00DF0D69">
              <w:rPr>
                <w:rFonts w:ascii="Trebuchet MS" w:hAnsi="Trebuchet MS"/>
                <w:color w:val="0070C0"/>
                <w:sz w:val="24"/>
                <w:szCs w:val="24"/>
              </w:rPr>
              <w:t>OI</w:t>
            </w:r>
            <w:r>
              <w:rPr>
                <w:rFonts w:ascii="Trebuchet MS" w:hAnsi="Trebuchet MS"/>
                <w:color w:val="0070C0"/>
                <w:sz w:val="24"/>
                <w:szCs w:val="24"/>
              </w:rPr>
              <w:t>/AM</w:t>
            </w:r>
            <w:r w:rsidRPr="00DF0D69">
              <w:rPr>
                <w:rFonts w:ascii="Trebuchet MS" w:hAnsi="Trebuchet MS"/>
                <w:color w:val="0070C0"/>
                <w:sz w:val="24"/>
                <w:szCs w:val="24"/>
              </w:rPr>
              <w:t xml:space="preserve"> va verifica rezonabilitatea costurilor, conform dispozițiilor legale, în baza documentelor solicitate și/sau a investigațiilor proprii, încă din faza de verificare administrativă și evaluare a proiectelor.</w:t>
            </w:r>
          </w:p>
          <w:p w14:paraId="2AFE9A78" w14:textId="77777777" w:rsidR="004450DD" w:rsidRPr="00DF0D69" w:rsidRDefault="004450DD" w:rsidP="00C812A9">
            <w:pPr>
              <w:pStyle w:val="ListParagraph"/>
              <w:spacing w:before="120" w:after="120" w:line="259" w:lineRule="auto"/>
              <w:jc w:val="both"/>
              <w:rPr>
                <w:rFonts w:ascii="Trebuchet MS" w:hAnsi="Trebuchet MS"/>
                <w:color w:val="0070C0"/>
                <w:sz w:val="24"/>
                <w:szCs w:val="24"/>
              </w:rPr>
            </w:pPr>
          </w:p>
          <w:tbl>
            <w:tblPr>
              <w:tblpPr w:leftFromText="180" w:rightFromText="180" w:vertAnchor="text" w:tblpY="1"/>
              <w:tblOverlap w:val="never"/>
              <w:tblW w:w="0" w:type="auto"/>
              <w:tblLook w:val="00A0" w:firstRow="1" w:lastRow="0" w:firstColumn="1" w:lastColumn="0" w:noHBand="0" w:noVBand="0"/>
            </w:tblPr>
            <w:tblGrid>
              <w:gridCol w:w="1648"/>
              <w:gridCol w:w="7532"/>
            </w:tblGrid>
            <w:tr w:rsidR="004450DD" w:rsidRPr="00DF0D69" w14:paraId="4E363A3F" w14:textId="77777777" w:rsidTr="00C812A9">
              <w:tc>
                <w:tcPr>
                  <w:tcW w:w="1668" w:type="dxa"/>
                  <w:tcBorders>
                    <w:top w:val="nil"/>
                    <w:left w:val="nil"/>
                    <w:bottom w:val="nil"/>
                    <w:right w:val="thinThickSmallGap" w:sz="24" w:space="0" w:color="auto"/>
                  </w:tcBorders>
                  <w:vAlign w:val="center"/>
                </w:tcPr>
                <w:p w14:paraId="0478B72D" w14:textId="77777777" w:rsidR="004450DD" w:rsidRPr="00DF0D69" w:rsidRDefault="004450DD" w:rsidP="00C812A9">
                  <w:pPr>
                    <w:pStyle w:val="ListParagraph"/>
                    <w:ind w:left="142"/>
                    <w:jc w:val="both"/>
                    <w:rPr>
                      <w:rFonts w:ascii="Trebuchet MS" w:hAnsi="Trebuchet MS"/>
                      <w:b/>
                      <w:iCs/>
                      <w:color w:val="0070C0"/>
                      <w:sz w:val="24"/>
                      <w:szCs w:val="24"/>
                    </w:rPr>
                  </w:pPr>
                  <w:r w:rsidRPr="00DF0D69">
                    <w:rPr>
                      <w:rFonts w:ascii="Trebuchet MS" w:hAnsi="Trebuchet MS"/>
                      <w:b/>
                      <w:iCs/>
                      <w:color w:val="0070C0"/>
                      <w:sz w:val="24"/>
                      <w:szCs w:val="24"/>
                    </w:rPr>
                    <w:t>ATENȚIE!</w:t>
                  </w:r>
                </w:p>
              </w:tc>
              <w:tc>
                <w:tcPr>
                  <w:tcW w:w="7903" w:type="dxa"/>
                  <w:tcBorders>
                    <w:top w:val="nil"/>
                    <w:left w:val="thinThickSmallGap" w:sz="24" w:space="0" w:color="auto"/>
                    <w:bottom w:val="nil"/>
                    <w:right w:val="nil"/>
                  </w:tcBorders>
                </w:tcPr>
                <w:p w14:paraId="2617FB10" w14:textId="77777777" w:rsidR="004450DD" w:rsidRPr="00DF0D69" w:rsidRDefault="004450DD" w:rsidP="00C812A9">
                  <w:pPr>
                    <w:pStyle w:val="ListParagraph"/>
                    <w:spacing w:before="120" w:after="120"/>
                    <w:ind w:left="142"/>
                    <w:jc w:val="both"/>
                    <w:rPr>
                      <w:rFonts w:ascii="Trebuchet MS" w:hAnsi="Trebuchet MS"/>
                      <w:color w:val="0070C0"/>
                      <w:sz w:val="24"/>
                      <w:szCs w:val="24"/>
                    </w:rPr>
                  </w:pPr>
                  <w:r w:rsidRPr="00DF0D69">
                    <w:rPr>
                      <w:rFonts w:ascii="Trebuchet MS" w:hAnsi="Trebuchet MS"/>
                      <w:color w:val="0070C0"/>
                      <w:sz w:val="24"/>
                      <w:szCs w:val="24"/>
                    </w:rPr>
                    <w:t xml:space="preserve">1.Pentru justificarea bugetului proiectului este necesar sa se prezinte minimum 2 oferte sau justificări de </w:t>
                  </w:r>
                  <w:proofErr w:type="spellStart"/>
                  <w:r w:rsidRPr="00DF0D69">
                    <w:rPr>
                      <w:rFonts w:ascii="Trebuchet MS" w:hAnsi="Trebuchet MS"/>
                      <w:color w:val="0070C0"/>
                      <w:sz w:val="24"/>
                      <w:szCs w:val="24"/>
                    </w:rPr>
                    <w:t>preţ</w:t>
                  </w:r>
                  <w:proofErr w:type="spellEnd"/>
                  <w:r w:rsidRPr="00DF0D69">
                    <w:rPr>
                      <w:rFonts w:ascii="Trebuchet MS" w:hAnsi="Trebuchet MS"/>
                      <w:color w:val="0070C0"/>
                      <w:sz w:val="24"/>
                      <w:szCs w:val="24"/>
                    </w:rPr>
                    <w:t xml:space="preserve"> pentru fiecare </w:t>
                  </w:r>
                  <w:proofErr w:type="spellStart"/>
                  <w:r w:rsidRPr="00DF0D69">
                    <w:rPr>
                      <w:rFonts w:ascii="Trebuchet MS" w:hAnsi="Trebuchet MS"/>
                      <w:color w:val="0070C0"/>
                      <w:sz w:val="24"/>
                      <w:szCs w:val="24"/>
                    </w:rPr>
                    <w:t>achiziţie</w:t>
                  </w:r>
                  <w:proofErr w:type="spellEnd"/>
                  <w:r w:rsidRPr="00DF0D69">
                    <w:rPr>
                      <w:rFonts w:ascii="Trebuchet MS" w:hAnsi="Trebuchet MS"/>
                      <w:color w:val="0070C0"/>
                      <w:sz w:val="24"/>
                      <w:szCs w:val="24"/>
                    </w:rPr>
                    <w:t xml:space="preserve"> de bunuri/servicii/lucrări, documente care vor fi </w:t>
                  </w:r>
                  <w:proofErr w:type="spellStart"/>
                  <w:r w:rsidRPr="00DF0D69">
                    <w:rPr>
                      <w:rFonts w:ascii="Trebuchet MS" w:hAnsi="Trebuchet MS"/>
                      <w:color w:val="0070C0"/>
                      <w:sz w:val="24"/>
                      <w:szCs w:val="24"/>
                    </w:rPr>
                    <w:t>ataşate</w:t>
                  </w:r>
                  <w:proofErr w:type="spellEnd"/>
                  <w:r w:rsidRPr="00DF0D69">
                    <w:rPr>
                      <w:rFonts w:ascii="Trebuchet MS" w:hAnsi="Trebuchet MS"/>
                      <w:color w:val="0070C0"/>
                      <w:sz w:val="24"/>
                      <w:szCs w:val="24"/>
                    </w:rPr>
                    <w:t xml:space="preserve"> cererii de </w:t>
                  </w:r>
                  <w:proofErr w:type="spellStart"/>
                  <w:r w:rsidRPr="00DF0D69">
                    <w:rPr>
                      <w:rFonts w:ascii="Trebuchet MS" w:hAnsi="Trebuchet MS"/>
                      <w:color w:val="0070C0"/>
                      <w:sz w:val="24"/>
                      <w:szCs w:val="24"/>
                    </w:rPr>
                    <w:t>finanţare</w:t>
                  </w:r>
                  <w:proofErr w:type="spellEnd"/>
                  <w:r w:rsidR="00DE21AC" w:rsidRPr="00DF0D69">
                    <w:rPr>
                      <w:rFonts w:ascii="Trebuchet MS" w:hAnsi="Trebuchet MS"/>
                      <w:color w:val="0070C0"/>
                      <w:sz w:val="24"/>
                      <w:szCs w:val="24"/>
                    </w:rPr>
                    <w:t>*</w:t>
                  </w:r>
                  <w:r w:rsidR="00DE21AC">
                    <w:rPr>
                      <w:rFonts w:ascii="Trebuchet MS" w:hAnsi="Trebuchet MS"/>
                      <w:color w:val="0070C0"/>
                      <w:sz w:val="24"/>
                      <w:szCs w:val="24"/>
                    </w:rPr>
                    <w:t xml:space="preserve"> și în corelare cu prevederile Secțiunii 7.3 a prezentului ghid</w:t>
                  </w:r>
                  <w:r w:rsidRPr="00DF0D69">
                    <w:rPr>
                      <w:rFonts w:ascii="Trebuchet MS" w:hAnsi="Trebuchet MS"/>
                      <w:color w:val="0070C0"/>
                      <w:sz w:val="24"/>
                      <w:szCs w:val="24"/>
                    </w:rPr>
                    <w:t>.</w:t>
                  </w:r>
                </w:p>
                <w:p w14:paraId="010753C2" w14:textId="77777777" w:rsidR="004450DD" w:rsidRPr="00DF0D69" w:rsidRDefault="004450DD" w:rsidP="00C812A9">
                  <w:pPr>
                    <w:pStyle w:val="ListParagraph"/>
                    <w:spacing w:before="120" w:after="120"/>
                    <w:ind w:left="142"/>
                    <w:jc w:val="both"/>
                    <w:rPr>
                      <w:rFonts w:ascii="Trebuchet MS" w:hAnsi="Trebuchet MS"/>
                      <w:color w:val="0070C0"/>
                      <w:sz w:val="24"/>
                      <w:szCs w:val="24"/>
                    </w:rPr>
                  </w:pPr>
                  <w:r w:rsidRPr="00DF0D69">
                    <w:rPr>
                      <w:rFonts w:ascii="Trebuchet MS" w:hAnsi="Trebuchet MS"/>
                      <w:color w:val="0070C0"/>
                      <w:sz w:val="24"/>
                      <w:szCs w:val="24"/>
                    </w:rPr>
                    <w:t xml:space="preserve">2.  Cheltuielile eligibile care se iau în considerare la rambursare nu pot </w:t>
                  </w:r>
                  <w:proofErr w:type="spellStart"/>
                  <w:r w:rsidRPr="00DF0D69">
                    <w:rPr>
                      <w:rFonts w:ascii="Trebuchet MS" w:hAnsi="Trebuchet MS"/>
                      <w:color w:val="0070C0"/>
                      <w:sz w:val="24"/>
                      <w:szCs w:val="24"/>
                    </w:rPr>
                    <w:t>depăşi</w:t>
                  </w:r>
                  <w:proofErr w:type="spellEnd"/>
                  <w:r w:rsidRPr="00DF0D69">
                    <w:rPr>
                      <w:rFonts w:ascii="Trebuchet MS" w:hAnsi="Trebuchet MS"/>
                      <w:color w:val="0070C0"/>
                      <w:sz w:val="24"/>
                      <w:szCs w:val="24"/>
                    </w:rPr>
                    <w:t xml:space="preserve"> sumele stabilite prin contractul de </w:t>
                  </w:r>
                  <w:proofErr w:type="spellStart"/>
                  <w:r w:rsidRPr="00DF0D69">
                    <w:rPr>
                      <w:rFonts w:ascii="Trebuchet MS" w:hAnsi="Trebuchet MS"/>
                      <w:color w:val="0070C0"/>
                      <w:sz w:val="24"/>
                      <w:szCs w:val="24"/>
                    </w:rPr>
                    <w:t>finanţare</w:t>
                  </w:r>
                  <w:proofErr w:type="spellEnd"/>
                  <w:r w:rsidRPr="00DF0D69">
                    <w:rPr>
                      <w:rFonts w:ascii="Trebuchet MS" w:hAnsi="Trebuchet MS"/>
                      <w:color w:val="0070C0"/>
                      <w:sz w:val="24"/>
                      <w:szCs w:val="24"/>
                    </w:rPr>
                    <w:t xml:space="preserve">. </w:t>
                  </w:r>
                  <w:r w:rsidRPr="00DF0D69">
                    <w:rPr>
                      <w:rFonts w:ascii="Trebuchet MS" w:hAnsi="Trebuchet MS"/>
                      <w:color w:val="0070C0"/>
                      <w:sz w:val="24"/>
                      <w:szCs w:val="24"/>
                      <w:vertAlign w:val="superscript"/>
                    </w:rPr>
                    <w:footnoteReference w:id="4"/>
                  </w:r>
                </w:p>
                <w:p w14:paraId="1124DCC5" w14:textId="77777777" w:rsidR="004450DD" w:rsidRPr="00DF0D69" w:rsidRDefault="004450DD" w:rsidP="00C812A9">
                  <w:pPr>
                    <w:pStyle w:val="ListParagraph"/>
                    <w:spacing w:before="120" w:after="120"/>
                    <w:ind w:left="142"/>
                    <w:jc w:val="both"/>
                    <w:rPr>
                      <w:rFonts w:ascii="Trebuchet MS" w:hAnsi="Trebuchet MS"/>
                      <w:color w:val="0070C0"/>
                      <w:sz w:val="24"/>
                      <w:szCs w:val="24"/>
                    </w:rPr>
                  </w:pPr>
                  <w:r w:rsidRPr="00DF0D69">
                    <w:rPr>
                      <w:rFonts w:ascii="Trebuchet MS" w:hAnsi="Trebuchet MS"/>
                      <w:color w:val="0070C0"/>
                      <w:sz w:val="24"/>
                      <w:szCs w:val="24"/>
                    </w:rPr>
                    <w:t xml:space="preserve">3. Cheltuielile efectuate în timpul implementării proiectului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considerate neeligibile la verificarea unei cereri de rambursare vor fi suportate de către beneficiar.</w:t>
                  </w:r>
                </w:p>
              </w:tc>
            </w:tr>
          </w:tbl>
          <w:p w14:paraId="11656F93" w14:textId="77777777" w:rsidR="004450DD" w:rsidRPr="00DF0D69" w:rsidRDefault="004450DD" w:rsidP="00C812A9">
            <w:pPr>
              <w:spacing w:before="120" w:after="120"/>
              <w:jc w:val="both"/>
              <w:rPr>
                <w:rFonts w:ascii="Trebuchet MS" w:hAnsi="Trebuchet MS"/>
                <w:color w:val="0070C0"/>
                <w:sz w:val="24"/>
                <w:szCs w:val="24"/>
              </w:rPr>
            </w:pPr>
            <w:r w:rsidRPr="00DF0D69">
              <w:rPr>
                <w:rFonts w:ascii="Trebuchet MS" w:hAnsi="Trebuchet MS"/>
                <w:color w:val="0070C0"/>
                <w:sz w:val="24"/>
                <w:szCs w:val="24"/>
              </w:rPr>
              <w:t xml:space="preserve">* Conform prevederilor OUG nr. 66/2011 privind prevenirea, constatarea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w:t>
            </w:r>
            <w:proofErr w:type="spellStart"/>
            <w:r w:rsidRPr="00DF0D69">
              <w:rPr>
                <w:rFonts w:ascii="Trebuchet MS" w:hAnsi="Trebuchet MS"/>
                <w:color w:val="0070C0"/>
                <w:sz w:val="24"/>
                <w:szCs w:val="24"/>
              </w:rPr>
              <w:t>sancţionarea</w:t>
            </w:r>
            <w:proofErr w:type="spellEnd"/>
            <w:r w:rsidRPr="00DF0D69">
              <w:rPr>
                <w:rFonts w:ascii="Trebuchet MS" w:hAnsi="Trebuchet MS"/>
                <w:color w:val="0070C0"/>
                <w:sz w:val="24"/>
                <w:szCs w:val="24"/>
              </w:rPr>
              <w:t xml:space="preserve"> neregulilor apărute în </w:t>
            </w:r>
            <w:proofErr w:type="spellStart"/>
            <w:r w:rsidRPr="00DF0D69">
              <w:rPr>
                <w:rFonts w:ascii="Trebuchet MS" w:hAnsi="Trebuchet MS"/>
                <w:color w:val="0070C0"/>
                <w:sz w:val="24"/>
                <w:szCs w:val="24"/>
              </w:rPr>
              <w:t>obţinerea</w:t>
            </w:r>
            <w:proofErr w:type="spellEnd"/>
            <w:r w:rsidRPr="00DF0D69">
              <w:rPr>
                <w:rFonts w:ascii="Trebuchet MS" w:hAnsi="Trebuchet MS"/>
                <w:color w:val="0070C0"/>
                <w:sz w:val="24"/>
                <w:szCs w:val="24"/>
              </w:rPr>
              <w:t xml:space="preserv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utilizarea fondurilor europene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/sau a fondurilor publice </w:t>
            </w:r>
            <w:proofErr w:type="spellStart"/>
            <w:r w:rsidRPr="00DF0D69">
              <w:rPr>
                <w:rFonts w:ascii="Trebuchet MS" w:hAnsi="Trebuchet MS"/>
                <w:color w:val="0070C0"/>
                <w:sz w:val="24"/>
                <w:szCs w:val="24"/>
              </w:rPr>
              <w:t>naţionale</w:t>
            </w:r>
            <w:proofErr w:type="spellEnd"/>
            <w:r w:rsidRPr="00DF0D69">
              <w:rPr>
                <w:rFonts w:ascii="Trebuchet MS" w:hAnsi="Trebuchet MS"/>
                <w:color w:val="0070C0"/>
                <w:sz w:val="24"/>
                <w:szCs w:val="24"/>
              </w:rPr>
              <w:t xml:space="preserve"> aferente acestora, cu modificările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completările ulterioare și a HG nr. 875/2011 pentru aprobarea Normelor metodologice de aplicare a prevederilor </w:t>
            </w:r>
            <w:proofErr w:type="spellStart"/>
            <w:r w:rsidRPr="00DF0D69">
              <w:rPr>
                <w:rFonts w:ascii="Trebuchet MS" w:hAnsi="Trebuchet MS"/>
                <w:color w:val="0070C0"/>
                <w:sz w:val="24"/>
                <w:szCs w:val="24"/>
              </w:rPr>
              <w:t>Ordonanţei</w:t>
            </w:r>
            <w:proofErr w:type="spellEnd"/>
            <w:r w:rsidRPr="00DF0D69">
              <w:rPr>
                <w:rFonts w:ascii="Trebuchet MS" w:hAnsi="Trebuchet MS"/>
                <w:color w:val="0070C0"/>
                <w:sz w:val="24"/>
                <w:szCs w:val="24"/>
              </w:rPr>
              <w:t xml:space="preserve"> de </w:t>
            </w:r>
            <w:proofErr w:type="spellStart"/>
            <w:r w:rsidRPr="00DF0D69">
              <w:rPr>
                <w:rFonts w:ascii="Trebuchet MS" w:hAnsi="Trebuchet MS"/>
                <w:color w:val="0070C0"/>
                <w:sz w:val="24"/>
                <w:szCs w:val="24"/>
              </w:rPr>
              <w:t>urgenţă</w:t>
            </w:r>
            <w:proofErr w:type="spellEnd"/>
            <w:r w:rsidRPr="00DF0D69">
              <w:rPr>
                <w:rFonts w:ascii="Trebuchet MS" w:hAnsi="Trebuchet MS"/>
                <w:color w:val="0070C0"/>
                <w:sz w:val="24"/>
                <w:szCs w:val="24"/>
              </w:rPr>
              <w:t xml:space="preserve"> a Guvernului nr. 66/2011 privind prevenirea, constatarea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w:t>
            </w:r>
            <w:proofErr w:type="spellStart"/>
            <w:r w:rsidRPr="00DF0D69">
              <w:rPr>
                <w:rFonts w:ascii="Trebuchet MS" w:hAnsi="Trebuchet MS"/>
                <w:color w:val="0070C0"/>
                <w:sz w:val="24"/>
                <w:szCs w:val="24"/>
              </w:rPr>
              <w:t>sancţionarea</w:t>
            </w:r>
            <w:proofErr w:type="spellEnd"/>
            <w:r w:rsidRPr="00DF0D69">
              <w:rPr>
                <w:rFonts w:ascii="Trebuchet MS" w:hAnsi="Trebuchet MS"/>
                <w:color w:val="0070C0"/>
                <w:sz w:val="24"/>
                <w:szCs w:val="24"/>
              </w:rPr>
              <w:t xml:space="preserve"> neregulilor apărute în </w:t>
            </w:r>
            <w:proofErr w:type="spellStart"/>
            <w:r w:rsidRPr="00DF0D69">
              <w:rPr>
                <w:rFonts w:ascii="Trebuchet MS" w:hAnsi="Trebuchet MS"/>
                <w:color w:val="0070C0"/>
                <w:sz w:val="24"/>
                <w:szCs w:val="24"/>
              </w:rPr>
              <w:t>obţinerea</w:t>
            </w:r>
            <w:proofErr w:type="spellEnd"/>
            <w:r w:rsidRPr="00DF0D69">
              <w:rPr>
                <w:rFonts w:ascii="Trebuchet MS" w:hAnsi="Trebuchet MS"/>
                <w:color w:val="0070C0"/>
                <w:sz w:val="24"/>
                <w:szCs w:val="24"/>
              </w:rPr>
              <w:t xml:space="preserv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utilizarea fondurilor europene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/sau a fondurilor publice </w:t>
            </w:r>
            <w:proofErr w:type="spellStart"/>
            <w:r w:rsidRPr="00DF0D69">
              <w:rPr>
                <w:rFonts w:ascii="Trebuchet MS" w:hAnsi="Trebuchet MS"/>
                <w:color w:val="0070C0"/>
                <w:sz w:val="24"/>
                <w:szCs w:val="24"/>
              </w:rPr>
              <w:t>naţionale</w:t>
            </w:r>
            <w:proofErr w:type="spellEnd"/>
            <w:r w:rsidRPr="00DF0D69">
              <w:rPr>
                <w:rFonts w:ascii="Trebuchet MS" w:hAnsi="Trebuchet MS"/>
                <w:color w:val="0070C0"/>
                <w:sz w:val="24"/>
                <w:szCs w:val="24"/>
              </w:rPr>
              <w:t xml:space="preserve"> aferente, cu modificările </w:t>
            </w:r>
            <w:proofErr w:type="spellStart"/>
            <w:r w:rsidRPr="00DF0D69">
              <w:rPr>
                <w:rFonts w:ascii="Trebuchet MS" w:hAnsi="Trebuchet MS"/>
                <w:color w:val="0070C0"/>
                <w:sz w:val="24"/>
                <w:szCs w:val="24"/>
              </w:rPr>
              <w:t>şi</w:t>
            </w:r>
            <w:proofErr w:type="spellEnd"/>
            <w:r w:rsidRPr="00DF0D69">
              <w:rPr>
                <w:rFonts w:ascii="Trebuchet MS" w:hAnsi="Trebuchet MS"/>
                <w:color w:val="0070C0"/>
                <w:sz w:val="24"/>
                <w:szCs w:val="24"/>
              </w:rPr>
              <w:t xml:space="preserve"> completările ulterioare.</w:t>
            </w:r>
          </w:p>
        </w:tc>
      </w:tr>
    </w:tbl>
    <w:p w14:paraId="7AD42459" w14:textId="77777777" w:rsidR="004450DD" w:rsidRPr="00DF0D69" w:rsidRDefault="004450DD" w:rsidP="004450DD">
      <w:pPr>
        <w:pStyle w:val="ListParagraph"/>
        <w:spacing w:before="120" w:after="120"/>
        <w:ind w:left="1146"/>
        <w:rPr>
          <w:rFonts w:ascii="Trebuchet MS" w:hAnsi="Trebuchet MS"/>
          <w:i/>
          <w:color w:val="0070C0"/>
          <w:sz w:val="24"/>
          <w:szCs w:val="24"/>
        </w:rPr>
      </w:pPr>
    </w:p>
    <w:p w14:paraId="37835B40" w14:textId="77777777" w:rsidR="00D919B6" w:rsidRPr="00147BA2" w:rsidRDefault="00771FF8" w:rsidP="00147BA2">
      <w:pPr>
        <w:pStyle w:val="Heading3"/>
        <w:rPr>
          <w:rFonts w:ascii="Trebuchet MS" w:hAnsi="Trebuchet MS"/>
          <w:color w:val="0070C0"/>
        </w:rPr>
      </w:pPr>
      <w:bookmarkStart w:id="277" w:name="_Toc144131580"/>
      <w:r w:rsidRPr="00147BA2">
        <w:rPr>
          <w:rFonts w:ascii="Trebuchet MS" w:hAnsi="Trebuchet MS"/>
          <w:color w:val="0070C0"/>
        </w:rPr>
        <w:lastRenderedPageBreak/>
        <w:t xml:space="preserve">5.3.3 </w:t>
      </w:r>
      <w:r w:rsidR="00D919B6" w:rsidRPr="00147BA2">
        <w:rPr>
          <w:rFonts w:ascii="Trebuchet MS" w:hAnsi="Trebuchet MS"/>
          <w:color w:val="0070C0"/>
        </w:rPr>
        <w:t>Categorii de cheltuieli neeligibile</w:t>
      </w:r>
      <w:bookmarkEnd w:id="277"/>
    </w:p>
    <w:tbl>
      <w:tblPr>
        <w:tblStyle w:val="TableGrid"/>
        <w:tblW w:w="0" w:type="auto"/>
        <w:tblLook w:val="04A0" w:firstRow="1" w:lastRow="0" w:firstColumn="1" w:lastColumn="0" w:noHBand="0" w:noVBand="1"/>
      </w:tblPr>
      <w:tblGrid>
        <w:gridCol w:w="9396"/>
      </w:tblGrid>
      <w:tr w:rsidR="003506A1" w:rsidRPr="003929AA" w14:paraId="54FB28D4" w14:textId="77777777" w:rsidTr="00B558B3">
        <w:tc>
          <w:tcPr>
            <w:tcW w:w="9396" w:type="dxa"/>
          </w:tcPr>
          <w:p w14:paraId="455075E6" w14:textId="77777777" w:rsidR="00C3160D" w:rsidRPr="00147BA2" w:rsidRDefault="00C3160D" w:rsidP="00C3160D">
            <w:pPr>
              <w:spacing w:before="120" w:after="120"/>
              <w:jc w:val="both"/>
              <w:rPr>
                <w:rFonts w:ascii="Trebuchet MS" w:hAnsi="Trebuchet MS"/>
                <w:color w:val="0070C0"/>
                <w:sz w:val="24"/>
                <w:szCs w:val="24"/>
              </w:rPr>
            </w:pPr>
            <w:r w:rsidRPr="00147BA2">
              <w:rPr>
                <w:rFonts w:ascii="Trebuchet MS" w:hAnsi="Trebuchet MS"/>
                <w:color w:val="0070C0"/>
                <w:sz w:val="24"/>
                <w:szCs w:val="24"/>
              </w:rPr>
              <w:t>Cheltuielile neeligibile reprezintă cheltuielile necesare realizării proiectelor finanțate din POCIDIF, dar care nu pot fi finanțate din</w:t>
            </w:r>
            <w:r w:rsidR="00B94719">
              <w:rPr>
                <w:rFonts w:ascii="Trebuchet MS" w:hAnsi="Trebuchet MS"/>
                <w:color w:val="0070C0"/>
                <w:sz w:val="24"/>
                <w:szCs w:val="24"/>
              </w:rPr>
              <w:t xml:space="preserve"> </w:t>
            </w:r>
            <w:r w:rsidR="00AF3029">
              <w:rPr>
                <w:rFonts w:ascii="Trebuchet MS" w:hAnsi="Trebuchet MS"/>
                <w:color w:val="0070C0"/>
                <w:sz w:val="24"/>
                <w:szCs w:val="24"/>
              </w:rPr>
              <w:t>fonduri europene</w:t>
            </w:r>
            <w:r w:rsidRPr="00147BA2">
              <w:rPr>
                <w:rFonts w:ascii="Trebuchet MS" w:hAnsi="Trebuchet MS"/>
                <w:color w:val="0070C0"/>
                <w:sz w:val="24"/>
                <w:szCs w:val="24"/>
              </w:rPr>
              <w:t xml:space="preserve">, conform reglementărilor europene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naționale. </w:t>
            </w:r>
          </w:p>
          <w:p w14:paraId="3AC7D59E" w14:textId="77777777" w:rsidR="00C3160D" w:rsidRPr="00147BA2" w:rsidRDefault="00C3160D" w:rsidP="00C3160D">
            <w:pPr>
              <w:spacing w:before="120" w:after="120"/>
              <w:jc w:val="both"/>
              <w:rPr>
                <w:rFonts w:ascii="Trebuchet MS" w:hAnsi="Trebuchet MS"/>
                <w:color w:val="0070C0"/>
                <w:sz w:val="24"/>
                <w:szCs w:val="24"/>
              </w:rPr>
            </w:pPr>
            <w:r w:rsidRPr="00147BA2">
              <w:rPr>
                <w:rFonts w:ascii="Trebuchet MS" w:hAnsi="Trebuchet MS"/>
                <w:color w:val="0070C0"/>
                <w:sz w:val="24"/>
                <w:szCs w:val="24"/>
              </w:rPr>
              <w:t>Nu sunt eligibile la finanțare:</w:t>
            </w:r>
          </w:p>
          <w:p w14:paraId="1F5AD8CE" w14:textId="77777777" w:rsidR="00C3160D" w:rsidRPr="00147BA2" w:rsidRDefault="00C3160D" w:rsidP="007D2F29">
            <w:pPr>
              <w:pStyle w:val="ListParagraph"/>
              <w:numPr>
                <w:ilvl w:val="0"/>
                <w:numId w:val="24"/>
              </w:numPr>
              <w:spacing w:before="120" w:after="120"/>
              <w:jc w:val="both"/>
              <w:rPr>
                <w:rFonts w:ascii="Trebuchet MS" w:hAnsi="Trebuchet MS"/>
                <w:color w:val="0070C0"/>
                <w:sz w:val="24"/>
                <w:szCs w:val="24"/>
              </w:rPr>
            </w:pPr>
            <w:r w:rsidRPr="00147BA2">
              <w:rPr>
                <w:rFonts w:ascii="Trebuchet MS" w:hAnsi="Trebuchet MS"/>
                <w:color w:val="0070C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B3C1878" w14:textId="77777777" w:rsidR="00C3160D" w:rsidRPr="00147BA2" w:rsidRDefault="00C3160D" w:rsidP="007D2F29">
            <w:pPr>
              <w:pStyle w:val="ListParagraph"/>
              <w:numPr>
                <w:ilvl w:val="0"/>
                <w:numId w:val="24"/>
              </w:numPr>
              <w:spacing w:before="120" w:after="120"/>
              <w:jc w:val="both"/>
              <w:rPr>
                <w:rFonts w:ascii="Trebuchet MS" w:hAnsi="Trebuchet MS"/>
                <w:color w:val="0070C0"/>
                <w:sz w:val="24"/>
                <w:szCs w:val="24"/>
              </w:rPr>
            </w:pPr>
            <w:proofErr w:type="spellStart"/>
            <w:r w:rsidRPr="00147BA2">
              <w:rPr>
                <w:rFonts w:ascii="Trebuchet MS" w:hAnsi="Trebuchet MS"/>
                <w:color w:val="0070C0"/>
                <w:sz w:val="24"/>
                <w:szCs w:val="24"/>
                <w:lang w:val="en-US"/>
              </w:rPr>
              <w:t>orice</w:t>
            </w:r>
            <w:proofErr w:type="spellEnd"/>
            <w:r w:rsidRPr="00147BA2">
              <w:rPr>
                <w:rFonts w:ascii="Trebuchet MS" w:hAnsi="Trebuchet MS"/>
                <w:color w:val="0070C0"/>
                <w:sz w:val="24"/>
                <w:szCs w:val="24"/>
              </w:rPr>
              <w:t xml:space="preserve"> cheltuieli efectuate înainte de 01.01.2021, conform prevederilor art. 63, alin (2) din Regulamentul (UE) nr. 1060/2021,</w:t>
            </w:r>
            <w:r w:rsidRPr="00147BA2">
              <w:rPr>
                <w:rFonts w:ascii="Trebuchet MS" w:hAnsi="Trebuchet MS"/>
                <w:color w:val="0070C0"/>
                <w:sz w:val="24"/>
                <w:szCs w:val="24"/>
                <w:lang w:val="en-US"/>
              </w:rPr>
              <w:t xml:space="preserve"> cu </w:t>
            </w:r>
            <w:proofErr w:type="spellStart"/>
            <w:r w:rsidRPr="00147BA2">
              <w:rPr>
                <w:rFonts w:ascii="Trebuchet MS" w:hAnsi="Trebuchet MS"/>
                <w:color w:val="0070C0"/>
                <w:sz w:val="24"/>
                <w:szCs w:val="24"/>
                <w:lang w:val="en-US"/>
              </w:rPr>
              <w:t>modificările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și</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completările</w:t>
            </w:r>
            <w:proofErr w:type="spellEnd"/>
            <w:r w:rsidRPr="00147BA2">
              <w:rPr>
                <w:rFonts w:ascii="Trebuchet MS" w:hAnsi="Trebuchet MS"/>
                <w:color w:val="0070C0"/>
                <w:sz w:val="24"/>
                <w:szCs w:val="24"/>
                <w:lang w:val="en-US"/>
              </w:rPr>
              <w:t xml:space="preserve"> </w:t>
            </w:r>
            <w:proofErr w:type="spellStart"/>
            <w:r w:rsidRPr="00147BA2">
              <w:rPr>
                <w:rFonts w:ascii="Trebuchet MS" w:hAnsi="Trebuchet MS"/>
                <w:color w:val="0070C0"/>
                <w:sz w:val="24"/>
                <w:szCs w:val="24"/>
                <w:lang w:val="en-US"/>
              </w:rPr>
              <w:t>ulterioare</w:t>
            </w:r>
            <w:proofErr w:type="spellEnd"/>
            <w:r w:rsidRPr="00147BA2">
              <w:rPr>
                <w:rFonts w:ascii="Trebuchet MS" w:hAnsi="Trebuchet MS"/>
                <w:color w:val="0070C0"/>
                <w:sz w:val="24"/>
                <w:szCs w:val="24"/>
                <w:lang w:val="en-US"/>
              </w:rPr>
              <w:t>.</w:t>
            </w:r>
          </w:p>
          <w:p w14:paraId="4B83B84B" w14:textId="77777777" w:rsidR="009542F1" w:rsidRPr="00147BA2" w:rsidRDefault="00B94719" w:rsidP="007D2F29">
            <w:pPr>
              <w:pStyle w:val="ListParagraph"/>
              <w:numPr>
                <w:ilvl w:val="0"/>
                <w:numId w:val="24"/>
              </w:numPr>
              <w:spacing w:before="120" w:after="120"/>
              <w:jc w:val="both"/>
              <w:rPr>
                <w:rFonts w:ascii="Trebuchet MS" w:hAnsi="Trebuchet MS"/>
                <w:color w:val="0070C0"/>
                <w:sz w:val="24"/>
                <w:szCs w:val="24"/>
              </w:rPr>
            </w:pPr>
            <w:r>
              <w:rPr>
                <w:rFonts w:ascii="Trebuchet MS" w:hAnsi="Trebuchet MS"/>
                <w:color w:val="0070C0"/>
                <w:sz w:val="24"/>
                <w:szCs w:val="24"/>
                <w:lang w:val="pt-PT"/>
              </w:rPr>
              <w:t>î</w:t>
            </w:r>
            <w:r w:rsidR="009542F1" w:rsidRPr="00147BA2">
              <w:rPr>
                <w:rFonts w:ascii="Trebuchet MS" w:hAnsi="Trebuchet MS"/>
                <w:color w:val="0070C0"/>
                <w:sz w:val="24"/>
                <w:szCs w:val="24"/>
                <w:lang w:val="pt-PT"/>
              </w:rPr>
              <w:t>n cazul entităților care primesc ajutor de stat, cheltuielile efectuate înaint</w:t>
            </w:r>
            <w:r>
              <w:rPr>
                <w:rFonts w:ascii="Trebuchet MS" w:hAnsi="Trebuchet MS"/>
                <w:color w:val="0070C0"/>
                <w:sz w:val="24"/>
                <w:szCs w:val="24"/>
                <w:lang w:val="pt-PT"/>
              </w:rPr>
              <w:t>e de depunerea cererii de finanț</w:t>
            </w:r>
            <w:r w:rsidR="009542F1" w:rsidRPr="00147BA2">
              <w:rPr>
                <w:rFonts w:ascii="Trebuchet MS" w:hAnsi="Trebuchet MS"/>
                <w:color w:val="0070C0"/>
                <w:sz w:val="24"/>
                <w:szCs w:val="24"/>
                <w:lang w:val="pt-PT"/>
              </w:rPr>
              <w:t xml:space="preserve">are </w:t>
            </w:r>
          </w:p>
          <w:p w14:paraId="1741E319" w14:textId="77777777" w:rsidR="00C3160D" w:rsidRPr="00147BA2" w:rsidRDefault="00C3160D" w:rsidP="007D2F29">
            <w:pPr>
              <w:pStyle w:val="ListParagraph"/>
              <w:numPr>
                <w:ilvl w:val="0"/>
                <w:numId w:val="24"/>
              </w:numPr>
              <w:spacing w:before="120" w:after="120"/>
              <w:jc w:val="both"/>
              <w:rPr>
                <w:rFonts w:ascii="Trebuchet MS" w:hAnsi="Trebuchet MS"/>
                <w:color w:val="0070C0"/>
                <w:sz w:val="24"/>
                <w:szCs w:val="24"/>
              </w:rPr>
            </w:pPr>
            <w:r w:rsidRPr="00A2408A">
              <w:rPr>
                <w:rFonts w:ascii="Trebuchet MS" w:hAnsi="Trebuchet MS"/>
                <w:color w:val="0070C0"/>
                <w:sz w:val="24"/>
                <w:szCs w:val="24"/>
                <w:lang w:val="pt-BR"/>
              </w:rPr>
              <w:t>orice</w:t>
            </w:r>
            <w:r w:rsidRPr="00147BA2">
              <w:rPr>
                <w:rFonts w:ascii="Trebuchet MS" w:hAnsi="Trebuchet MS"/>
                <w:color w:val="0070C0"/>
                <w:sz w:val="24"/>
                <w:szCs w:val="24"/>
              </w:rPr>
              <w:t xml:space="preserve"> cheltuieli efectuate după finalizarea etapei de implementare a proiectului (inclusiv operaționalizarea și mentenanța infrastructurii).</w:t>
            </w:r>
          </w:p>
          <w:p w14:paraId="55B2055B" w14:textId="77777777" w:rsidR="00C3160D" w:rsidRPr="00147BA2" w:rsidRDefault="00C3160D" w:rsidP="00C3160D">
            <w:pPr>
              <w:pStyle w:val="ListParagraph"/>
              <w:spacing w:before="120" w:after="120"/>
              <w:ind w:left="0"/>
              <w:jc w:val="both"/>
              <w:rPr>
                <w:rFonts w:ascii="Trebuchet MS" w:hAnsi="Trebuchet MS"/>
                <w:iCs/>
                <w:color w:val="0070C0"/>
                <w:sz w:val="24"/>
                <w:szCs w:val="24"/>
              </w:rPr>
            </w:pPr>
          </w:p>
          <w:p w14:paraId="298454A5" w14:textId="77777777" w:rsidR="00C3160D" w:rsidRPr="00147BA2" w:rsidRDefault="00B94719" w:rsidP="00C3160D">
            <w:pPr>
              <w:pStyle w:val="ListParagraph"/>
              <w:spacing w:before="120" w:after="120"/>
              <w:ind w:left="0"/>
              <w:jc w:val="both"/>
              <w:rPr>
                <w:rFonts w:ascii="Trebuchet MS" w:hAnsi="Trebuchet MS"/>
                <w:iCs/>
                <w:color w:val="0070C0"/>
                <w:sz w:val="24"/>
                <w:szCs w:val="24"/>
              </w:rPr>
            </w:pPr>
            <w:r>
              <w:rPr>
                <w:rFonts w:ascii="Trebuchet MS" w:hAnsi="Trebuchet MS"/>
                <w:iCs/>
                <w:color w:val="0070C0"/>
                <w:sz w:val="24"/>
                <w:szCs w:val="24"/>
              </w:rPr>
              <w:t>Î</w:t>
            </w:r>
            <w:r w:rsidR="00C3160D" w:rsidRPr="00147BA2">
              <w:rPr>
                <w:rFonts w:ascii="Trebuchet MS" w:hAnsi="Trebuchet MS"/>
                <w:iCs/>
                <w:color w:val="0070C0"/>
                <w:sz w:val="24"/>
                <w:szCs w:val="24"/>
              </w:rPr>
              <w:t xml:space="preserve">n cadrul cheltuielilor de personal nu sunt eligibile </w:t>
            </w:r>
            <w:proofErr w:type="spellStart"/>
            <w:r w:rsidR="00C3160D" w:rsidRPr="00147BA2">
              <w:rPr>
                <w:rFonts w:ascii="Trebuchet MS" w:hAnsi="Trebuchet MS"/>
                <w:iCs/>
                <w:color w:val="0070C0"/>
                <w:sz w:val="24"/>
                <w:szCs w:val="24"/>
              </w:rPr>
              <w:t>urmatoarele</w:t>
            </w:r>
            <w:proofErr w:type="spellEnd"/>
            <w:r w:rsidR="00C3160D" w:rsidRPr="00147BA2">
              <w:rPr>
                <w:rFonts w:ascii="Trebuchet MS" w:hAnsi="Trebuchet MS"/>
                <w:iCs/>
                <w:color w:val="0070C0"/>
                <w:sz w:val="24"/>
                <w:szCs w:val="24"/>
              </w:rPr>
              <w:t>:</w:t>
            </w:r>
          </w:p>
          <w:p w14:paraId="20825F0F" w14:textId="77777777" w:rsidR="00E355E2" w:rsidRDefault="00E355E2" w:rsidP="00E355E2">
            <w:pPr>
              <w:pStyle w:val="ListParagraph"/>
              <w:spacing w:before="120" w:after="120"/>
              <w:ind w:left="313"/>
              <w:jc w:val="both"/>
              <w:rPr>
                <w:rFonts w:ascii="Trebuchet MS" w:hAnsi="Trebuchet MS"/>
                <w:iCs/>
                <w:color w:val="0070C0"/>
                <w:sz w:val="24"/>
                <w:szCs w:val="24"/>
              </w:rPr>
            </w:pPr>
            <w:r w:rsidRPr="00147BA2">
              <w:rPr>
                <w:rFonts w:ascii="Trebuchet MS" w:hAnsi="Trebuchet MS"/>
                <w:iCs/>
                <w:color w:val="0070C0"/>
                <w:sz w:val="24"/>
                <w:szCs w:val="24"/>
              </w:rPr>
              <w:t>- concediile medicale;</w:t>
            </w:r>
          </w:p>
          <w:p w14:paraId="44858CDA" w14:textId="77777777" w:rsidR="00E355E2" w:rsidRDefault="00E355E2" w:rsidP="00E355E2">
            <w:pPr>
              <w:pStyle w:val="ListParagraph"/>
              <w:spacing w:before="120" w:after="120"/>
              <w:ind w:left="313"/>
              <w:jc w:val="both"/>
              <w:rPr>
                <w:rFonts w:ascii="Trebuchet MS" w:hAnsi="Trebuchet MS"/>
                <w:iCs/>
                <w:color w:val="0070C0"/>
                <w:sz w:val="24"/>
                <w:szCs w:val="24"/>
              </w:rPr>
            </w:pPr>
            <w:r>
              <w:rPr>
                <w:rFonts w:ascii="Trebuchet MS" w:hAnsi="Trebuchet MS"/>
                <w:iCs/>
                <w:color w:val="0070C0"/>
                <w:sz w:val="24"/>
                <w:szCs w:val="24"/>
              </w:rPr>
              <w:t xml:space="preserve">- </w:t>
            </w:r>
            <w:r>
              <w:rPr>
                <w:rFonts w:ascii="Trebuchet MS" w:hAnsi="Trebuchet MS"/>
                <w:iCs/>
                <w:color w:val="0070C0"/>
                <w:sz w:val="24"/>
                <w:szCs w:val="24"/>
              </w:rPr>
              <w:t>concediile de maternitate;</w:t>
            </w:r>
          </w:p>
          <w:p w14:paraId="7A176C5F" w14:textId="2791554C" w:rsidR="00831DBA" w:rsidRPr="00147BA2" w:rsidRDefault="00831DBA" w:rsidP="00E355E2">
            <w:pPr>
              <w:pStyle w:val="ListParagraph"/>
              <w:spacing w:before="120" w:after="120"/>
              <w:ind w:left="313"/>
              <w:jc w:val="both"/>
              <w:rPr>
                <w:rFonts w:ascii="Trebuchet MS" w:hAnsi="Trebuchet MS"/>
                <w:iCs/>
                <w:color w:val="0070C0"/>
                <w:sz w:val="24"/>
                <w:szCs w:val="24"/>
              </w:rPr>
            </w:pPr>
            <w:r>
              <w:rPr>
                <w:rFonts w:ascii="Trebuchet MS" w:hAnsi="Trebuchet MS"/>
                <w:iCs/>
                <w:color w:val="0070C0"/>
                <w:sz w:val="24"/>
                <w:szCs w:val="24"/>
              </w:rPr>
              <w:t xml:space="preserve">- </w:t>
            </w:r>
            <w:r>
              <w:rPr>
                <w:rFonts w:ascii="Trebuchet MS" w:hAnsi="Trebuchet MS"/>
                <w:color w:val="2E74B5" w:themeColor="accent1" w:themeShade="BF"/>
                <w:sz w:val="24"/>
                <w:szCs w:val="24"/>
              </w:rPr>
              <w:t>concediile</w:t>
            </w:r>
            <w:r w:rsidRPr="0095567D">
              <w:rPr>
                <w:rFonts w:ascii="Trebuchet MS" w:hAnsi="Trebuchet MS"/>
                <w:color w:val="2E74B5" w:themeColor="accent1" w:themeShade="BF"/>
                <w:sz w:val="24"/>
                <w:szCs w:val="24"/>
              </w:rPr>
              <w:t xml:space="preserve"> pentru creștere și îngrijire copil;</w:t>
            </w:r>
          </w:p>
          <w:p w14:paraId="52796F32" w14:textId="4ABC6924" w:rsidR="00E355E2" w:rsidRDefault="00E355E2" w:rsidP="00E355E2">
            <w:pPr>
              <w:pStyle w:val="ListParagraph"/>
              <w:spacing w:before="120" w:after="120"/>
              <w:ind w:left="313"/>
              <w:jc w:val="both"/>
              <w:rPr>
                <w:rFonts w:ascii="Trebuchet MS" w:hAnsi="Trebuchet MS"/>
                <w:iCs/>
                <w:color w:val="0070C0"/>
                <w:sz w:val="24"/>
                <w:szCs w:val="24"/>
              </w:rPr>
            </w:pPr>
            <w:r w:rsidRPr="00147BA2">
              <w:rPr>
                <w:rFonts w:ascii="Trebuchet MS" w:hAnsi="Trebuchet MS"/>
                <w:iCs/>
                <w:color w:val="0070C0"/>
                <w:sz w:val="24"/>
                <w:szCs w:val="24"/>
              </w:rPr>
              <w:t xml:space="preserve">- valoarea nominală a tichetelor de masă, voucherelor de vacanță, tichetelor cadou </w:t>
            </w:r>
            <w:proofErr w:type="spellStart"/>
            <w:r w:rsidRPr="00147BA2">
              <w:rPr>
                <w:rFonts w:ascii="Trebuchet MS" w:hAnsi="Trebuchet MS"/>
                <w:iCs/>
                <w:color w:val="0070C0"/>
                <w:sz w:val="24"/>
                <w:szCs w:val="24"/>
              </w:rPr>
              <w:t>şi</w:t>
            </w:r>
            <w:proofErr w:type="spellEnd"/>
            <w:r w:rsidRPr="00147BA2">
              <w:rPr>
                <w:rFonts w:ascii="Trebuchet MS" w:hAnsi="Trebuchet MS"/>
                <w:iCs/>
                <w:color w:val="0070C0"/>
                <w:sz w:val="24"/>
                <w:szCs w:val="24"/>
              </w:rPr>
              <w:t xml:space="preserve"> tichetelor de </w:t>
            </w:r>
            <w:proofErr w:type="spellStart"/>
            <w:r w:rsidRPr="00147BA2">
              <w:rPr>
                <w:rFonts w:ascii="Trebuchet MS" w:hAnsi="Trebuchet MS"/>
                <w:iCs/>
                <w:color w:val="0070C0"/>
                <w:sz w:val="24"/>
                <w:szCs w:val="24"/>
              </w:rPr>
              <w:t>creşă</w:t>
            </w:r>
            <w:proofErr w:type="spellEnd"/>
            <w:r w:rsidRPr="00147BA2">
              <w:rPr>
                <w:rFonts w:ascii="Trebuchet MS" w:hAnsi="Trebuchet MS"/>
                <w:iCs/>
                <w:color w:val="0070C0"/>
                <w:sz w:val="24"/>
                <w:szCs w:val="24"/>
              </w:rPr>
              <w:t>;</w:t>
            </w:r>
          </w:p>
          <w:p w14:paraId="17ABAF80" w14:textId="77777777" w:rsidR="00E355E2" w:rsidRDefault="00E355E2" w:rsidP="00E355E2">
            <w:pPr>
              <w:pStyle w:val="ListParagraph"/>
              <w:spacing w:before="120" w:after="120"/>
              <w:ind w:left="313"/>
              <w:jc w:val="both"/>
              <w:rPr>
                <w:rFonts w:ascii="Trebuchet MS" w:hAnsi="Trebuchet MS"/>
                <w:iCs/>
                <w:color w:val="0070C0"/>
                <w:sz w:val="24"/>
                <w:szCs w:val="24"/>
              </w:rPr>
            </w:pPr>
            <w:r>
              <w:rPr>
                <w:rFonts w:ascii="Trebuchet MS" w:hAnsi="Trebuchet MS"/>
                <w:iCs/>
                <w:color w:val="0070C0"/>
                <w:sz w:val="24"/>
                <w:szCs w:val="24"/>
              </w:rPr>
              <w:t xml:space="preserve">- </w:t>
            </w:r>
            <w:r w:rsidRPr="00E61674">
              <w:rPr>
                <w:rFonts w:ascii="Trebuchet MS" w:hAnsi="Trebuchet MS"/>
                <w:iCs/>
                <w:color w:val="0070C0"/>
                <w:sz w:val="24"/>
                <w:szCs w:val="24"/>
              </w:rPr>
              <w:t>compensații lunare pentru chirie, norme de echipare</w:t>
            </w:r>
            <w:r>
              <w:rPr>
                <w:rFonts w:ascii="Trebuchet MS" w:hAnsi="Trebuchet MS"/>
                <w:iCs/>
                <w:color w:val="0070C0"/>
                <w:sz w:val="24"/>
                <w:szCs w:val="24"/>
              </w:rPr>
              <w:t>;</w:t>
            </w:r>
          </w:p>
          <w:p w14:paraId="30788F47" w14:textId="77777777" w:rsidR="00E355E2" w:rsidRDefault="00E355E2" w:rsidP="00E355E2">
            <w:pPr>
              <w:pStyle w:val="ListParagraph"/>
              <w:spacing w:before="120" w:after="120"/>
              <w:ind w:left="313"/>
              <w:jc w:val="both"/>
              <w:rPr>
                <w:rFonts w:ascii="Trebuchet MS" w:eastAsia="Trebuchet MS" w:hAnsi="Trebuchet MS" w:cs="Trebuchet MS"/>
              </w:rPr>
            </w:pPr>
            <w:r>
              <w:rPr>
                <w:rFonts w:ascii="Trebuchet MS" w:hAnsi="Trebuchet MS"/>
                <w:iCs/>
                <w:color w:val="0070C0"/>
                <w:sz w:val="24"/>
                <w:szCs w:val="24"/>
              </w:rPr>
              <w:t xml:space="preserve">- </w:t>
            </w:r>
            <w:r w:rsidRPr="000B2774">
              <w:rPr>
                <w:rFonts w:ascii="Trebuchet MS" w:hAnsi="Trebuchet MS"/>
                <w:iCs/>
                <w:color w:val="0070C0"/>
                <w:sz w:val="24"/>
                <w:szCs w:val="24"/>
              </w:rPr>
              <w:t>indemnizații primite la data încetării raporturilor de muncă;</w:t>
            </w:r>
          </w:p>
          <w:p w14:paraId="1C1D5F1A" w14:textId="77777777" w:rsidR="00E355E2" w:rsidRPr="004F2486" w:rsidRDefault="00E355E2" w:rsidP="00E355E2">
            <w:pPr>
              <w:pStyle w:val="ListParagraph"/>
              <w:spacing w:before="120" w:after="120"/>
              <w:ind w:left="313"/>
              <w:jc w:val="both"/>
              <w:rPr>
                <w:rFonts w:ascii="Trebuchet MS" w:hAnsi="Trebuchet MS"/>
                <w:iCs/>
                <w:color w:val="0070C0"/>
                <w:sz w:val="24"/>
                <w:szCs w:val="24"/>
              </w:rPr>
            </w:pPr>
            <w:r>
              <w:rPr>
                <w:rFonts w:ascii="Trebuchet MS" w:hAnsi="Trebuchet MS"/>
                <w:iCs/>
                <w:color w:val="0070C0"/>
                <w:sz w:val="24"/>
                <w:szCs w:val="24"/>
              </w:rPr>
              <w:t xml:space="preserve">- </w:t>
            </w:r>
            <w:r w:rsidRPr="00E61674">
              <w:rPr>
                <w:rFonts w:ascii="Trebuchet MS" w:hAnsi="Trebuchet MS"/>
                <w:iCs/>
                <w:color w:val="0070C0"/>
                <w:sz w:val="24"/>
                <w:szCs w:val="24"/>
              </w:rPr>
              <w:t xml:space="preserve">sumele primite de salariat cu titlu de despăgubiri reprezentând contravaloarea </w:t>
            </w:r>
            <w:proofErr w:type="spellStart"/>
            <w:r w:rsidRPr="00E61674">
              <w:rPr>
                <w:rFonts w:ascii="Trebuchet MS" w:hAnsi="Trebuchet MS"/>
                <w:iCs/>
                <w:color w:val="0070C0"/>
                <w:sz w:val="24"/>
                <w:szCs w:val="24"/>
              </w:rPr>
              <w:t>cheluielilor</w:t>
            </w:r>
            <w:proofErr w:type="spellEnd"/>
            <w:r w:rsidRPr="00E61674">
              <w:rPr>
                <w:rFonts w:ascii="Trebuchet MS" w:hAnsi="Trebuchet MS"/>
                <w:iCs/>
                <w:color w:val="0070C0"/>
                <w:sz w:val="24"/>
                <w:szCs w:val="24"/>
              </w:rPr>
              <w:t xml:space="preserve"> salariatului și familiei sale necesare în vederea revenirii la locul de muncă, precum și eventualele prejudicii suferite de acesta ca urmare a întreruperii concediului de odihnă</w:t>
            </w:r>
            <w:r>
              <w:rPr>
                <w:rFonts w:ascii="Trebuchet MS" w:hAnsi="Trebuchet MS"/>
                <w:iCs/>
                <w:color w:val="0070C0"/>
                <w:sz w:val="24"/>
                <w:szCs w:val="24"/>
              </w:rPr>
              <w:t>;</w:t>
            </w:r>
          </w:p>
          <w:p w14:paraId="2804A358" w14:textId="4935E7FF" w:rsidR="00D919B6" w:rsidRPr="00147BA2" w:rsidRDefault="00E355E2" w:rsidP="00147BA2">
            <w:pPr>
              <w:pStyle w:val="ListParagraph"/>
              <w:spacing w:before="120" w:after="120"/>
              <w:ind w:left="313"/>
              <w:jc w:val="both"/>
              <w:rPr>
                <w:rFonts w:ascii="Trebuchet MS" w:hAnsi="Trebuchet MS"/>
                <w:i/>
                <w:color w:val="0070C0"/>
                <w:sz w:val="24"/>
                <w:szCs w:val="24"/>
              </w:rPr>
            </w:pPr>
            <w:r w:rsidRPr="00147BA2">
              <w:rPr>
                <w:rFonts w:ascii="Trebuchet MS" w:hAnsi="Trebuchet MS"/>
                <w:iCs/>
                <w:color w:val="0070C0"/>
                <w:sz w:val="24"/>
                <w:szCs w:val="24"/>
              </w:rPr>
              <w:t>- recompensele și premiile de orice fel.</w:t>
            </w:r>
          </w:p>
        </w:tc>
      </w:tr>
    </w:tbl>
    <w:p w14:paraId="425A4041" w14:textId="77777777" w:rsidR="001D7438" w:rsidRPr="00147BA2" w:rsidRDefault="00771FF8" w:rsidP="00147BA2">
      <w:pPr>
        <w:pStyle w:val="Heading3"/>
        <w:rPr>
          <w:rFonts w:ascii="Trebuchet MS" w:hAnsi="Trebuchet MS"/>
          <w:color w:val="0070C0"/>
        </w:rPr>
      </w:pPr>
      <w:bookmarkStart w:id="278" w:name="_Toc144131581"/>
      <w:r w:rsidRPr="00147BA2">
        <w:rPr>
          <w:rFonts w:ascii="Trebuchet MS" w:hAnsi="Trebuchet MS"/>
          <w:color w:val="0070C0"/>
        </w:rPr>
        <w:t xml:space="preserve">5.3.4 </w:t>
      </w:r>
      <w:r w:rsidR="00AB1091" w:rsidRPr="00147BA2">
        <w:rPr>
          <w:rFonts w:ascii="Trebuchet MS" w:hAnsi="Trebuchet MS"/>
          <w:color w:val="0070C0"/>
        </w:rPr>
        <w:t>Opțiuni de costuri simplificate. Costuri directe și costuri indirecte</w:t>
      </w:r>
      <w:bookmarkEnd w:id="278"/>
    </w:p>
    <w:tbl>
      <w:tblPr>
        <w:tblStyle w:val="TableGrid"/>
        <w:tblW w:w="0" w:type="auto"/>
        <w:tblLook w:val="04A0" w:firstRow="1" w:lastRow="0" w:firstColumn="1" w:lastColumn="0" w:noHBand="0" w:noVBand="1"/>
      </w:tblPr>
      <w:tblGrid>
        <w:gridCol w:w="9396"/>
      </w:tblGrid>
      <w:tr w:rsidR="003506A1" w:rsidRPr="003929AA" w14:paraId="48EFF6C2" w14:textId="77777777" w:rsidTr="00B558B3">
        <w:tc>
          <w:tcPr>
            <w:tcW w:w="9396" w:type="dxa"/>
          </w:tcPr>
          <w:p w14:paraId="1B5FE564" w14:textId="77777777" w:rsidR="001D7438" w:rsidRPr="00147BA2" w:rsidRDefault="002A59FC" w:rsidP="00D919B6">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38DA4A9E" w14:textId="77777777" w:rsidR="00AB1091" w:rsidRPr="00147BA2" w:rsidRDefault="00771FF8" w:rsidP="00147BA2">
      <w:pPr>
        <w:pStyle w:val="Heading3"/>
        <w:rPr>
          <w:rFonts w:ascii="Trebuchet MS" w:hAnsi="Trebuchet MS"/>
          <w:color w:val="0070C0"/>
        </w:rPr>
      </w:pPr>
      <w:bookmarkStart w:id="279" w:name="_Toc144131582"/>
      <w:r w:rsidRPr="00147BA2">
        <w:rPr>
          <w:rFonts w:ascii="Trebuchet MS" w:hAnsi="Trebuchet MS"/>
          <w:color w:val="0070C0"/>
        </w:rPr>
        <w:t xml:space="preserve">5.3.5 </w:t>
      </w:r>
      <w:r w:rsidR="00AB1091" w:rsidRPr="00147BA2">
        <w:rPr>
          <w:rFonts w:ascii="Trebuchet MS" w:hAnsi="Trebuchet MS"/>
          <w:color w:val="0070C0"/>
        </w:rPr>
        <w:t xml:space="preserve">Opțiuni de costuri simplificate. </w:t>
      </w:r>
      <w:r w:rsidR="00751AA8" w:rsidRPr="00147BA2">
        <w:rPr>
          <w:rFonts w:ascii="Trebuchet MS" w:hAnsi="Trebuchet MS"/>
          <w:color w:val="0070C0"/>
        </w:rPr>
        <w:t>Costuri unitare</w:t>
      </w:r>
      <w:r w:rsidR="00A7044C" w:rsidRPr="00147BA2">
        <w:rPr>
          <w:rFonts w:ascii="Trebuchet MS" w:hAnsi="Trebuchet MS"/>
          <w:color w:val="0070C0"/>
        </w:rPr>
        <w:t>/</w:t>
      </w:r>
      <w:r w:rsidR="00751AA8" w:rsidRPr="00147BA2">
        <w:rPr>
          <w:rFonts w:ascii="Trebuchet MS" w:hAnsi="Trebuchet MS"/>
          <w:color w:val="0070C0"/>
        </w:rPr>
        <w:t>sume forfetare și rate forfetare</w:t>
      </w:r>
      <w:bookmarkEnd w:id="279"/>
    </w:p>
    <w:tbl>
      <w:tblPr>
        <w:tblStyle w:val="TableGrid"/>
        <w:tblW w:w="0" w:type="auto"/>
        <w:tblLook w:val="04A0" w:firstRow="1" w:lastRow="0" w:firstColumn="1" w:lastColumn="0" w:noHBand="0" w:noVBand="1"/>
      </w:tblPr>
      <w:tblGrid>
        <w:gridCol w:w="9396"/>
      </w:tblGrid>
      <w:tr w:rsidR="003506A1" w:rsidRPr="003929AA" w14:paraId="03AD499F" w14:textId="77777777" w:rsidTr="00B558B3">
        <w:tc>
          <w:tcPr>
            <w:tcW w:w="9396" w:type="dxa"/>
          </w:tcPr>
          <w:p w14:paraId="296D5695" w14:textId="77777777" w:rsidR="00C3160D" w:rsidRPr="00147BA2" w:rsidRDefault="00C3160D" w:rsidP="00C3160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Scopul utilizării opțiunilor simplificate în materie de costuri (SCO) este reducerea semnificativă a sarcinii administrative, atât pentru beneficiari, cât și pentru </w:t>
            </w:r>
            <w:r w:rsidR="0067430C">
              <w:rPr>
                <w:rFonts w:ascii="Trebuchet MS" w:hAnsi="Trebuchet MS"/>
                <w:color w:val="0070C0"/>
                <w:sz w:val="24"/>
                <w:szCs w:val="24"/>
              </w:rPr>
              <w:t>OI</w:t>
            </w:r>
            <w:r w:rsidRPr="00147BA2">
              <w:rPr>
                <w:rFonts w:ascii="Trebuchet MS" w:hAnsi="Trebuchet MS"/>
                <w:color w:val="0070C0"/>
                <w:sz w:val="24"/>
                <w:szCs w:val="24"/>
              </w:rPr>
              <w:t>/A</w:t>
            </w:r>
            <w:r w:rsidR="0067430C">
              <w:rPr>
                <w:rFonts w:ascii="Trebuchet MS" w:hAnsi="Trebuchet MS"/>
                <w:color w:val="0070C0"/>
                <w:sz w:val="24"/>
                <w:szCs w:val="24"/>
              </w:rPr>
              <w:t>M</w:t>
            </w:r>
            <w:r w:rsidRPr="00147BA2">
              <w:rPr>
                <w:rFonts w:ascii="Trebuchet MS" w:hAnsi="Trebuchet MS"/>
                <w:color w:val="0070C0"/>
                <w:sz w:val="24"/>
                <w:szCs w:val="24"/>
              </w:rPr>
              <w:t>, prin eliminarea verificării documentelor justificative individuale în decontarea cheltuielilor finanțate.</w:t>
            </w:r>
          </w:p>
          <w:p w14:paraId="629F5B08" w14:textId="77777777" w:rsidR="00C3160D" w:rsidRPr="00147BA2" w:rsidRDefault="00C3160D" w:rsidP="00C3160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acest sens, în cadrul prezentului apel, cheltuielile generale de administrație se vor aplica sub formă de rată forfetară de 15% din totalul costurilor eligibile directe cu </w:t>
            </w:r>
            <w:r w:rsidRPr="00147BA2">
              <w:rPr>
                <w:rFonts w:ascii="Trebuchet MS" w:hAnsi="Trebuchet MS"/>
                <w:color w:val="0070C0"/>
                <w:sz w:val="24"/>
                <w:szCs w:val="24"/>
              </w:rPr>
              <w:lastRenderedPageBreak/>
              <w:t xml:space="preserve">personalul, în conformitate cu prevederile Art. 54 </w:t>
            </w:r>
            <w:proofErr w:type="spellStart"/>
            <w:r w:rsidRPr="00147BA2">
              <w:rPr>
                <w:rFonts w:ascii="Trebuchet MS" w:hAnsi="Trebuchet MS"/>
                <w:color w:val="0070C0"/>
                <w:sz w:val="24"/>
                <w:szCs w:val="24"/>
              </w:rPr>
              <w:t>lit.b</w:t>
            </w:r>
            <w:proofErr w:type="spellEnd"/>
            <w:r w:rsidRPr="00147BA2">
              <w:rPr>
                <w:rFonts w:ascii="Trebuchet MS" w:hAnsi="Trebuchet MS"/>
                <w:color w:val="0070C0"/>
                <w:sz w:val="24"/>
                <w:szCs w:val="24"/>
              </w:rPr>
              <w:t xml:space="preserve">)  din Reg. (UE) nr.  </w:t>
            </w:r>
            <w:r w:rsidR="0067658E" w:rsidRPr="00147BA2">
              <w:rPr>
                <w:rFonts w:ascii="Trebuchet MS" w:hAnsi="Trebuchet MS"/>
                <w:color w:val="0070C0"/>
                <w:sz w:val="24"/>
                <w:szCs w:val="24"/>
              </w:rPr>
              <w:t>2021/1060</w:t>
            </w:r>
            <w:r w:rsidRPr="00147BA2">
              <w:rPr>
                <w:rFonts w:ascii="Trebuchet MS" w:hAnsi="Trebuchet MS"/>
                <w:color w:val="0070C0"/>
                <w:sz w:val="24"/>
                <w:szCs w:val="24"/>
              </w:rPr>
              <w:t>), cu modificările și completările ulterioare.</w:t>
            </w:r>
          </w:p>
          <w:p w14:paraId="167437FF" w14:textId="77777777" w:rsidR="00644DBD" w:rsidRDefault="00644DBD" w:rsidP="00C266EF">
            <w:pPr>
              <w:spacing w:before="120" w:after="120"/>
              <w:jc w:val="both"/>
              <w:rPr>
                <w:rFonts w:ascii="Trebuchet MS" w:hAnsi="Trebuchet MS"/>
                <w:color w:val="0070C0"/>
                <w:sz w:val="24"/>
                <w:szCs w:val="24"/>
              </w:rPr>
            </w:pPr>
            <w:r w:rsidRPr="00644DBD">
              <w:rPr>
                <w:rFonts w:ascii="Trebuchet MS" w:hAnsi="Trebuchet MS"/>
                <w:color w:val="0070C0"/>
                <w:sz w:val="24"/>
                <w:szCs w:val="24"/>
              </w:rPr>
              <w:t>Costurile directe cu personalul se referă la costurile cu personalul din echipa de implementare a proiectului</w:t>
            </w:r>
            <w:r w:rsidR="00D83F88">
              <w:rPr>
                <w:rFonts w:ascii="Trebuchet MS" w:hAnsi="Trebuchet MS"/>
                <w:color w:val="0070C0"/>
                <w:sz w:val="24"/>
                <w:szCs w:val="24"/>
              </w:rPr>
              <w:t xml:space="preserve"> și nu de management a proiectului</w:t>
            </w:r>
            <w:r>
              <w:rPr>
                <w:rFonts w:ascii="Trebuchet MS" w:hAnsi="Trebuchet MS"/>
                <w:color w:val="0070C0"/>
                <w:sz w:val="24"/>
                <w:szCs w:val="24"/>
              </w:rPr>
              <w:t>.</w:t>
            </w:r>
          </w:p>
          <w:p w14:paraId="0394EF4F" w14:textId="77777777" w:rsidR="00644DBD" w:rsidRPr="00147BA2" w:rsidRDefault="00C3160D" w:rsidP="00C266EF">
            <w:pPr>
              <w:spacing w:before="120" w:after="120"/>
              <w:jc w:val="both"/>
              <w:rPr>
                <w:rFonts w:ascii="Trebuchet MS" w:hAnsi="Trebuchet MS"/>
                <w:b/>
                <w:color w:val="0070C0"/>
                <w:sz w:val="24"/>
                <w:szCs w:val="24"/>
                <w:lang w:bidi="ro-RO"/>
              </w:rPr>
            </w:pPr>
            <w:r w:rsidRPr="00147BA2">
              <w:rPr>
                <w:rFonts w:ascii="Trebuchet MS" w:hAnsi="Trebuchet MS"/>
                <w:color w:val="0070C0"/>
                <w:sz w:val="24"/>
                <w:szCs w:val="24"/>
              </w:rPr>
              <w:t>Utilizarea opțiunilor simplificate în materie de costuri reprezintă o simplificare a modului de rambursare a cheltuielilor și nu va exonera beneficiarii de respectarea obligațiilor legale în vigoare.</w:t>
            </w:r>
          </w:p>
        </w:tc>
      </w:tr>
    </w:tbl>
    <w:p w14:paraId="29EE1AC6" w14:textId="77777777" w:rsidR="00A7044C" w:rsidRPr="00147BA2" w:rsidRDefault="00C72435" w:rsidP="00147BA2">
      <w:pPr>
        <w:pStyle w:val="Heading3"/>
        <w:rPr>
          <w:rFonts w:ascii="Trebuchet MS" w:hAnsi="Trebuchet MS"/>
          <w:color w:val="0070C0"/>
        </w:rPr>
      </w:pPr>
      <w:bookmarkStart w:id="280" w:name="_Toc144131583"/>
      <w:r w:rsidRPr="00147BA2">
        <w:rPr>
          <w:rFonts w:ascii="Trebuchet MS" w:hAnsi="Trebuchet MS"/>
          <w:color w:val="0070C0"/>
        </w:rPr>
        <w:lastRenderedPageBreak/>
        <w:t xml:space="preserve">5.3.6 </w:t>
      </w:r>
      <w:r w:rsidR="00A7044C" w:rsidRPr="00147BA2">
        <w:rPr>
          <w:rFonts w:ascii="Trebuchet MS" w:hAnsi="Trebuchet MS"/>
          <w:color w:val="0070C0"/>
        </w:rPr>
        <w:t>Finanțare nelegată de costuri</w:t>
      </w:r>
      <w:bookmarkEnd w:id="280"/>
    </w:p>
    <w:tbl>
      <w:tblPr>
        <w:tblStyle w:val="TableGrid"/>
        <w:tblW w:w="0" w:type="auto"/>
        <w:tblLook w:val="04A0" w:firstRow="1" w:lastRow="0" w:firstColumn="1" w:lastColumn="0" w:noHBand="0" w:noVBand="1"/>
      </w:tblPr>
      <w:tblGrid>
        <w:gridCol w:w="9396"/>
      </w:tblGrid>
      <w:tr w:rsidR="003506A1" w:rsidRPr="003929AA" w14:paraId="64A4708E" w14:textId="77777777" w:rsidTr="00B558B3">
        <w:tc>
          <w:tcPr>
            <w:tcW w:w="9396" w:type="dxa"/>
          </w:tcPr>
          <w:p w14:paraId="2E85F8BF" w14:textId="77777777" w:rsidR="00A7044C" w:rsidRPr="00147BA2" w:rsidRDefault="00C266EF" w:rsidP="00B558B3">
            <w:pPr>
              <w:spacing w:before="120" w:after="120"/>
              <w:rPr>
                <w:rFonts w:ascii="Trebuchet MS" w:hAnsi="Trebuchet MS"/>
                <w:i/>
                <w:color w:val="0070C0"/>
                <w:sz w:val="24"/>
                <w:szCs w:val="24"/>
              </w:rPr>
            </w:pPr>
            <w:r w:rsidRPr="00147BA2">
              <w:rPr>
                <w:rFonts w:ascii="Trebuchet MS" w:hAnsi="Trebuchet MS"/>
                <w:i/>
                <w:color w:val="0070C0"/>
                <w:sz w:val="24"/>
                <w:szCs w:val="24"/>
              </w:rPr>
              <w:t>Nu este cazul.</w:t>
            </w:r>
          </w:p>
        </w:tc>
      </w:tr>
    </w:tbl>
    <w:p w14:paraId="137EE822" w14:textId="0176CCFC" w:rsidR="000E0EE7" w:rsidRPr="002611ED" w:rsidRDefault="002611ED" w:rsidP="002611ED">
      <w:pPr>
        <w:spacing w:before="120" w:after="120" w:line="240" w:lineRule="auto"/>
        <w:rPr>
          <w:rFonts w:ascii="Trebuchet MS" w:hAnsi="Trebuchet MS"/>
          <w:i/>
          <w:color w:val="0070C0"/>
          <w:sz w:val="24"/>
          <w:szCs w:val="24"/>
        </w:rPr>
      </w:pPr>
      <w:bookmarkStart w:id="281" w:name="_Toc144131584"/>
      <w:r>
        <w:rPr>
          <w:rFonts w:ascii="Trebuchet MS" w:hAnsi="Trebuchet MS"/>
          <w:i/>
          <w:color w:val="0070C0"/>
          <w:sz w:val="24"/>
          <w:szCs w:val="24"/>
        </w:rPr>
        <w:t>5.4</w:t>
      </w:r>
      <w:r w:rsidR="00F41F7F" w:rsidRPr="002611ED">
        <w:rPr>
          <w:rFonts w:ascii="Trebuchet MS" w:hAnsi="Trebuchet MS"/>
          <w:i/>
          <w:color w:val="0070C0"/>
          <w:sz w:val="24"/>
          <w:szCs w:val="24"/>
        </w:rPr>
        <w:t xml:space="preserve"> </w:t>
      </w:r>
      <w:r w:rsidR="000E0EE7" w:rsidRPr="002611ED">
        <w:rPr>
          <w:rFonts w:ascii="Trebuchet MS" w:hAnsi="Trebuchet MS"/>
          <w:i/>
          <w:color w:val="0070C0"/>
          <w:sz w:val="24"/>
          <w:szCs w:val="24"/>
        </w:rPr>
        <w:t>Valoarea minimă și maximă eligibilă/nerambursabilă a unui proiect</w:t>
      </w:r>
      <w:bookmarkEnd w:id="281"/>
      <w:r w:rsidR="000E0EE7" w:rsidRPr="002611ED">
        <w:rPr>
          <w:rFonts w:ascii="Trebuchet MS" w:hAnsi="Trebuchet MS"/>
          <w:i/>
          <w:color w:val="0070C0"/>
          <w:sz w:val="24"/>
          <w:szCs w:val="24"/>
        </w:rPr>
        <w:tab/>
      </w:r>
    </w:p>
    <w:tbl>
      <w:tblPr>
        <w:tblStyle w:val="TableGrid"/>
        <w:tblW w:w="0" w:type="auto"/>
        <w:tblLook w:val="04A0" w:firstRow="1" w:lastRow="0" w:firstColumn="1" w:lastColumn="0" w:noHBand="0" w:noVBand="1"/>
      </w:tblPr>
      <w:tblGrid>
        <w:gridCol w:w="9396"/>
      </w:tblGrid>
      <w:tr w:rsidR="003506A1" w:rsidRPr="003929AA" w14:paraId="2BAEC954" w14:textId="77777777" w:rsidTr="00B558B3">
        <w:tc>
          <w:tcPr>
            <w:tcW w:w="9396" w:type="dxa"/>
          </w:tcPr>
          <w:p w14:paraId="069C0D16" w14:textId="5F450BCD" w:rsidR="004B1F9B" w:rsidRPr="00B94719" w:rsidRDefault="00B94719" w:rsidP="00A878C9">
            <w:pPr>
              <w:spacing w:before="120" w:after="120"/>
              <w:jc w:val="both"/>
              <w:rPr>
                <w:rFonts w:ascii="Trebuchet MS" w:hAnsi="Trebuchet MS"/>
                <w:iCs/>
                <w:color w:val="0070C0"/>
                <w:sz w:val="24"/>
                <w:szCs w:val="24"/>
              </w:rPr>
            </w:pPr>
            <w:r w:rsidRPr="00B94719">
              <w:rPr>
                <w:rFonts w:ascii="Trebuchet MS" w:hAnsi="Trebuchet MS"/>
                <w:iCs/>
                <w:color w:val="0070C0"/>
                <w:sz w:val="24"/>
                <w:szCs w:val="24"/>
              </w:rPr>
              <w:t xml:space="preserve">Valoarea maximă eligibilă pentru un proiect în cadrul acestui apel </w:t>
            </w:r>
            <w:r w:rsidRPr="004A786C">
              <w:rPr>
                <w:rFonts w:ascii="Trebuchet MS" w:hAnsi="Trebuchet MS"/>
                <w:iCs/>
                <w:color w:val="0070C0"/>
                <w:sz w:val="24"/>
                <w:szCs w:val="24"/>
              </w:rPr>
              <w:t xml:space="preserve">este de </w:t>
            </w:r>
            <w:r w:rsidR="005840D5" w:rsidRPr="004A786C">
              <w:rPr>
                <w:rFonts w:ascii="Trebuchet MS" w:hAnsi="Trebuchet MS"/>
                <w:iCs/>
                <w:color w:val="0070C0"/>
                <w:sz w:val="24"/>
                <w:szCs w:val="24"/>
              </w:rPr>
              <w:t>10.000.000</w:t>
            </w:r>
            <w:r w:rsidRPr="00B94719">
              <w:rPr>
                <w:rFonts w:ascii="Trebuchet MS" w:hAnsi="Trebuchet MS"/>
                <w:iCs/>
                <w:color w:val="0070C0"/>
                <w:sz w:val="24"/>
                <w:szCs w:val="24"/>
              </w:rPr>
              <w:t xml:space="preserve"> euro, echivalent a .......lei</w:t>
            </w:r>
            <w:r>
              <w:rPr>
                <w:rFonts w:ascii="Trebuchet MS" w:hAnsi="Trebuchet MS"/>
                <w:iCs/>
                <w:color w:val="0070C0"/>
                <w:sz w:val="24"/>
                <w:szCs w:val="24"/>
              </w:rPr>
              <w:fldChar w:fldCharType="begin"/>
            </w:r>
            <w:r>
              <w:rPr>
                <w:rFonts w:ascii="Trebuchet MS" w:hAnsi="Trebuchet MS"/>
                <w:iCs/>
                <w:color w:val="0070C0"/>
                <w:sz w:val="24"/>
                <w:szCs w:val="24"/>
              </w:rPr>
              <w:instrText xml:space="preserve"> NOTEREF _Ref144116364 \f \h </w:instrText>
            </w:r>
            <w:r>
              <w:rPr>
                <w:rFonts w:ascii="Trebuchet MS" w:hAnsi="Trebuchet MS"/>
                <w:iCs/>
                <w:color w:val="0070C0"/>
                <w:sz w:val="24"/>
                <w:szCs w:val="24"/>
              </w:rPr>
            </w:r>
            <w:r>
              <w:rPr>
                <w:rFonts w:ascii="Trebuchet MS" w:hAnsi="Trebuchet MS"/>
                <w:iCs/>
                <w:color w:val="0070C0"/>
                <w:sz w:val="24"/>
                <w:szCs w:val="24"/>
              </w:rPr>
              <w:fldChar w:fldCharType="separate"/>
            </w:r>
            <w:r w:rsidR="003462CF" w:rsidRPr="00E67D0C">
              <w:rPr>
                <w:rStyle w:val="FootnoteReference"/>
              </w:rPr>
              <w:t>1</w:t>
            </w:r>
            <w:r>
              <w:rPr>
                <w:rFonts w:ascii="Trebuchet MS" w:hAnsi="Trebuchet MS"/>
                <w:iCs/>
                <w:color w:val="0070C0"/>
                <w:sz w:val="24"/>
                <w:szCs w:val="24"/>
              </w:rPr>
              <w:fldChar w:fldCharType="end"/>
            </w:r>
            <w:r w:rsidRPr="00B94719">
              <w:rPr>
                <w:rFonts w:ascii="Trebuchet MS" w:hAnsi="Trebuchet MS"/>
                <w:iCs/>
                <w:color w:val="0070C0"/>
                <w:sz w:val="24"/>
                <w:szCs w:val="24"/>
              </w:rPr>
              <w:t>.</w:t>
            </w:r>
          </w:p>
        </w:tc>
      </w:tr>
    </w:tbl>
    <w:p w14:paraId="6B6E682A" w14:textId="5765FE3A" w:rsidR="000E0EE7" w:rsidRPr="003929AA" w:rsidRDefault="002611ED" w:rsidP="002611ED">
      <w:pPr>
        <w:spacing w:before="120" w:after="120" w:line="240" w:lineRule="auto"/>
      </w:pPr>
      <w:bookmarkStart w:id="282" w:name="_Toc144131585"/>
      <w:r>
        <w:rPr>
          <w:rFonts w:ascii="Trebuchet MS" w:hAnsi="Trebuchet MS"/>
          <w:i/>
          <w:color w:val="0070C0"/>
          <w:sz w:val="24"/>
          <w:szCs w:val="24"/>
        </w:rPr>
        <w:t xml:space="preserve">5.5 </w:t>
      </w:r>
      <w:r w:rsidR="000E0EE7" w:rsidRPr="002611ED">
        <w:rPr>
          <w:rFonts w:ascii="Trebuchet MS" w:hAnsi="Trebuchet MS"/>
          <w:i/>
          <w:color w:val="0070C0"/>
          <w:sz w:val="24"/>
          <w:szCs w:val="24"/>
        </w:rPr>
        <w:t>Cuantumul cofinanțării acordate</w:t>
      </w:r>
      <w:bookmarkEnd w:id="282"/>
      <w:r w:rsidR="000E0EE7" w:rsidRPr="003929AA">
        <w:t xml:space="preserve"> </w:t>
      </w:r>
      <w:r w:rsidR="000E0EE7" w:rsidRPr="003929AA">
        <w:tab/>
      </w:r>
    </w:p>
    <w:tbl>
      <w:tblPr>
        <w:tblStyle w:val="TableGrid"/>
        <w:tblW w:w="0" w:type="auto"/>
        <w:tblLook w:val="04A0" w:firstRow="1" w:lastRow="0" w:firstColumn="1" w:lastColumn="0" w:noHBand="0" w:noVBand="1"/>
      </w:tblPr>
      <w:tblGrid>
        <w:gridCol w:w="9396"/>
      </w:tblGrid>
      <w:tr w:rsidR="003506A1" w:rsidRPr="003929AA" w14:paraId="0FF20F33" w14:textId="77777777" w:rsidTr="00B558B3">
        <w:tc>
          <w:tcPr>
            <w:tcW w:w="9396" w:type="dxa"/>
          </w:tcPr>
          <w:p w14:paraId="059F0C7F" w14:textId="77777777" w:rsidR="00837040" w:rsidRPr="00147BA2" w:rsidRDefault="00E617DD" w:rsidP="00E44088">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Cuantumul cofinanțării acordate reprezintă valoarea eligibilă nerambursabilă și se calculează prin aplicarea</w:t>
            </w:r>
            <w:r w:rsidR="00837040" w:rsidRPr="00147BA2">
              <w:rPr>
                <w:rFonts w:ascii="Trebuchet MS" w:hAnsi="Trebuchet MS"/>
                <w:color w:val="0070C0"/>
                <w:sz w:val="24"/>
                <w:szCs w:val="24"/>
                <w:lang w:val="it-IT"/>
              </w:rPr>
              <w:t xml:space="preserve"> unei rate</w:t>
            </w:r>
            <w:r w:rsidRPr="00147BA2">
              <w:rPr>
                <w:rFonts w:ascii="Trebuchet MS" w:hAnsi="Trebuchet MS"/>
                <w:color w:val="0070C0"/>
                <w:sz w:val="24"/>
                <w:szCs w:val="24"/>
                <w:lang w:val="it-IT"/>
              </w:rPr>
              <w:t xml:space="preserve"> de cofinanțare</w:t>
            </w:r>
            <w:r w:rsidR="00837040" w:rsidRPr="00147BA2">
              <w:rPr>
                <w:rFonts w:ascii="Trebuchet MS" w:hAnsi="Trebuchet MS"/>
                <w:color w:val="0070C0"/>
                <w:sz w:val="24"/>
                <w:szCs w:val="24"/>
                <w:lang w:val="it-IT"/>
              </w:rPr>
              <w:t xml:space="preserve"> proprie.</w:t>
            </w:r>
          </w:p>
          <w:p w14:paraId="41AF13B7" w14:textId="77777777" w:rsidR="000E0EE7" w:rsidRPr="00147BA2" w:rsidRDefault="00837040" w:rsidP="00E44088">
            <w:pPr>
              <w:spacing w:before="120" w:after="120"/>
              <w:jc w:val="both"/>
              <w:rPr>
                <w:rFonts w:ascii="Trebuchet MS" w:hAnsi="Trebuchet MS"/>
                <w:bCs/>
                <w:i/>
                <w:color w:val="0070C0"/>
                <w:sz w:val="24"/>
                <w:szCs w:val="24"/>
                <w:highlight w:val="yellow"/>
                <w:lang w:bidi="ro-RO"/>
              </w:rPr>
            </w:pPr>
            <w:r w:rsidRPr="00147BA2">
              <w:rPr>
                <w:rFonts w:ascii="Trebuchet MS" w:hAnsi="Trebuchet MS"/>
                <w:color w:val="0070C0"/>
                <w:sz w:val="24"/>
                <w:szCs w:val="24"/>
                <w:lang w:val="it-IT"/>
              </w:rPr>
              <w:t>În cazul p</w:t>
            </w:r>
            <w:proofErr w:type="spellStart"/>
            <w:r w:rsidRPr="00147BA2">
              <w:rPr>
                <w:rFonts w:ascii="Trebuchet MS" w:hAnsi="Trebuchet MS"/>
                <w:color w:val="0070C0"/>
                <w:sz w:val="24"/>
                <w:szCs w:val="24"/>
              </w:rPr>
              <w:t>artenerilor</w:t>
            </w:r>
            <w:proofErr w:type="spellEnd"/>
            <w:r w:rsidR="00F36E84" w:rsidRPr="00147BA2">
              <w:rPr>
                <w:rFonts w:ascii="Trebuchet MS" w:hAnsi="Trebuchet MS"/>
                <w:color w:val="0070C0"/>
                <w:sz w:val="24"/>
                <w:szCs w:val="24"/>
              </w:rPr>
              <w:t xml:space="preserve"> de tip întreprindere</w:t>
            </w:r>
            <w:r w:rsidRPr="00147BA2">
              <w:rPr>
                <w:rFonts w:ascii="Trebuchet MS" w:hAnsi="Trebuchet MS"/>
                <w:color w:val="0070C0"/>
                <w:sz w:val="24"/>
                <w:szCs w:val="24"/>
              </w:rPr>
              <w:t>, ratele de cofinanțare proprii se calculează</w:t>
            </w:r>
            <w:r w:rsidR="00F36E84" w:rsidRPr="00147BA2">
              <w:rPr>
                <w:rFonts w:ascii="Trebuchet MS" w:hAnsi="Trebuchet MS"/>
                <w:color w:val="0070C0"/>
                <w:sz w:val="24"/>
                <w:szCs w:val="24"/>
              </w:rPr>
              <w:t xml:space="preserve"> în conformitate cu prevederile</w:t>
            </w:r>
            <w:r w:rsidR="00F36E84" w:rsidRPr="00147BA2">
              <w:rPr>
                <w:rFonts w:ascii="Trebuchet MS" w:hAnsi="Trebuchet MS"/>
                <w:i/>
                <w:color w:val="0070C0"/>
                <w:sz w:val="24"/>
                <w:szCs w:val="24"/>
              </w:rPr>
              <w:t xml:space="preserve"> </w:t>
            </w:r>
            <w:bookmarkStart w:id="283" w:name="_Hlk143512319"/>
            <w:r w:rsidR="00F52C0D" w:rsidRPr="00147BA2">
              <w:rPr>
                <w:rFonts w:ascii="Trebuchet MS" w:hAnsi="Trebuchet MS"/>
                <w:i/>
                <w:color w:val="0070C0"/>
                <w:sz w:val="24"/>
                <w:szCs w:val="24"/>
              </w:rPr>
              <w:t xml:space="preserve">Schemei de ajutor </w:t>
            </w:r>
            <w:r w:rsidR="00F52C0D" w:rsidRPr="00147BA2">
              <w:rPr>
                <w:rFonts w:ascii="Trebuchet MS" w:hAnsi="Trebuchet MS"/>
                <w:bCs/>
                <w:i/>
                <w:color w:val="0070C0"/>
                <w:sz w:val="24"/>
                <w:szCs w:val="24"/>
                <w:lang w:bidi="ro-RO"/>
              </w:rPr>
              <w:t>de stat pentru activități de cercetare-dezvoltare și inovare finanțate prin Prioritatea 1 a Programului Creștere Inteligentă, Digitalizare și Instrumente Financiare (POCIDIF</w:t>
            </w:r>
            <w:r w:rsidR="00F52C0D" w:rsidRPr="00022A96">
              <w:rPr>
                <w:rFonts w:ascii="Trebuchet MS" w:hAnsi="Trebuchet MS"/>
                <w:bCs/>
                <w:color w:val="0070C0"/>
                <w:sz w:val="24"/>
                <w:szCs w:val="24"/>
                <w:lang w:bidi="ro-RO"/>
              </w:rPr>
              <w:t>)</w:t>
            </w:r>
            <w:bookmarkEnd w:id="283"/>
            <w:r w:rsidR="00022A96" w:rsidRPr="00022A96">
              <w:rPr>
                <w:rFonts w:ascii="Trebuchet MS" w:hAnsi="Trebuchet MS"/>
                <w:bCs/>
                <w:color w:val="0070C0"/>
                <w:sz w:val="24"/>
                <w:szCs w:val="24"/>
                <w:lang w:bidi="ro-RO"/>
              </w:rPr>
              <w:t xml:space="preserve"> și respectiv ale</w:t>
            </w:r>
            <w:r w:rsidR="00022A96">
              <w:rPr>
                <w:rFonts w:ascii="Trebuchet MS" w:hAnsi="Trebuchet MS"/>
                <w:bCs/>
                <w:i/>
                <w:color w:val="0070C0"/>
                <w:sz w:val="24"/>
                <w:szCs w:val="24"/>
                <w:lang w:bidi="ro-RO"/>
              </w:rPr>
              <w:t xml:space="preserve"> Schemei de ajutor de </w:t>
            </w:r>
            <w:proofErr w:type="spellStart"/>
            <w:r w:rsidR="00022A96">
              <w:rPr>
                <w:rFonts w:ascii="Trebuchet MS" w:hAnsi="Trebuchet MS"/>
                <w:bCs/>
                <w:i/>
                <w:color w:val="0070C0"/>
                <w:sz w:val="24"/>
                <w:szCs w:val="24"/>
                <w:lang w:bidi="ro-RO"/>
              </w:rPr>
              <w:t>minimis</w:t>
            </w:r>
            <w:proofErr w:type="spellEnd"/>
            <w:r w:rsidR="00676A03">
              <w:rPr>
                <w:rFonts w:ascii="Trebuchet MS" w:hAnsi="Trebuchet MS"/>
                <w:bCs/>
                <w:i/>
                <w:color w:val="0070C0"/>
                <w:sz w:val="24"/>
                <w:szCs w:val="24"/>
                <w:lang w:bidi="ro-RO"/>
              </w:rPr>
              <w:t>,</w:t>
            </w:r>
            <w:r w:rsidR="00022A96">
              <w:rPr>
                <w:rFonts w:ascii="Trebuchet MS" w:hAnsi="Trebuchet MS"/>
                <w:bCs/>
                <w:i/>
                <w:color w:val="0070C0"/>
                <w:sz w:val="24"/>
                <w:szCs w:val="24"/>
                <w:lang w:bidi="ro-RO"/>
              </w:rPr>
              <w:t xml:space="preserve"> </w:t>
            </w:r>
            <w:r w:rsidR="00022A96" w:rsidRPr="00022A96">
              <w:rPr>
                <w:rFonts w:ascii="Trebuchet MS" w:hAnsi="Trebuchet MS"/>
                <w:bCs/>
                <w:color w:val="0070C0"/>
                <w:sz w:val="24"/>
                <w:szCs w:val="24"/>
                <w:lang w:bidi="ro-RO"/>
              </w:rPr>
              <w:t>aplicabile prezentului apel</w:t>
            </w:r>
            <w:r w:rsidR="009513D5">
              <w:rPr>
                <w:rFonts w:ascii="Trebuchet MS" w:hAnsi="Trebuchet MS"/>
                <w:bCs/>
                <w:i/>
                <w:color w:val="0070C0"/>
                <w:sz w:val="24"/>
                <w:szCs w:val="24"/>
                <w:lang w:bidi="ro-RO"/>
              </w:rPr>
              <w:t>.</w:t>
            </w:r>
          </w:p>
          <w:p w14:paraId="74943A6E" w14:textId="77777777" w:rsidR="00254B3D" w:rsidRPr="00147BA2" w:rsidRDefault="00254B3D" w:rsidP="00E44088">
            <w:pPr>
              <w:spacing w:before="120" w:after="120"/>
              <w:jc w:val="both"/>
              <w:rPr>
                <w:rFonts w:ascii="Trebuchet MS" w:hAnsi="Trebuchet MS"/>
                <w:b/>
                <w:color w:val="0070C0"/>
                <w:sz w:val="24"/>
                <w:szCs w:val="24"/>
              </w:rPr>
            </w:pPr>
            <w:r w:rsidRPr="00147BA2">
              <w:rPr>
                <w:rFonts w:ascii="Trebuchet MS" w:hAnsi="Trebuchet MS"/>
                <w:b/>
                <w:bCs/>
                <w:color w:val="0070C0"/>
                <w:sz w:val="24"/>
                <w:szCs w:val="24"/>
                <w:lang w:bidi="ro-RO"/>
              </w:rPr>
              <w:t xml:space="preserve">A se vedea secțiunea 3.4. </w:t>
            </w:r>
          </w:p>
          <w:p w14:paraId="75927DD3" w14:textId="76E2A564" w:rsidR="00E44088" w:rsidRPr="00147BA2" w:rsidRDefault="00837040" w:rsidP="00837040">
            <w:pPr>
              <w:spacing w:before="120" w:after="120"/>
              <w:jc w:val="both"/>
              <w:rPr>
                <w:rFonts w:ascii="Trebuchet MS" w:hAnsi="Trebuchet MS"/>
                <w:color w:val="0070C0"/>
                <w:sz w:val="24"/>
                <w:szCs w:val="24"/>
              </w:rPr>
            </w:pPr>
            <w:r w:rsidRPr="00147BA2">
              <w:rPr>
                <w:rFonts w:ascii="Trebuchet MS" w:hAnsi="Trebuchet MS"/>
                <w:color w:val="0070C0"/>
                <w:sz w:val="24"/>
                <w:szCs w:val="24"/>
              </w:rPr>
              <w:t>Pentru l</w:t>
            </w:r>
            <w:r w:rsidR="000D5591" w:rsidRPr="00147BA2">
              <w:rPr>
                <w:rFonts w:ascii="Trebuchet MS" w:hAnsi="Trebuchet MS"/>
                <w:color w:val="0070C0"/>
                <w:sz w:val="24"/>
                <w:szCs w:val="24"/>
              </w:rPr>
              <w:t xml:space="preserve">iderii de parteneriat/partenerii de tip organizație de cercetare </w:t>
            </w:r>
            <w:r w:rsidRPr="00147BA2">
              <w:rPr>
                <w:rFonts w:ascii="Trebuchet MS" w:hAnsi="Trebuchet MS"/>
                <w:color w:val="0070C0"/>
                <w:sz w:val="24"/>
                <w:szCs w:val="24"/>
              </w:rPr>
              <w:t>cuantumul finanțării acordate este în procent de 100%.</w:t>
            </w:r>
            <w:r w:rsidRPr="00147BA2">
              <w:rPr>
                <w:rFonts w:ascii="Trebuchet MS" w:hAnsi="Trebuchet MS"/>
                <w:color w:val="0070C0"/>
                <w:sz w:val="24"/>
                <w:szCs w:val="24"/>
                <w:shd w:val="clear" w:color="auto" w:fill="FFFF00"/>
              </w:rPr>
              <w:t xml:space="preserve"> </w:t>
            </w:r>
          </w:p>
        </w:tc>
      </w:tr>
    </w:tbl>
    <w:p w14:paraId="543DE1A1" w14:textId="2E376320" w:rsidR="000E0EE7" w:rsidRPr="003929AA" w:rsidRDefault="002611ED" w:rsidP="002611ED">
      <w:pPr>
        <w:spacing w:before="120" w:after="120" w:line="240" w:lineRule="auto"/>
      </w:pPr>
      <w:bookmarkStart w:id="284" w:name="_Toc144131586"/>
      <w:r>
        <w:rPr>
          <w:rFonts w:ascii="Trebuchet MS" w:hAnsi="Trebuchet MS"/>
          <w:i/>
          <w:color w:val="0070C0"/>
          <w:sz w:val="24"/>
          <w:szCs w:val="24"/>
        </w:rPr>
        <w:t>5.6</w:t>
      </w:r>
      <w:r w:rsidR="00F41F7F" w:rsidRPr="002611ED">
        <w:rPr>
          <w:rFonts w:ascii="Trebuchet MS" w:hAnsi="Trebuchet MS"/>
          <w:i/>
          <w:color w:val="0070C0"/>
          <w:sz w:val="24"/>
          <w:szCs w:val="24"/>
        </w:rPr>
        <w:t xml:space="preserve"> </w:t>
      </w:r>
      <w:r w:rsidR="000E0EE7" w:rsidRPr="002611ED">
        <w:rPr>
          <w:rFonts w:ascii="Trebuchet MS" w:hAnsi="Trebuchet MS"/>
          <w:i/>
          <w:color w:val="0070C0"/>
          <w:sz w:val="24"/>
          <w:szCs w:val="24"/>
        </w:rPr>
        <w:t>Durata proiectului</w:t>
      </w:r>
      <w:bookmarkEnd w:id="284"/>
      <w:r w:rsidR="000E0EE7" w:rsidRPr="003929AA">
        <w:t xml:space="preserve"> </w:t>
      </w:r>
      <w:r w:rsidR="000E0EE7" w:rsidRPr="003929AA">
        <w:tab/>
      </w:r>
    </w:p>
    <w:tbl>
      <w:tblPr>
        <w:tblStyle w:val="TableGrid"/>
        <w:tblW w:w="0" w:type="auto"/>
        <w:tblLook w:val="04A0" w:firstRow="1" w:lastRow="0" w:firstColumn="1" w:lastColumn="0" w:noHBand="0" w:noVBand="1"/>
      </w:tblPr>
      <w:tblGrid>
        <w:gridCol w:w="9396"/>
      </w:tblGrid>
      <w:tr w:rsidR="003506A1" w:rsidRPr="003929AA" w14:paraId="2B0898A4" w14:textId="77777777" w:rsidTr="00B558B3">
        <w:tc>
          <w:tcPr>
            <w:tcW w:w="9396" w:type="dxa"/>
          </w:tcPr>
          <w:p w14:paraId="6505CFFA" w14:textId="5F678F88" w:rsidR="000E0EE7" w:rsidRPr="00147BA2" w:rsidRDefault="004D27C0" w:rsidP="00547360">
            <w:pPr>
              <w:spacing w:before="120" w:after="120"/>
              <w:rPr>
                <w:rFonts w:ascii="Trebuchet MS" w:hAnsi="Trebuchet MS"/>
                <w:color w:val="0070C0"/>
                <w:sz w:val="24"/>
                <w:szCs w:val="24"/>
              </w:rPr>
            </w:pPr>
            <w:r w:rsidRPr="00147BA2">
              <w:rPr>
                <w:rFonts w:ascii="Trebuchet MS" w:hAnsi="Trebuchet MS"/>
                <w:color w:val="0070C0"/>
                <w:sz w:val="24"/>
                <w:szCs w:val="24"/>
              </w:rPr>
              <w:t>Durata proiectelor</w:t>
            </w:r>
            <w:r w:rsidR="00547360">
              <w:rPr>
                <w:rFonts w:ascii="Trebuchet MS" w:hAnsi="Trebuchet MS"/>
                <w:color w:val="0070C0"/>
                <w:sz w:val="24"/>
                <w:szCs w:val="24"/>
              </w:rPr>
              <w:t xml:space="preserve"> este de până la</w:t>
            </w:r>
            <w:r w:rsidRPr="00147BA2">
              <w:rPr>
                <w:rFonts w:ascii="Trebuchet MS" w:hAnsi="Trebuchet MS"/>
                <w:color w:val="0070C0"/>
                <w:sz w:val="24"/>
                <w:szCs w:val="24"/>
              </w:rPr>
              <w:t xml:space="preserve"> </w:t>
            </w:r>
            <w:r w:rsidR="00E67D0C">
              <w:rPr>
                <w:rFonts w:ascii="Trebuchet MS" w:hAnsi="Trebuchet MS"/>
                <w:color w:val="0070C0"/>
                <w:sz w:val="24"/>
                <w:szCs w:val="24"/>
              </w:rPr>
              <w:t>36</w:t>
            </w:r>
            <w:r w:rsidR="00E67D0C" w:rsidRPr="00147BA2">
              <w:rPr>
                <w:rFonts w:ascii="Trebuchet MS" w:hAnsi="Trebuchet MS"/>
                <w:color w:val="0070C0"/>
                <w:sz w:val="24"/>
                <w:szCs w:val="24"/>
              </w:rPr>
              <w:t xml:space="preserve"> </w:t>
            </w:r>
            <w:r w:rsidRPr="00147BA2">
              <w:rPr>
                <w:rFonts w:ascii="Trebuchet MS" w:hAnsi="Trebuchet MS"/>
                <w:color w:val="0070C0"/>
                <w:sz w:val="24"/>
                <w:szCs w:val="24"/>
              </w:rPr>
              <w:t xml:space="preserve">de luni, fără a depăși data de 31 Decembrie 2029. </w:t>
            </w:r>
          </w:p>
        </w:tc>
      </w:tr>
    </w:tbl>
    <w:p w14:paraId="03D497DC" w14:textId="49134E7B" w:rsidR="00E4049A" w:rsidRPr="003929AA" w:rsidRDefault="002611ED" w:rsidP="002611ED">
      <w:pPr>
        <w:spacing w:before="120" w:after="120" w:line="240" w:lineRule="auto"/>
      </w:pPr>
      <w:bookmarkStart w:id="285" w:name="_Toc144131587"/>
      <w:r>
        <w:rPr>
          <w:rFonts w:ascii="Trebuchet MS" w:hAnsi="Trebuchet MS"/>
          <w:i/>
          <w:color w:val="0070C0"/>
          <w:sz w:val="24"/>
          <w:szCs w:val="24"/>
        </w:rPr>
        <w:t>5.7</w:t>
      </w:r>
      <w:r w:rsidR="00F41F7F" w:rsidRPr="002611ED">
        <w:rPr>
          <w:rFonts w:ascii="Trebuchet MS" w:hAnsi="Trebuchet MS"/>
          <w:i/>
          <w:color w:val="0070C0"/>
          <w:sz w:val="24"/>
          <w:szCs w:val="24"/>
        </w:rPr>
        <w:t xml:space="preserve"> </w:t>
      </w:r>
      <w:r w:rsidR="00E4049A" w:rsidRPr="002611ED">
        <w:rPr>
          <w:rFonts w:ascii="Trebuchet MS" w:hAnsi="Trebuchet MS"/>
          <w:i/>
          <w:color w:val="0070C0"/>
          <w:sz w:val="24"/>
          <w:szCs w:val="24"/>
        </w:rPr>
        <w:t>Alte cerințe de eligibilitate a proiectului</w:t>
      </w:r>
      <w:bookmarkEnd w:id="285"/>
      <w:r w:rsidR="00E4049A" w:rsidRPr="002611ED">
        <w:rPr>
          <w:rFonts w:ascii="Trebuchet MS" w:hAnsi="Trebuchet MS"/>
          <w:i/>
          <w:color w:val="0070C0"/>
          <w:sz w:val="24"/>
          <w:szCs w:val="24"/>
        </w:rPr>
        <w:t xml:space="preserve"> </w:t>
      </w:r>
    </w:p>
    <w:p w14:paraId="0DD282F4" w14:textId="77777777" w:rsidR="0093132B"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t>Proiectul propus se încadrează</w:t>
      </w:r>
      <w:r w:rsidR="009B3F53">
        <w:rPr>
          <w:rFonts w:ascii="Trebuchet MS" w:hAnsi="Trebuchet MS"/>
          <w:color w:val="0070C0"/>
          <w:sz w:val="24"/>
          <w:szCs w:val="24"/>
        </w:rPr>
        <w:t>, obligatoriu,</w:t>
      </w:r>
      <w:r w:rsidRPr="00147BA2">
        <w:rPr>
          <w:rFonts w:ascii="Trebuchet MS" w:hAnsi="Trebuchet MS"/>
          <w:color w:val="0070C0"/>
          <w:sz w:val="24"/>
          <w:szCs w:val="24"/>
        </w:rPr>
        <w:t xml:space="preserve"> în unul dintre subdomeniile </w:t>
      </w:r>
      <w:r w:rsidR="009B3F53">
        <w:rPr>
          <w:rFonts w:ascii="Trebuchet MS" w:hAnsi="Trebuchet MS"/>
          <w:color w:val="0070C0"/>
          <w:sz w:val="24"/>
          <w:szCs w:val="24"/>
        </w:rPr>
        <w:t xml:space="preserve">aferent domeniilor </w:t>
      </w:r>
      <w:r w:rsidR="003F0539" w:rsidRPr="00147BA2">
        <w:rPr>
          <w:rFonts w:ascii="Trebuchet MS" w:hAnsi="Trebuchet MS"/>
          <w:color w:val="0070C0"/>
          <w:sz w:val="24"/>
          <w:szCs w:val="24"/>
        </w:rPr>
        <w:t>de specializare inteligentă</w:t>
      </w:r>
      <w:r w:rsidR="003F0539">
        <w:rPr>
          <w:rFonts w:ascii="Trebuchet MS" w:hAnsi="Trebuchet MS"/>
          <w:color w:val="0070C0"/>
          <w:sz w:val="24"/>
          <w:szCs w:val="24"/>
        </w:rPr>
        <w:t xml:space="preserve"> </w:t>
      </w:r>
      <w:r w:rsidR="009B3F53">
        <w:rPr>
          <w:rFonts w:ascii="Trebuchet MS" w:hAnsi="Trebuchet MS"/>
          <w:color w:val="0070C0"/>
          <w:sz w:val="24"/>
          <w:szCs w:val="24"/>
        </w:rPr>
        <w:t>cuprinse în</w:t>
      </w:r>
      <w:r w:rsidRPr="00147BA2">
        <w:rPr>
          <w:rFonts w:ascii="Trebuchet MS" w:hAnsi="Trebuchet MS"/>
          <w:color w:val="0070C0"/>
          <w:sz w:val="24"/>
          <w:szCs w:val="24"/>
        </w:rPr>
        <w:t xml:space="preserve"> cadrul Strategiei Naționale de Cercetare, Inovare și Specializare inteligentă 202</w:t>
      </w:r>
      <w:r w:rsidR="003F0539">
        <w:rPr>
          <w:rFonts w:ascii="Trebuchet MS" w:hAnsi="Trebuchet MS"/>
          <w:color w:val="0070C0"/>
          <w:sz w:val="24"/>
          <w:szCs w:val="24"/>
        </w:rPr>
        <w:t>2</w:t>
      </w:r>
      <w:r w:rsidRPr="00147BA2">
        <w:rPr>
          <w:rFonts w:ascii="Trebuchet MS" w:hAnsi="Trebuchet MS"/>
          <w:color w:val="0070C0"/>
          <w:sz w:val="24"/>
          <w:szCs w:val="24"/>
        </w:rPr>
        <w:t>-2027</w:t>
      </w:r>
      <w:r w:rsidR="00543981">
        <w:rPr>
          <w:rFonts w:ascii="Trebuchet MS" w:hAnsi="Trebuchet MS"/>
          <w:color w:val="0070C0"/>
          <w:sz w:val="24"/>
          <w:szCs w:val="24"/>
        </w:rPr>
        <w:t>, în conformitate cu Anexa 11</w:t>
      </w:r>
      <w:r w:rsidR="007350B2">
        <w:rPr>
          <w:rFonts w:ascii="Trebuchet MS" w:hAnsi="Trebuchet MS"/>
          <w:color w:val="0070C0"/>
          <w:sz w:val="24"/>
          <w:szCs w:val="24"/>
        </w:rPr>
        <w:t xml:space="preserve"> la prezentul ghid al solicitantului</w:t>
      </w:r>
      <w:r w:rsidRPr="00147BA2">
        <w:rPr>
          <w:rFonts w:ascii="Trebuchet MS" w:hAnsi="Trebuchet MS"/>
          <w:color w:val="0070C0"/>
          <w:sz w:val="24"/>
          <w:szCs w:val="24"/>
        </w:rPr>
        <w:t>.</w:t>
      </w:r>
    </w:p>
    <w:p w14:paraId="5FF68EAD" w14:textId="77777777" w:rsidR="009B3F53" w:rsidRPr="004239BB" w:rsidRDefault="009B3F53"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color w:val="0070C0"/>
          <w:sz w:val="24"/>
          <w:szCs w:val="24"/>
        </w:rPr>
      </w:pPr>
      <w:r w:rsidRPr="004239BB">
        <w:rPr>
          <w:rFonts w:ascii="Trebuchet MS" w:hAnsi="Trebuchet MS"/>
          <w:b/>
          <w:color w:val="0070C0"/>
          <w:sz w:val="24"/>
          <w:szCs w:val="24"/>
        </w:rPr>
        <w:t xml:space="preserve">Activitățile sprijinite și implementate în cadrul consorțiilor tematice se vor concentra în jurul unui subdomeniu de </w:t>
      </w:r>
      <w:r w:rsidR="005338BD" w:rsidRPr="004239BB">
        <w:rPr>
          <w:rFonts w:ascii="Trebuchet MS" w:hAnsi="Trebuchet MS"/>
          <w:b/>
          <w:color w:val="0070C0"/>
          <w:sz w:val="24"/>
          <w:szCs w:val="24"/>
        </w:rPr>
        <w:t xml:space="preserve">specializare inteligentă </w:t>
      </w:r>
      <w:r w:rsidR="004239BB" w:rsidRPr="004239BB">
        <w:rPr>
          <w:rFonts w:ascii="Trebuchet MS" w:hAnsi="Trebuchet MS"/>
          <w:b/>
          <w:color w:val="0070C0"/>
          <w:sz w:val="24"/>
          <w:szCs w:val="24"/>
        </w:rPr>
        <w:t>utilizând cunoștințele</w:t>
      </w:r>
      <w:r w:rsidRPr="004239BB">
        <w:rPr>
          <w:rFonts w:ascii="Trebuchet MS" w:hAnsi="Trebuchet MS"/>
          <w:b/>
          <w:color w:val="0070C0"/>
          <w:sz w:val="24"/>
          <w:szCs w:val="24"/>
        </w:rPr>
        <w:t xml:space="preserve"> </w:t>
      </w:r>
      <w:r w:rsidR="004239BB" w:rsidRPr="004239BB">
        <w:rPr>
          <w:rFonts w:ascii="Trebuchet MS" w:hAnsi="Trebuchet MS"/>
          <w:b/>
          <w:color w:val="0070C0"/>
          <w:sz w:val="24"/>
          <w:szCs w:val="24"/>
        </w:rPr>
        <w:t>și resursele materiale și umane existente</w:t>
      </w:r>
      <w:r w:rsidR="000504C3">
        <w:rPr>
          <w:rFonts w:ascii="Trebuchet MS" w:hAnsi="Trebuchet MS"/>
          <w:b/>
          <w:color w:val="0070C0"/>
          <w:sz w:val="24"/>
          <w:szCs w:val="24"/>
        </w:rPr>
        <w:t>,</w:t>
      </w:r>
      <w:r w:rsidR="004239BB" w:rsidRPr="004239BB">
        <w:rPr>
          <w:rFonts w:ascii="Trebuchet MS" w:hAnsi="Trebuchet MS"/>
          <w:b/>
          <w:color w:val="0070C0"/>
          <w:sz w:val="24"/>
          <w:szCs w:val="24"/>
        </w:rPr>
        <w:t xml:space="preserve"> în vederea dezvoltării de produse/procese/servicii inovative care să aducă valoare adăugată pe piață.</w:t>
      </w:r>
      <w:r w:rsidR="004239BB">
        <w:rPr>
          <w:rFonts w:ascii="Trebuchet MS" w:hAnsi="Trebuchet MS"/>
          <w:b/>
          <w:color w:val="0070C0"/>
          <w:sz w:val="24"/>
          <w:szCs w:val="24"/>
        </w:rPr>
        <w:t xml:space="preserve"> </w:t>
      </w:r>
    </w:p>
    <w:p w14:paraId="10CC59FE" w14:textId="77777777" w:rsidR="0093132B" w:rsidRPr="00147BA2"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0AA52245" w14:textId="77777777" w:rsidR="0093132B" w:rsidRPr="00FB44C7"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B44C7">
        <w:rPr>
          <w:rFonts w:ascii="Trebuchet MS" w:hAnsi="Trebuchet MS"/>
          <w:color w:val="0070C0"/>
          <w:sz w:val="24"/>
          <w:szCs w:val="24"/>
        </w:rPr>
        <w:t>Proiectul respectă intensitatea maximă admisă conform ratelor de cofinanțare prevăzute în schemele de finanțare aplicabile ghidului solicitantului.</w:t>
      </w:r>
    </w:p>
    <w:p w14:paraId="7C205EFE" w14:textId="77777777" w:rsidR="0093132B" w:rsidRDefault="0093132B"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B44C7">
        <w:rPr>
          <w:rFonts w:ascii="Trebuchet MS" w:hAnsi="Trebuchet MS"/>
          <w:color w:val="0070C0"/>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p w14:paraId="38DACF80" w14:textId="3ADCA6FD" w:rsidR="003F069C" w:rsidRPr="00FB44C7" w:rsidRDefault="003F069C" w:rsidP="0093132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2D1DA6">
        <w:rPr>
          <w:rFonts w:ascii="Trebuchet MS" w:hAnsi="Trebuchet MS"/>
          <w:color w:val="0070C0"/>
          <w:sz w:val="24"/>
          <w:szCs w:val="24"/>
        </w:rPr>
        <w:t>Proiectul respectă principiul de „a nu prejudicia în mod semnificativ” (DNSH) și asigură imunizarea la schimbările climatice a investițiilor în infrastructură care au o durată de viață preconizată de cel puțin cinci ani.</w:t>
      </w:r>
    </w:p>
    <w:p w14:paraId="00E943BE" w14:textId="23E2AA7E" w:rsidR="002D0DE2" w:rsidRPr="00703AE2" w:rsidRDefault="005C0935" w:rsidP="005C0935">
      <w:pPr>
        <w:pStyle w:val="Heading1"/>
        <w:ind w:left="720"/>
        <w:rPr>
          <w:b/>
          <w:i/>
          <w:color w:val="0070C0"/>
          <w:szCs w:val="24"/>
        </w:rPr>
      </w:pPr>
      <w:bookmarkStart w:id="286" w:name="_Toc144131588"/>
      <w:r>
        <w:rPr>
          <w:b/>
          <w:i/>
          <w:color w:val="0070C0"/>
          <w:szCs w:val="24"/>
        </w:rPr>
        <w:t>6.</w:t>
      </w:r>
      <w:r w:rsidR="002D0DE2" w:rsidRPr="00703AE2">
        <w:rPr>
          <w:b/>
          <w:i/>
          <w:color w:val="0070C0"/>
          <w:szCs w:val="24"/>
        </w:rPr>
        <w:t>INDICATORI DE ETAPĂ</w:t>
      </w:r>
      <w:bookmarkEnd w:id="286"/>
      <w:r w:rsidR="00D56036" w:rsidRPr="00703AE2">
        <w:rPr>
          <w:b/>
          <w:i/>
          <w:color w:val="0070C0"/>
          <w:szCs w:val="24"/>
        </w:rPr>
        <w:t xml:space="preserve"> </w:t>
      </w:r>
    </w:p>
    <w:tbl>
      <w:tblPr>
        <w:tblStyle w:val="TableGrid"/>
        <w:tblW w:w="0" w:type="auto"/>
        <w:tblLook w:val="04A0" w:firstRow="1" w:lastRow="0" w:firstColumn="1" w:lastColumn="0" w:noHBand="0" w:noVBand="1"/>
      </w:tblPr>
      <w:tblGrid>
        <w:gridCol w:w="9396"/>
      </w:tblGrid>
      <w:tr w:rsidR="003506A1" w:rsidRPr="003929AA" w14:paraId="099DAD68" w14:textId="77777777" w:rsidTr="00B558B3">
        <w:tc>
          <w:tcPr>
            <w:tcW w:w="9396" w:type="dxa"/>
          </w:tcPr>
          <w:p w14:paraId="0FD8811B" w14:textId="77777777" w:rsidR="003457A2" w:rsidRPr="00147BA2" w:rsidRDefault="003457A2" w:rsidP="003457A2">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Indicatorii de etapă reprezintă repere cantitative, valorice sau calitative </w:t>
            </w:r>
            <w:proofErr w:type="spellStart"/>
            <w:r w:rsidRPr="00147BA2">
              <w:rPr>
                <w:rFonts w:ascii="Trebuchet MS" w:hAnsi="Trebuchet MS"/>
                <w:color w:val="0070C0"/>
                <w:sz w:val="24"/>
                <w:szCs w:val="24"/>
              </w:rPr>
              <w:t>faţă</w:t>
            </w:r>
            <w:proofErr w:type="spellEnd"/>
            <w:r w:rsidRPr="00147BA2">
              <w:rPr>
                <w:rFonts w:ascii="Trebuchet MS" w:hAnsi="Trebuchet MS"/>
                <w:color w:val="0070C0"/>
                <w:sz w:val="24"/>
                <w:szCs w:val="24"/>
              </w:rPr>
              <w:t xml:space="preserve"> de care este monitorizat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evaluat, într-o manieră obiectivă </w:t>
            </w:r>
            <w:proofErr w:type="spellStart"/>
            <w:r w:rsidRPr="00147BA2">
              <w:rPr>
                <w:rFonts w:ascii="Trebuchet MS" w:hAnsi="Trebuchet MS"/>
                <w:color w:val="0070C0"/>
                <w:sz w:val="24"/>
                <w:szCs w:val="24"/>
              </w:rPr>
              <w:t>şi</w:t>
            </w:r>
            <w:proofErr w:type="spellEnd"/>
            <w:r w:rsidRPr="00147BA2">
              <w:rPr>
                <w:rFonts w:ascii="Trebuchet MS" w:hAnsi="Trebuchet MS"/>
                <w:color w:val="0070C0"/>
                <w:sz w:val="24"/>
                <w:szCs w:val="24"/>
              </w:rPr>
              <w:t xml:space="preserve"> transparentă, progresul implementării unui proiect. </w:t>
            </w:r>
          </w:p>
          <w:p w14:paraId="7FDD9B4F" w14:textId="77777777" w:rsidR="00186566" w:rsidRPr="00147BA2" w:rsidRDefault="00525669" w:rsidP="003B0236">
            <w:pPr>
              <w:spacing w:before="120" w:after="120"/>
              <w:jc w:val="both"/>
              <w:rPr>
                <w:rFonts w:ascii="Trebuchet MS" w:hAnsi="Trebuchet MS"/>
                <w:color w:val="0070C0"/>
                <w:sz w:val="24"/>
                <w:szCs w:val="24"/>
              </w:rPr>
            </w:pPr>
            <w:r>
              <w:rPr>
                <w:rFonts w:ascii="Trebuchet MS" w:hAnsi="Trebuchet MS"/>
                <w:color w:val="0070C0"/>
                <w:sz w:val="24"/>
                <w:szCs w:val="24"/>
              </w:rPr>
              <w:t>Solicitanții vor</w:t>
            </w:r>
            <w:r w:rsidR="003B0236" w:rsidRPr="00147BA2">
              <w:rPr>
                <w:rFonts w:ascii="Trebuchet MS" w:hAnsi="Trebuchet MS"/>
                <w:color w:val="0070C0"/>
                <w:sz w:val="24"/>
                <w:szCs w:val="24"/>
              </w:rPr>
              <w:t xml:space="preserve"> completa secțiunea dedicată din cadrul Ce</w:t>
            </w:r>
            <w:r>
              <w:rPr>
                <w:rFonts w:ascii="Trebuchet MS" w:hAnsi="Trebuchet MS"/>
                <w:color w:val="0070C0"/>
                <w:sz w:val="24"/>
                <w:szCs w:val="24"/>
              </w:rPr>
              <w:t>rerii de finanțare și vor</w:t>
            </w:r>
            <w:r w:rsidR="003B0236" w:rsidRPr="00147BA2">
              <w:rPr>
                <w:rFonts w:ascii="Trebuchet MS" w:hAnsi="Trebuchet MS"/>
                <w:color w:val="0070C0"/>
                <w:sz w:val="24"/>
                <w:szCs w:val="24"/>
              </w:rPr>
              <w:t xml:space="preserve"> ține cont de faptul că indicatorii de etapă trebuie să fie corelați cu activitatea de bază declarată în </w:t>
            </w:r>
            <w:r w:rsidR="0030628E" w:rsidRPr="00147BA2">
              <w:rPr>
                <w:rFonts w:ascii="Trebuchet MS" w:hAnsi="Trebuchet MS"/>
                <w:color w:val="0070C0"/>
                <w:sz w:val="24"/>
                <w:szCs w:val="24"/>
              </w:rPr>
              <w:t>cadrul acesteia</w:t>
            </w:r>
            <w:r w:rsidR="003B0236" w:rsidRPr="00147BA2">
              <w:rPr>
                <w:rFonts w:ascii="Trebuchet MS" w:hAnsi="Trebuchet MS"/>
                <w:color w:val="0070C0"/>
                <w:sz w:val="24"/>
                <w:szCs w:val="24"/>
              </w:rPr>
              <w:t xml:space="preserve">. </w:t>
            </w:r>
          </w:p>
          <w:p w14:paraId="739C1B5F" w14:textId="77777777" w:rsidR="000D2486" w:rsidRPr="00147BA2" w:rsidRDefault="007E7FA7" w:rsidP="003B0236">
            <w:pPr>
              <w:spacing w:before="120" w:after="120"/>
              <w:jc w:val="both"/>
              <w:rPr>
                <w:color w:val="0070C0"/>
              </w:rPr>
            </w:pPr>
            <w:r w:rsidRPr="00147BA2">
              <w:rPr>
                <w:rFonts w:ascii="Trebuchet MS" w:hAnsi="Trebuchet MS"/>
                <w:color w:val="0070C0"/>
                <w:sz w:val="24"/>
                <w:szCs w:val="24"/>
              </w:rPr>
              <w:t xml:space="preserve">Indicatorii de etapă prevăzuți în Planul de monitorizare al proiectului se stabilesc în </w:t>
            </w:r>
            <w:r w:rsidR="0030628E" w:rsidRPr="00147BA2">
              <w:rPr>
                <w:rFonts w:ascii="Trebuchet MS" w:hAnsi="Trebuchet MS"/>
                <w:color w:val="0070C0"/>
                <w:sz w:val="24"/>
                <w:szCs w:val="24"/>
              </w:rPr>
              <w:t>conformitate cu</w:t>
            </w:r>
            <w:r w:rsidRPr="00147BA2">
              <w:rPr>
                <w:rFonts w:ascii="Trebuchet MS" w:hAnsi="Trebuchet MS"/>
                <w:color w:val="0070C0"/>
                <w:sz w:val="24"/>
                <w:szCs w:val="24"/>
              </w:rPr>
              <w:t xml:space="preserve"> </w:t>
            </w:r>
            <w:r w:rsidRPr="00147BA2">
              <w:rPr>
                <w:rFonts w:ascii="Trebuchet MS" w:hAnsi="Trebuchet MS"/>
                <w:i/>
                <w:color w:val="0070C0"/>
                <w:sz w:val="24"/>
                <w:szCs w:val="24"/>
              </w:rPr>
              <w:t xml:space="preserve">Anexa </w:t>
            </w:r>
            <w:r w:rsidR="00A834F1" w:rsidRPr="00147BA2">
              <w:rPr>
                <w:rFonts w:ascii="Trebuchet MS" w:hAnsi="Trebuchet MS"/>
                <w:i/>
                <w:color w:val="0070C0"/>
                <w:sz w:val="24"/>
                <w:szCs w:val="24"/>
              </w:rPr>
              <w:t xml:space="preserve">4 - </w:t>
            </w:r>
            <w:r w:rsidR="00ED20B2" w:rsidRPr="00147BA2">
              <w:rPr>
                <w:rFonts w:ascii="Trebuchet MS" w:hAnsi="Trebuchet MS"/>
                <w:i/>
                <w:color w:val="0070C0"/>
                <w:sz w:val="24"/>
                <w:szCs w:val="24"/>
              </w:rPr>
              <w:t>Model Plan</w:t>
            </w:r>
            <w:r w:rsidRPr="00147BA2">
              <w:rPr>
                <w:rFonts w:ascii="Trebuchet MS" w:hAnsi="Trebuchet MS"/>
                <w:i/>
                <w:color w:val="0070C0"/>
                <w:sz w:val="24"/>
                <w:szCs w:val="24"/>
              </w:rPr>
              <w:t xml:space="preserve"> de monitorizare</w:t>
            </w:r>
            <w:r w:rsidRPr="00147BA2">
              <w:rPr>
                <w:rFonts w:ascii="Trebuchet MS" w:hAnsi="Trebuchet MS"/>
                <w:color w:val="0070C0"/>
                <w:sz w:val="24"/>
                <w:szCs w:val="24"/>
              </w:rPr>
              <w:t>.</w:t>
            </w:r>
            <w:r w:rsidR="00186566" w:rsidRPr="00147BA2">
              <w:rPr>
                <w:color w:val="0070C0"/>
              </w:rPr>
              <w:t xml:space="preserve"> </w:t>
            </w:r>
          </w:p>
          <w:p w14:paraId="46D302DF" w14:textId="77777777" w:rsidR="003B0236" w:rsidRPr="00147BA2" w:rsidRDefault="00186566" w:rsidP="003B0236">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cadrul </w:t>
            </w:r>
            <w:r w:rsidR="000D2486" w:rsidRPr="00147BA2">
              <w:rPr>
                <w:rFonts w:ascii="Trebuchet MS" w:hAnsi="Trebuchet MS"/>
                <w:color w:val="0070C0"/>
                <w:sz w:val="24"/>
                <w:szCs w:val="24"/>
              </w:rPr>
              <w:t>Planului de monitorizare</w:t>
            </w:r>
            <w:r w:rsidRPr="00147BA2">
              <w:rPr>
                <w:rFonts w:ascii="Trebuchet MS" w:hAnsi="Trebuchet MS"/>
                <w:color w:val="0070C0"/>
                <w:sz w:val="24"/>
                <w:szCs w:val="24"/>
              </w:rPr>
              <w:t xml:space="preserve"> vor fi prezentați </w:t>
            </w:r>
            <w:r w:rsidRPr="00147BA2">
              <w:rPr>
                <w:rFonts w:ascii="Trebuchet MS" w:hAnsi="Trebuchet MS"/>
                <w:b/>
                <w:color w:val="0070C0"/>
                <w:sz w:val="24"/>
                <w:szCs w:val="24"/>
              </w:rPr>
              <w:t>indicatorii de etapă stabiliți</w:t>
            </w:r>
            <w:r w:rsidRPr="00147BA2">
              <w:rPr>
                <w:rFonts w:ascii="Trebuchet MS" w:hAnsi="Trebuchet MS"/>
                <w:color w:val="0070C0"/>
                <w:sz w:val="24"/>
                <w:szCs w:val="24"/>
              </w:rPr>
              <w:t xml:space="preserve"> pentru perioad</w:t>
            </w:r>
            <w:r w:rsidR="007D6EC9" w:rsidRPr="00147BA2">
              <w:rPr>
                <w:rFonts w:ascii="Trebuchet MS" w:hAnsi="Trebuchet MS"/>
                <w:color w:val="0070C0"/>
                <w:sz w:val="24"/>
                <w:szCs w:val="24"/>
              </w:rPr>
              <w:t>a de implementare a proiectului, precum și</w:t>
            </w:r>
            <w:r w:rsidRPr="00147BA2">
              <w:rPr>
                <w:rFonts w:ascii="Trebuchet MS" w:hAnsi="Trebuchet MS"/>
                <w:color w:val="0070C0"/>
                <w:sz w:val="24"/>
                <w:szCs w:val="24"/>
              </w:rPr>
              <w:t xml:space="preserve"> </w:t>
            </w:r>
            <w:r w:rsidRPr="00147BA2">
              <w:rPr>
                <w:rFonts w:ascii="Trebuchet MS" w:hAnsi="Trebuchet MS"/>
                <w:b/>
                <w:color w:val="0070C0"/>
                <w:sz w:val="24"/>
                <w:szCs w:val="24"/>
              </w:rPr>
              <w:t>condițiile și documentele justificative pe baza cărora se evaluează și se probează îndeplinirea acestora</w:t>
            </w:r>
            <w:r w:rsidRPr="00147BA2">
              <w:rPr>
                <w:rFonts w:ascii="Trebuchet MS" w:hAnsi="Trebuchet MS"/>
                <w:color w:val="0070C0"/>
                <w:sz w:val="24"/>
                <w:szCs w:val="24"/>
              </w:rPr>
              <w:t xml:space="preserve"> în vederea atingerii obiectivelor și țintelor finale.</w:t>
            </w:r>
          </w:p>
          <w:p w14:paraId="28220C7D" w14:textId="77777777" w:rsidR="00FA2F00" w:rsidRPr="00FB44C7" w:rsidRDefault="003B0236" w:rsidP="003B0236">
            <w:pPr>
              <w:spacing w:before="120" w:after="120"/>
              <w:jc w:val="both"/>
              <w:rPr>
                <w:rFonts w:ascii="Trebuchet MS" w:hAnsi="Trebuchet MS"/>
                <w:color w:val="0070C0"/>
                <w:sz w:val="24"/>
                <w:szCs w:val="24"/>
              </w:rPr>
            </w:pPr>
            <w:r w:rsidRPr="00FB44C7">
              <w:rPr>
                <w:rFonts w:ascii="Trebuchet MS" w:hAnsi="Trebuchet MS"/>
                <w:color w:val="0070C0"/>
                <w:sz w:val="24"/>
                <w:szCs w:val="24"/>
              </w:rPr>
              <w:t>Primul indicator de etapă poate fi stabilit la un interval de o lună, dar nu mai mult de 6 luni, calculat din prima zi de începere a implementării proiectului, așa cum este prevăzută în contractul de finanțare.</w:t>
            </w:r>
            <w:r w:rsidR="00FA2F00" w:rsidRPr="00FB44C7">
              <w:rPr>
                <w:rFonts w:ascii="Trebuchet MS" w:hAnsi="Trebuchet MS"/>
                <w:color w:val="0070C0"/>
                <w:sz w:val="24"/>
                <w:szCs w:val="24"/>
              </w:rPr>
              <w:t xml:space="preserve"> </w:t>
            </w:r>
          </w:p>
          <w:p w14:paraId="3D45EB55" w14:textId="77777777" w:rsidR="002D0DE2" w:rsidRPr="00FB44C7" w:rsidRDefault="00FA2F00" w:rsidP="003B0236">
            <w:pPr>
              <w:spacing w:before="120" w:after="120"/>
              <w:jc w:val="both"/>
              <w:rPr>
                <w:rFonts w:ascii="Trebuchet MS" w:hAnsi="Trebuchet MS"/>
                <w:b/>
                <w:color w:val="0070C0"/>
                <w:sz w:val="24"/>
                <w:szCs w:val="24"/>
              </w:rPr>
            </w:pPr>
            <w:r w:rsidRPr="00FB44C7">
              <w:rPr>
                <w:rFonts w:ascii="Trebuchet MS" w:hAnsi="Trebuchet MS"/>
                <w:color w:val="0070C0"/>
                <w:sz w:val="24"/>
                <w:szCs w:val="24"/>
              </w:rPr>
              <w:t xml:space="preserve">Indicatorii de etapă se vor defini </w:t>
            </w:r>
            <w:r w:rsidRPr="00FB44C7">
              <w:rPr>
                <w:rFonts w:ascii="Trebuchet MS" w:hAnsi="Trebuchet MS"/>
                <w:b/>
                <w:color w:val="0070C0"/>
                <w:sz w:val="24"/>
                <w:szCs w:val="24"/>
              </w:rPr>
              <w:t>într-un număr rezonabil</w:t>
            </w:r>
            <w:r w:rsidRPr="00FB44C7">
              <w:rPr>
                <w:rFonts w:ascii="Trebuchet MS" w:hAnsi="Trebuchet MS"/>
                <w:color w:val="0070C0"/>
                <w:sz w:val="24"/>
                <w:szCs w:val="24"/>
              </w:rPr>
              <w:t xml:space="preserve">, </w:t>
            </w:r>
            <w:r w:rsidRPr="00FB44C7">
              <w:rPr>
                <w:rFonts w:ascii="Trebuchet MS" w:hAnsi="Trebuchet MS"/>
                <w:b/>
                <w:color w:val="0070C0"/>
                <w:sz w:val="24"/>
                <w:szCs w:val="24"/>
              </w:rPr>
              <w:t>cu termen de realizare realist estimat pentru fiecare în parte, luând în calcul și eventualele riscuri identificate.</w:t>
            </w:r>
          </w:p>
          <w:p w14:paraId="3E61E024" w14:textId="77777777" w:rsidR="00CC4E67" w:rsidRPr="00147BA2" w:rsidRDefault="00CC4E67" w:rsidP="00CC4E67">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În funcție de specificul proiectelor, indicatorii de etapă sunt: </w:t>
            </w:r>
          </w:p>
          <w:p w14:paraId="4BE08AC3" w14:textId="77777777" w:rsidR="00CC4E67" w:rsidRPr="00147BA2" w:rsidRDefault="00CC4E67" w:rsidP="007565FE">
            <w:pPr>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a) realizarea unor activităţi sau subactivităţi din proiect; </w:t>
            </w:r>
          </w:p>
          <w:p w14:paraId="003831D6" w14:textId="77777777" w:rsidR="00CC4E67" w:rsidRPr="00147BA2" w:rsidRDefault="00CC4E67" w:rsidP="007565FE">
            <w:pPr>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b) atingerea unor stadii de implementare; </w:t>
            </w:r>
          </w:p>
          <w:p w14:paraId="06DC8DCD" w14:textId="77777777" w:rsidR="00CC4E67" w:rsidRPr="00147BA2" w:rsidRDefault="00CC4E67" w:rsidP="007565FE">
            <w:pPr>
              <w:jc w:val="both"/>
              <w:rPr>
                <w:rFonts w:ascii="Trebuchet MS" w:hAnsi="Trebuchet MS"/>
                <w:color w:val="0070C0"/>
                <w:sz w:val="24"/>
                <w:szCs w:val="24"/>
                <w:lang w:val="pt-PT"/>
              </w:rPr>
            </w:pPr>
            <w:r w:rsidRPr="00147BA2">
              <w:rPr>
                <w:rFonts w:ascii="Trebuchet MS" w:hAnsi="Trebuchet MS"/>
                <w:color w:val="0070C0"/>
                <w:sz w:val="24"/>
                <w:szCs w:val="24"/>
                <w:lang w:val="pt-PT"/>
              </w:rPr>
              <w:t>c) atingerea unor stadii de implementare financiară prestabilite;</w:t>
            </w:r>
          </w:p>
          <w:p w14:paraId="5638A7A5" w14:textId="77777777" w:rsidR="00CC4E67" w:rsidRPr="00147BA2" w:rsidRDefault="00CC4E67" w:rsidP="007565FE">
            <w:pPr>
              <w:jc w:val="both"/>
              <w:rPr>
                <w:rFonts w:ascii="Trebuchet MS" w:hAnsi="Trebuchet MS"/>
                <w:color w:val="0070C0"/>
                <w:sz w:val="24"/>
                <w:szCs w:val="24"/>
                <w:lang w:val="pt-PT"/>
              </w:rPr>
            </w:pPr>
            <w:r w:rsidRPr="00147BA2">
              <w:rPr>
                <w:rFonts w:ascii="Trebuchet MS" w:hAnsi="Trebuchet MS"/>
                <w:color w:val="0070C0"/>
                <w:sz w:val="24"/>
                <w:szCs w:val="24"/>
                <w:lang w:val="pt-PT"/>
              </w:rPr>
              <w:t>d) stadii sau valori intermediare ale indicatorilor de realizare.</w:t>
            </w:r>
          </w:p>
          <w:p w14:paraId="568459AB" w14:textId="77777777" w:rsidR="00C3749E" w:rsidRPr="0067007B" w:rsidRDefault="009672B5" w:rsidP="0067007B">
            <w:pPr>
              <w:spacing w:before="120" w:after="120"/>
              <w:jc w:val="both"/>
              <w:rPr>
                <w:rFonts w:ascii="Trebuchet MS" w:hAnsi="Trebuchet MS"/>
                <w:bCs/>
                <w:color w:val="0070C0"/>
                <w:sz w:val="24"/>
                <w:szCs w:val="24"/>
                <w:lang w:val="pt-PT"/>
              </w:rPr>
            </w:pPr>
            <w:r w:rsidRPr="00147BA2">
              <w:rPr>
                <w:rFonts w:ascii="Trebuchet MS" w:hAnsi="Trebuchet MS"/>
                <w:b/>
                <w:bCs/>
                <w:color w:val="0070C0"/>
                <w:sz w:val="24"/>
                <w:szCs w:val="24"/>
                <w:lang w:val="pt-PT"/>
              </w:rPr>
              <w:t>Exemple de indicatori</w:t>
            </w:r>
            <w:r w:rsidRPr="00147BA2">
              <w:rPr>
                <w:rFonts w:ascii="Trebuchet MS" w:hAnsi="Trebuchet MS"/>
                <w:bCs/>
                <w:color w:val="0070C0"/>
                <w:sz w:val="24"/>
                <w:szCs w:val="24"/>
                <w:lang w:val="pt-PT"/>
              </w:rPr>
              <w:t xml:space="preserve"> de etapă ce pot fi definiți de solicitant în cererea de finanțare, în raport cu activitatea de bază:</w:t>
            </w:r>
          </w:p>
          <w:p w14:paraId="2E70E5E4" w14:textId="77777777" w:rsidR="00F25D98" w:rsidRPr="00A2408A" w:rsidRDefault="007E7FA7" w:rsidP="007D2F29">
            <w:pPr>
              <w:pStyle w:val="ListParagraph"/>
              <w:numPr>
                <w:ilvl w:val="0"/>
                <w:numId w:val="24"/>
              </w:numPr>
              <w:spacing w:before="120" w:after="120"/>
              <w:jc w:val="both"/>
              <w:rPr>
                <w:rFonts w:ascii="Trebuchet MS" w:hAnsi="Trebuchet MS"/>
                <w:color w:val="0070C0"/>
                <w:sz w:val="24"/>
                <w:szCs w:val="24"/>
                <w:lang w:val="pt-BR"/>
              </w:rPr>
            </w:pPr>
            <w:r w:rsidRPr="00147BA2">
              <w:rPr>
                <w:rFonts w:ascii="Trebuchet MS" w:hAnsi="Trebuchet MS"/>
                <w:color w:val="0070C0"/>
                <w:sz w:val="24"/>
                <w:szCs w:val="24"/>
              </w:rPr>
              <w:lastRenderedPageBreak/>
              <w:t>d</w:t>
            </w:r>
            <w:r w:rsidR="00F25D98" w:rsidRPr="00147BA2">
              <w:rPr>
                <w:rFonts w:ascii="Trebuchet MS" w:hAnsi="Trebuchet MS"/>
                <w:color w:val="0070C0"/>
                <w:sz w:val="24"/>
                <w:szCs w:val="24"/>
              </w:rPr>
              <w:t xml:space="preserve">emararea achiziției contractului de furnizare/servicii </w:t>
            </w:r>
            <w:r w:rsidR="00F25D98" w:rsidRPr="00A2408A">
              <w:rPr>
                <w:rFonts w:ascii="Trebuchet MS" w:hAnsi="Trebuchet MS"/>
                <w:color w:val="0070C0"/>
                <w:sz w:val="24"/>
                <w:szCs w:val="24"/>
                <w:lang w:val="pt-BR"/>
              </w:rPr>
              <w:t>(publicare</w:t>
            </w:r>
            <w:r w:rsidR="00E4332E" w:rsidRPr="00A2408A">
              <w:rPr>
                <w:rFonts w:ascii="Trebuchet MS" w:hAnsi="Trebuchet MS"/>
                <w:color w:val="0070C0"/>
                <w:sz w:val="24"/>
                <w:szCs w:val="24"/>
                <w:lang w:val="pt-BR"/>
              </w:rPr>
              <w:t>a anunțului privind achiziția);</w:t>
            </w:r>
            <w:r w:rsidR="003457A2" w:rsidRPr="00A2408A">
              <w:rPr>
                <w:rFonts w:ascii="Trebuchet MS" w:hAnsi="Trebuchet MS"/>
                <w:color w:val="0070C0"/>
                <w:sz w:val="24"/>
                <w:szCs w:val="24"/>
                <w:lang w:val="pt-BR"/>
              </w:rPr>
              <w:t xml:space="preserve"> </w:t>
            </w:r>
          </w:p>
          <w:p w14:paraId="3C301D77" w14:textId="77777777" w:rsidR="000C0419" w:rsidRPr="00A2408A" w:rsidRDefault="000C0419" w:rsidP="007D2F29">
            <w:pPr>
              <w:pStyle w:val="ListParagraph"/>
              <w:numPr>
                <w:ilvl w:val="0"/>
                <w:numId w:val="24"/>
              </w:numPr>
              <w:rPr>
                <w:rFonts w:ascii="Trebuchet MS" w:hAnsi="Trebuchet MS"/>
                <w:color w:val="0070C0"/>
                <w:sz w:val="24"/>
                <w:szCs w:val="24"/>
                <w:lang w:val="pt-BR"/>
              </w:rPr>
            </w:pPr>
            <w:r w:rsidRPr="00A2408A">
              <w:rPr>
                <w:rFonts w:ascii="Trebuchet MS" w:hAnsi="Trebuchet MS"/>
                <w:color w:val="0070C0"/>
                <w:sz w:val="24"/>
                <w:szCs w:val="24"/>
                <w:lang w:val="pt-BR"/>
              </w:rPr>
              <w:t>finalizarea achiziției contractului de servicii (semnarea contractului de furnizare servicii</w:t>
            </w:r>
            <w:r w:rsidR="00E4332E" w:rsidRPr="00A2408A">
              <w:rPr>
                <w:rFonts w:ascii="Trebuchet MS" w:hAnsi="Trebuchet MS"/>
                <w:color w:val="0070C0"/>
                <w:sz w:val="24"/>
                <w:szCs w:val="24"/>
                <w:lang w:val="pt-BR"/>
              </w:rPr>
              <w:t>);</w:t>
            </w:r>
          </w:p>
          <w:p w14:paraId="1CE73C91" w14:textId="77777777" w:rsidR="00A233E3" w:rsidRDefault="001F14D9" w:rsidP="007D2F29">
            <w:pPr>
              <w:pStyle w:val="ListParagraph"/>
              <w:numPr>
                <w:ilvl w:val="0"/>
                <w:numId w:val="24"/>
              </w:numPr>
              <w:spacing w:before="120" w:after="120"/>
              <w:jc w:val="both"/>
              <w:rPr>
                <w:rFonts w:ascii="Trebuchet MS" w:hAnsi="Trebuchet MS"/>
                <w:color w:val="0070C0"/>
                <w:sz w:val="24"/>
                <w:szCs w:val="24"/>
              </w:rPr>
            </w:pPr>
            <w:r w:rsidRPr="00147BA2">
              <w:rPr>
                <w:rFonts w:ascii="Trebuchet MS" w:hAnsi="Trebuchet MS"/>
                <w:color w:val="0070C0"/>
                <w:sz w:val="24"/>
                <w:szCs w:val="24"/>
              </w:rPr>
              <w:t>recepția echipamentelor/serviciilor</w:t>
            </w:r>
          </w:p>
          <w:p w14:paraId="6E0B5473" w14:textId="77777777" w:rsidR="001F14D9" w:rsidRPr="00A233E3" w:rsidRDefault="00A233E3" w:rsidP="00A233E3">
            <w:pPr>
              <w:pStyle w:val="ListParagraph"/>
              <w:numPr>
                <w:ilvl w:val="0"/>
                <w:numId w:val="24"/>
              </w:numPr>
              <w:spacing w:before="120" w:after="120"/>
              <w:jc w:val="both"/>
              <w:rPr>
                <w:rFonts w:ascii="Trebuchet MS" w:hAnsi="Trebuchet MS"/>
                <w:color w:val="0070C0"/>
                <w:sz w:val="24"/>
                <w:szCs w:val="24"/>
              </w:rPr>
            </w:pPr>
            <w:r>
              <w:rPr>
                <w:rFonts w:ascii="Trebuchet MS" w:hAnsi="Trebuchet MS"/>
                <w:color w:val="0070C0"/>
                <w:sz w:val="24"/>
                <w:szCs w:val="24"/>
              </w:rPr>
              <w:t>obținerea stației/liniei pilot</w:t>
            </w:r>
            <w:r w:rsidR="003457A2" w:rsidRPr="00147BA2">
              <w:rPr>
                <w:rFonts w:ascii="Trebuchet MS" w:hAnsi="Trebuchet MS"/>
                <w:color w:val="0070C0"/>
                <w:sz w:val="24"/>
                <w:szCs w:val="24"/>
              </w:rPr>
              <w:t xml:space="preserve"> </w:t>
            </w:r>
            <w:r w:rsidR="003457A2" w:rsidRPr="00A233E3">
              <w:rPr>
                <w:rFonts w:ascii="Trebuchet MS" w:hAnsi="Trebuchet MS"/>
                <w:color w:val="0070C0"/>
                <w:sz w:val="24"/>
                <w:szCs w:val="24"/>
              </w:rPr>
              <w:t>etc.</w:t>
            </w:r>
          </w:p>
          <w:p w14:paraId="43B3AE72" w14:textId="77777777" w:rsidR="003457A2" w:rsidRPr="00147BA2" w:rsidRDefault="003457A2" w:rsidP="00CC4E67">
            <w:pPr>
              <w:spacing w:before="120" w:after="120"/>
              <w:jc w:val="both"/>
              <w:rPr>
                <w:rFonts w:ascii="Trebuchet MS" w:hAnsi="Trebuchet MS"/>
                <w:b/>
                <w:color w:val="0070C0"/>
                <w:sz w:val="24"/>
                <w:szCs w:val="24"/>
                <w:lang w:val="pt-PT"/>
              </w:rPr>
            </w:pPr>
            <w:r w:rsidRPr="00147BA2">
              <w:rPr>
                <w:rFonts w:ascii="Trebuchet MS" w:hAnsi="Trebuchet MS"/>
                <w:b/>
                <w:color w:val="0070C0"/>
                <w:sz w:val="24"/>
                <w:szCs w:val="24"/>
                <w:lang w:val="pt-PT"/>
              </w:rPr>
              <w:t>Este obligatoriu ca unul dintre indicatorii de etapă să fie definitivarea rezultatului/rezultatelor activităților de de transfer tehnologic din cadrul proiectului.</w:t>
            </w:r>
          </w:p>
          <w:p w14:paraId="5F383031" w14:textId="77777777" w:rsidR="00CC4E67" w:rsidRPr="00147BA2" w:rsidRDefault="00CC4E67" w:rsidP="00CC4E67">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Îndeplinirea, monitorizarea și verificarea îndeplinirii indicatorilor de etapă </w:t>
            </w:r>
            <w:r w:rsidR="00F237A5" w:rsidRPr="00147BA2">
              <w:rPr>
                <w:rFonts w:ascii="Trebuchet MS" w:hAnsi="Trebuchet MS"/>
                <w:color w:val="0070C0"/>
                <w:sz w:val="24"/>
                <w:szCs w:val="24"/>
              </w:rPr>
              <w:t xml:space="preserve">din cadrul Planului de monitorizare </w:t>
            </w:r>
            <w:r w:rsidRPr="00147BA2">
              <w:rPr>
                <w:rFonts w:ascii="Trebuchet MS" w:hAnsi="Trebuchet MS"/>
                <w:color w:val="0070C0"/>
                <w:sz w:val="24"/>
                <w:szCs w:val="24"/>
              </w:rPr>
              <w:t>se realizează în conformitate cu prevederile Art. 14 din OUG nr. 23/2023</w:t>
            </w:r>
            <w:r w:rsidR="00DE3A23" w:rsidRPr="00147BA2">
              <w:rPr>
                <w:rFonts w:ascii="Trebuchet MS" w:hAnsi="Trebuchet MS"/>
                <w:color w:val="0070C0"/>
                <w:sz w:val="24"/>
                <w:szCs w:val="24"/>
              </w:rPr>
              <w:t>,</w:t>
            </w:r>
            <w:r w:rsidRPr="00147BA2">
              <w:rPr>
                <w:rFonts w:ascii="Trebuchet MS" w:hAnsi="Trebuchet MS"/>
                <w:color w:val="0070C0"/>
                <w:sz w:val="24"/>
                <w:szCs w:val="24"/>
              </w:rPr>
              <w:t xml:space="preserve"> cu modificările și completările ulterioare. </w:t>
            </w:r>
          </w:p>
        </w:tc>
      </w:tr>
    </w:tbl>
    <w:p w14:paraId="01122DF3" w14:textId="5879CB2B" w:rsidR="0073155F" w:rsidRPr="00147BA2" w:rsidRDefault="00F67DEB" w:rsidP="00F67DEB">
      <w:pPr>
        <w:pStyle w:val="Heading1"/>
        <w:ind w:left="720"/>
        <w:rPr>
          <w:vanish/>
          <w:color w:val="0070C0"/>
          <w:szCs w:val="26"/>
        </w:rPr>
      </w:pPr>
      <w:bookmarkStart w:id="287" w:name="_Toc144102978"/>
      <w:bookmarkStart w:id="288" w:name="_Toc144103103"/>
      <w:bookmarkStart w:id="289" w:name="_Toc144103229"/>
      <w:bookmarkStart w:id="290" w:name="_Toc144103355"/>
      <w:bookmarkStart w:id="291" w:name="_Toc144103481"/>
      <w:bookmarkStart w:id="292" w:name="_Toc144103608"/>
      <w:bookmarkStart w:id="293" w:name="_Toc144103735"/>
      <w:bookmarkStart w:id="294" w:name="_Toc144103863"/>
      <w:bookmarkStart w:id="295" w:name="_Toc144103994"/>
      <w:bookmarkStart w:id="296" w:name="_Toc144131589"/>
      <w:bookmarkEnd w:id="287"/>
      <w:bookmarkEnd w:id="288"/>
      <w:bookmarkEnd w:id="289"/>
      <w:bookmarkEnd w:id="290"/>
      <w:bookmarkEnd w:id="291"/>
      <w:bookmarkEnd w:id="292"/>
      <w:bookmarkEnd w:id="293"/>
      <w:bookmarkEnd w:id="294"/>
      <w:bookmarkEnd w:id="295"/>
      <w:r>
        <w:rPr>
          <w:b/>
          <w:i/>
          <w:color w:val="0070C0"/>
          <w:szCs w:val="24"/>
        </w:rPr>
        <w:t xml:space="preserve">7. </w:t>
      </w:r>
      <w:r w:rsidR="00566CCA" w:rsidRPr="0011380F">
        <w:rPr>
          <w:b/>
          <w:i/>
          <w:color w:val="0070C0"/>
          <w:szCs w:val="24"/>
        </w:rPr>
        <w:t xml:space="preserve">COMPLETAREA </w:t>
      </w:r>
      <w:r w:rsidR="00D11A8C" w:rsidRPr="0011380F">
        <w:rPr>
          <w:b/>
          <w:i/>
          <w:color w:val="0070C0"/>
          <w:szCs w:val="24"/>
        </w:rPr>
        <w:t xml:space="preserve">ȘI DEPUNEREA </w:t>
      </w:r>
      <w:r w:rsidR="00566CCA" w:rsidRPr="0011380F">
        <w:rPr>
          <w:b/>
          <w:i/>
          <w:color w:val="0070C0"/>
          <w:szCs w:val="24"/>
        </w:rPr>
        <w:t>CERERILOR DE FINANȚARE</w:t>
      </w:r>
      <w:bookmarkEnd w:id="296"/>
      <w:r w:rsidR="00566CCA" w:rsidRPr="00147BA2">
        <w:rPr>
          <w:b/>
          <w:bCs/>
          <w:i/>
          <w:color w:val="0070C0"/>
          <w:szCs w:val="24"/>
        </w:rPr>
        <w:t xml:space="preserve"> </w:t>
      </w:r>
      <w:bookmarkStart w:id="297" w:name="_Toc144102858"/>
      <w:bookmarkStart w:id="298" w:name="_Toc144102980"/>
      <w:bookmarkStart w:id="299" w:name="_Toc144103105"/>
      <w:bookmarkStart w:id="300" w:name="_Toc144103231"/>
      <w:bookmarkStart w:id="301" w:name="_Toc144103357"/>
      <w:bookmarkStart w:id="302" w:name="_Toc144103483"/>
      <w:bookmarkStart w:id="303" w:name="_Toc144103610"/>
      <w:bookmarkStart w:id="304" w:name="_Toc144103737"/>
      <w:bookmarkStart w:id="305" w:name="_Toc144103865"/>
      <w:bookmarkStart w:id="306" w:name="_Toc144103996"/>
      <w:bookmarkStart w:id="307" w:name="_Toc144102981"/>
      <w:bookmarkStart w:id="308" w:name="_Toc144103106"/>
      <w:bookmarkStart w:id="309" w:name="_Toc144103232"/>
      <w:bookmarkStart w:id="310" w:name="_Toc144103358"/>
      <w:bookmarkStart w:id="311" w:name="_Toc144103484"/>
      <w:bookmarkStart w:id="312" w:name="_Toc144103611"/>
      <w:bookmarkStart w:id="313" w:name="_Toc144103738"/>
      <w:bookmarkStart w:id="314" w:name="_Toc144103866"/>
      <w:bookmarkStart w:id="315" w:name="_Toc144103997"/>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3471273A" w14:textId="77777777" w:rsidR="0011380F" w:rsidRDefault="0011380F" w:rsidP="0050444F">
      <w:pPr>
        <w:pStyle w:val="Heading2"/>
      </w:pPr>
      <w:bookmarkStart w:id="316" w:name="_Toc144103485"/>
      <w:bookmarkStart w:id="317" w:name="_Toc144103612"/>
      <w:bookmarkStart w:id="318" w:name="_Toc144103739"/>
      <w:bookmarkStart w:id="319" w:name="_Toc144103867"/>
      <w:bookmarkStart w:id="320" w:name="_Toc144103998"/>
      <w:bookmarkEnd w:id="316"/>
      <w:bookmarkEnd w:id="317"/>
      <w:bookmarkEnd w:id="318"/>
      <w:bookmarkEnd w:id="319"/>
      <w:bookmarkEnd w:id="320"/>
    </w:p>
    <w:p w14:paraId="31797B7A" w14:textId="4159FDFA" w:rsidR="00566CCA" w:rsidRPr="003929AA" w:rsidRDefault="0057126E" w:rsidP="0050444F">
      <w:pPr>
        <w:pStyle w:val="Heading2"/>
      </w:pPr>
      <w:bookmarkStart w:id="321" w:name="_Toc144131590"/>
      <w:r>
        <w:t>7.1</w:t>
      </w:r>
      <w:r w:rsidR="00233AC7">
        <w:t xml:space="preserve"> </w:t>
      </w:r>
      <w:r w:rsidR="00566CCA" w:rsidRPr="00515014">
        <w:t>Completarea formularului cererii</w:t>
      </w:r>
      <w:bookmarkEnd w:id="321"/>
    </w:p>
    <w:tbl>
      <w:tblPr>
        <w:tblStyle w:val="TableGrid"/>
        <w:tblW w:w="0" w:type="auto"/>
        <w:tblLook w:val="04A0" w:firstRow="1" w:lastRow="0" w:firstColumn="1" w:lastColumn="0" w:noHBand="0" w:noVBand="1"/>
      </w:tblPr>
      <w:tblGrid>
        <w:gridCol w:w="9396"/>
      </w:tblGrid>
      <w:tr w:rsidR="003506A1" w:rsidRPr="003929AA" w14:paraId="21A09FD9" w14:textId="77777777" w:rsidTr="00B558B3">
        <w:tc>
          <w:tcPr>
            <w:tcW w:w="9396" w:type="dxa"/>
          </w:tcPr>
          <w:p w14:paraId="1C82B3A4" w14:textId="77777777" w:rsidR="0019613D" w:rsidRPr="00147BA2" w:rsidRDefault="0019613D" w:rsidP="0019613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informații cu privire la asigurarea sustenabilității proiectului. </w:t>
            </w:r>
          </w:p>
          <w:p w14:paraId="5D326205" w14:textId="77777777" w:rsidR="0019613D" w:rsidRPr="00147BA2" w:rsidRDefault="0019613D" w:rsidP="0019613D">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Completarea corectă și completă a tuturor secțiunilor din cererea de finanțare, precum și anexarea tuturor documentelor solicitate este obligatorie pentru analiza corespunzătoare a cererii de finanțare în procesul de verificare, evaluare și selecție. </w:t>
            </w:r>
          </w:p>
          <w:p w14:paraId="70E74E4A" w14:textId="77777777" w:rsidR="009B15D5" w:rsidRPr="00147BA2" w:rsidRDefault="0019613D" w:rsidP="00A834F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Instrucțiunile de completare se vor prelua din </w:t>
            </w:r>
            <w:r w:rsidRPr="00147BA2">
              <w:rPr>
                <w:rFonts w:ascii="Trebuchet MS" w:hAnsi="Trebuchet MS"/>
                <w:b/>
                <w:bCs/>
                <w:color w:val="0070C0"/>
                <w:sz w:val="24"/>
                <w:szCs w:val="24"/>
              </w:rPr>
              <w:t xml:space="preserve">Anexa </w:t>
            </w:r>
            <w:r w:rsidR="00A834F1" w:rsidRPr="00147BA2">
              <w:rPr>
                <w:rFonts w:ascii="Trebuchet MS" w:hAnsi="Trebuchet MS"/>
                <w:b/>
                <w:bCs/>
                <w:color w:val="0070C0"/>
                <w:sz w:val="24"/>
                <w:szCs w:val="24"/>
              </w:rPr>
              <w:t>1 -</w:t>
            </w:r>
            <w:r w:rsidRPr="00147BA2">
              <w:rPr>
                <w:rFonts w:ascii="Trebuchet MS" w:hAnsi="Trebuchet MS"/>
                <w:b/>
                <w:bCs/>
                <w:color w:val="0070C0"/>
                <w:sz w:val="24"/>
                <w:szCs w:val="24"/>
              </w:rPr>
              <w:t xml:space="preserve"> </w:t>
            </w:r>
            <w:r w:rsidR="00C73AD3" w:rsidRPr="00147BA2">
              <w:rPr>
                <w:rFonts w:ascii="Trebuchet MS" w:hAnsi="Trebuchet MS"/>
                <w:color w:val="0070C0"/>
                <w:sz w:val="24"/>
                <w:szCs w:val="24"/>
              </w:rPr>
              <w:t>Model</w:t>
            </w:r>
            <w:r w:rsidR="00A5771B" w:rsidRPr="00147BA2">
              <w:rPr>
                <w:rFonts w:ascii="Trebuchet MS" w:hAnsi="Trebuchet MS"/>
                <w:color w:val="0070C0"/>
                <w:sz w:val="24"/>
                <w:szCs w:val="24"/>
              </w:rPr>
              <w:t xml:space="preserve"> și instrucțiuni de completare</w:t>
            </w:r>
            <w:r w:rsidRPr="00147BA2">
              <w:rPr>
                <w:rFonts w:ascii="Trebuchet MS" w:hAnsi="Trebuchet MS"/>
                <w:color w:val="0070C0"/>
                <w:sz w:val="24"/>
                <w:szCs w:val="24"/>
              </w:rPr>
              <w:t xml:space="preserve"> Cerere</w:t>
            </w:r>
            <w:r w:rsidR="008D7722" w:rsidRPr="00147BA2">
              <w:rPr>
                <w:rFonts w:ascii="Trebuchet MS" w:hAnsi="Trebuchet MS"/>
                <w:color w:val="0070C0"/>
                <w:sz w:val="24"/>
                <w:szCs w:val="24"/>
              </w:rPr>
              <w:t xml:space="preserve"> de</w:t>
            </w:r>
            <w:r w:rsidRPr="00147BA2">
              <w:rPr>
                <w:rFonts w:ascii="Trebuchet MS" w:hAnsi="Trebuchet MS"/>
                <w:color w:val="0070C0"/>
                <w:sz w:val="24"/>
                <w:szCs w:val="24"/>
              </w:rPr>
              <w:t xml:space="preserve"> finanțare.</w:t>
            </w:r>
          </w:p>
          <w:p w14:paraId="74B367C3" w14:textId="77777777" w:rsidR="002C435A" w:rsidRPr="00147BA2" w:rsidRDefault="002C435A" w:rsidP="00A834F1">
            <w:pPr>
              <w:spacing w:before="120" w:after="120"/>
              <w:jc w:val="both"/>
              <w:rPr>
                <w:rFonts w:ascii="Trebuchet MS" w:hAnsi="Trebuchet MS"/>
                <w:color w:val="0070C0"/>
                <w:sz w:val="24"/>
                <w:szCs w:val="24"/>
              </w:rPr>
            </w:pPr>
            <w:bookmarkStart w:id="322" w:name="_Hlk141876373"/>
            <w:r w:rsidRPr="0084289A">
              <w:rPr>
                <w:rFonts w:ascii="Trebuchet MS" w:hAnsi="Trebuchet MS"/>
                <w:iCs/>
                <w:color w:val="0070C0"/>
                <w:sz w:val="24"/>
              </w:rPr>
              <w:t>Solicitantul este singurul responsabil pentru transmiterea/completarea corectă și în timp a cererii de finanțare (și a documentelor anexate), dar și pentru corectitudine informațiilor din cadrul documentelor transmise.</w:t>
            </w:r>
            <w:bookmarkEnd w:id="322"/>
          </w:p>
        </w:tc>
      </w:tr>
    </w:tbl>
    <w:p w14:paraId="2A2112FD" w14:textId="77777777" w:rsidR="00566CCA" w:rsidRPr="003929AA" w:rsidRDefault="0057126E" w:rsidP="0050444F">
      <w:pPr>
        <w:pStyle w:val="Heading2"/>
      </w:pPr>
      <w:bookmarkStart w:id="323" w:name="_Toc144131591"/>
      <w:r>
        <w:t>7.2</w:t>
      </w:r>
      <w:r w:rsidR="00233AC7">
        <w:t xml:space="preserve"> </w:t>
      </w:r>
      <w:r w:rsidR="00566CCA" w:rsidRPr="003929AA">
        <w:t>Limba utilizată în completarea cererii de finanțare</w:t>
      </w:r>
      <w:bookmarkEnd w:id="323"/>
    </w:p>
    <w:tbl>
      <w:tblPr>
        <w:tblStyle w:val="TableGrid"/>
        <w:tblW w:w="0" w:type="auto"/>
        <w:tblLook w:val="04A0" w:firstRow="1" w:lastRow="0" w:firstColumn="1" w:lastColumn="0" w:noHBand="0" w:noVBand="1"/>
      </w:tblPr>
      <w:tblGrid>
        <w:gridCol w:w="9396"/>
      </w:tblGrid>
      <w:tr w:rsidR="003506A1" w:rsidRPr="003929AA" w14:paraId="5577DC37" w14:textId="77777777" w:rsidTr="00B558B3">
        <w:tc>
          <w:tcPr>
            <w:tcW w:w="9396" w:type="dxa"/>
          </w:tcPr>
          <w:p w14:paraId="51E22E81" w14:textId="77777777" w:rsidR="00DA693E" w:rsidRPr="00147BA2" w:rsidRDefault="00B823F7" w:rsidP="00D919B6">
            <w:pPr>
              <w:spacing w:before="120" w:after="120"/>
              <w:rPr>
                <w:rFonts w:ascii="Trebuchet MS" w:hAnsi="Trebuchet MS"/>
                <w:color w:val="0070C0"/>
                <w:sz w:val="24"/>
                <w:szCs w:val="24"/>
              </w:rPr>
            </w:pPr>
            <w:r w:rsidRPr="00147BA2">
              <w:rPr>
                <w:rFonts w:ascii="Trebuchet MS" w:hAnsi="Trebuchet MS"/>
                <w:color w:val="0070C0"/>
                <w:sz w:val="24"/>
                <w:szCs w:val="24"/>
              </w:rPr>
              <w:t>Limba utilizată în completarea cererii de finanțare este limba română.</w:t>
            </w:r>
          </w:p>
          <w:p w14:paraId="6D1EE659" w14:textId="77777777" w:rsidR="00733E98" w:rsidRPr="00147BA2" w:rsidRDefault="00733E98" w:rsidP="00C1325D">
            <w:pPr>
              <w:spacing w:before="120" w:after="120"/>
              <w:jc w:val="both"/>
              <w:rPr>
                <w:rFonts w:ascii="Trebuchet MS" w:hAnsi="Trebuchet MS"/>
                <w:color w:val="0070C0"/>
                <w:sz w:val="24"/>
                <w:szCs w:val="24"/>
              </w:rPr>
            </w:pPr>
            <w:r w:rsidRPr="00147BA2">
              <w:rPr>
                <w:rFonts w:ascii="Trebuchet MS" w:hAnsi="Trebuchet MS"/>
                <w:color w:val="0070C0"/>
                <w:sz w:val="24"/>
                <w:szCs w:val="24"/>
              </w:rPr>
              <w:t>Nu sunt acceptate cereri de finanțare și anexe ale acesteia redactate în alta limbă. În cazul anexării unor documente emise în alta limbă, se va anexa obligatoriu și traducerea legalizată sau autorizată a acestora.</w:t>
            </w:r>
          </w:p>
        </w:tc>
      </w:tr>
    </w:tbl>
    <w:p w14:paraId="72481BCB" w14:textId="77777777" w:rsidR="000E0B05" w:rsidRPr="003929AA" w:rsidRDefault="0057126E" w:rsidP="0050444F">
      <w:pPr>
        <w:pStyle w:val="Heading2"/>
      </w:pPr>
      <w:bookmarkStart w:id="324" w:name="_Toc144131592"/>
      <w:r>
        <w:t>7.3</w:t>
      </w:r>
      <w:r w:rsidR="00233AC7">
        <w:t xml:space="preserve"> </w:t>
      </w:r>
      <w:r w:rsidR="000E0B05" w:rsidRPr="003929AA">
        <w:t>Metodol</w:t>
      </w:r>
      <w:r w:rsidR="00711271">
        <w:t>o</w:t>
      </w:r>
      <w:r w:rsidR="000E0B05" w:rsidRPr="003929AA">
        <w:t>gia de justificare și detaliere a bugetului cererii de finanțare</w:t>
      </w:r>
      <w:bookmarkEnd w:id="324"/>
    </w:p>
    <w:tbl>
      <w:tblPr>
        <w:tblStyle w:val="TableGrid"/>
        <w:tblW w:w="0" w:type="auto"/>
        <w:tblLook w:val="04A0" w:firstRow="1" w:lastRow="0" w:firstColumn="1" w:lastColumn="0" w:noHBand="0" w:noVBand="1"/>
      </w:tblPr>
      <w:tblGrid>
        <w:gridCol w:w="9396"/>
      </w:tblGrid>
      <w:tr w:rsidR="003506A1" w:rsidRPr="003929AA" w14:paraId="40256B50" w14:textId="77777777" w:rsidTr="00B558B3">
        <w:tc>
          <w:tcPr>
            <w:tcW w:w="9396" w:type="dxa"/>
          </w:tcPr>
          <w:p w14:paraId="535F3793" w14:textId="77777777" w:rsidR="004B16D1" w:rsidRPr="00147BA2" w:rsidRDefault="004B16D1" w:rsidP="004B16D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La întocmirea bugetului, solicitantul are în vedere faptul că valorile pe care se fundamentează bugetul trebuie să respecte prevederile art. 5 lit. d) și e) din Ordonanța de urgență a Guvernului nr. 66/2011 pentru prevenirea, constatarea și sancționarea neregulilor apărute în obținerea și utilizarea fondurilor europene și/sau </w:t>
            </w:r>
            <w:r w:rsidRPr="00147BA2">
              <w:rPr>
                <w:rFonts w:ascii="Trebuchet MS" w:hAnsi="Trebuchet MS"/>
                <w:color w:val="0070C0"/>
                <w:sz w:val="24"/>
                <w:szCs w:val="24"/>
              </w:rPr>
              <w:lastRenderedPageBreak/>
              <w:t xml:space="preserve">a fondurilor publice naționale aferente acestora, cu modificările și completările ulterioare. </w:t>
            </w:r>
          </w:p>
          <w:p w14:paraId="06E3F3EC" w14:textId="77777777" w:rsidR="004B16D1" w:rsidRPr="00147BA2" w:rsidRDefault="004B16D1" w:rsidP="004B16D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Documentele ce fundamentează costurile, semnate de reprezentantul legal, pot fi oferte de preț pentru echipamente, liste de cantități și prețuri unitare provenite din surse verificabile și obiective. </w:t>
            </w:r>
          </w:p>
          <w:p w14:paraId="72115F53" w14:textId="77777777" w:rsidR="00DA693E" w:rsidRPr="00147BA2" w:rsidRDefault="004B16D1" w:rsidP="004B16D1">
            <w:pPr>
              <w:spacing w:before="120" w:after="120"/>
              <w:jc w:val="both"/>
              <w:rPr>
                <w:rFonts w:ascii="Trebuchet MS" w:hAnsi="Trebuchet MS"/>
                <w:b/>
                <w:color w:val="0070C0"/>
                <w:sz w:val="24"/>
                <w:szCs w:val="24"/>
              </w:rPr>
            </w:pPr>
            <w:r w:rsidRPr="00147BA2">
              <w:rPr>
                <w:rFonts w:ascii="Trebuchet MS" w:hAnsi="Trebuchet MS"/>
                <w:b/>
                <w:color w:val="0070C0"/>
                <w:sz w:val="24"/>
                <w:szCs w:val="24"/>
              </w:rPr>
              <w:t>Costurile trebuie să fie realiste (corect estimate), suficiente și necesare pentru implementarea proiectului.</w:t>
            </w:r>
            <w:r w:rsidR="004C6C5D" w:rsidRPr="00147BA2">
              <w:rPr>
                <w:rFonts w:ascii="Trebuchet MS" w:hAnsi="Trebuchet MS"/>
                <w:color w:val="0070C0"/>
                <w:sz w:val="24"/>
                <w:szCs w:val="24"/>
              </w:rPr>
              <w:t xml:space="preserve"> Solicitantul va justifica în Cererea de finanțare alegerea valorii bugetate în raport cu documentele justificative depuse precum și felul în care se asigură de rezonabilitatea costurilor (luând în calcul cel mai bun raport între cuantumul sprijinului, activitățile desfășurate și îndeplinirea obiectivelor).</w:t>
            </w:r>
          </w:p>
          <w:p w14:paraId="1F82F501" w14:textId="77777777" w:rsidR="001432B4" w:rsidRPr="00147BA2" w:rsidRDefault="001432B4" w:rsidP="001432B4">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completarea bugetului cererii de finanțare se va avea în vedere justificarea </w:t>
            </w:r>
            <w:r w:rsidRPr="00147BA2">
              <w:rPr>
                <w:rFonts w:ascii="Trebuchet MS" w:hAnsi="Trebuchet MS"/>
                <w:b/>
                <w:color w:val="0070C0"/>
                <w:sz w:val="24"/>
                <w:szCs w:val="24"/>
              </w:rPr>
              <w:t>costurilor eligibile bugetate la nivelul prețului pieței</w:t>
            </w:r>
            <w:r w:rsidRPr="00147BA2">
              <w:rPr>
                <w:rFonts w:ascii="Trebuchet MS" w:hAnsi="Trebuchet MS"/>
                <w:color w:val="0070C0"/>
                <w:sz w:val="24"/>
                <w:szCs w:val="24"/>
              </w:rPr>
              <w:t>, anexându-se documente justificative în acest sens (</w:t>
            </w:r>
            <w:r w:rsidR="005479C8" w:rsidRPr="00147BA2">
              <w:rPr>
                <w:rFonts w:ascii="Trebuchet MS" w:hAnsi="Trebuchet MS"/>
                <w:color w:val="0070C0"/>
                <w:sz w:val="24"/>
                <w:szCs w:val="24"/>
              </w:rPr>
              <w:t>2</w:t>
            </w:r>
            <w:r w:rsidRPr="00147BA2">
              <w:rPr>
                <w:rFonts w:ascii="Trebuchet MS" w:hAnsi="Trebuchet MS"/>
                <w:color w:val="0070C0"/>
                <w:sz w:val="24"/>
                <w:szCs w:val="24"/>
              </w:rPr>
              <w:t xml:space="preserve"> oferte de preț/</w:t>
            </w:r>
            <w:proofErr w:type="spellStart"/>
            <w:r w:rsidRPr="00147BA2">
              <w:rPr>
                <w:rFonts w:ascii="Trebuchet MS" w:hAnsi="Trebuchet MS"/>
                <w:color w:val="0070C0"/>
                <w:sz w:val="24"/>
                <w:szCs w:val="24"/>
              </w:rPr>
              <w:t>printscreen</w:t>
            </w:r>
            <w:proofErr w:type="spellEnd"/>
            <w:r w:rsidRPr="00147BA2">
              <w:rPr>
                <w:rFonts w:ascii="Trebuchet MS" w:hAnsi="Trebuchet MS"/>
                <w:color w:val="0070C0"/>
                <w:sz w:val="24"/>
                <w:szCs w:val="24"/>
              </w:rPr>
              <w:t>-uri pentru toate cheltuielile eligibile bugetate, liste de cantități de lucrări etc.)</w:t>
            </w:r>
            <w:r w:rsidR="00994C14" w:rsidRPr="00147BA2">
              <w:rPr>
                <w:rFonts w:ascii="Trebuchet MS" w:hAnsi="Trebuchet MS"/>
                <w:color w:val="0070C0"/>
                <w:sz w:val="24"/>
                <w:szCs w:val="24"/>
              </w:rPr>
              <w:t>.</w:t>
            </w:r>
            <w:r w:rsidRPr="00147BA2">
              <w:rPr>
                <w:rFonts w:ascii="Trebuchet MS" w:hAnsi="Trebuchet MS"/>
                <w:color w:val="0070C0"/>
                <w:sz w:val="24"/>
                <w:szCs w:val="24"/>
              </w:rPr>
              <w:t xml:space="preserve"> Prin excepție, în cazuri justificate, se poate accepta fundamentarea costurilor bugetate în baza a mai puțin de </w:t>
            </w:r>
            <w:r w:rsidR="002C435A" w:rsidRPr="00147BA2">
              <w:rPr>
                <w:rFonts w:ascii="Trebuchet MS" w:hAnsi="Trebuchet MS"/>
                <w:color w:val="0070C0"/>
                <w:sz w:val="24"/>
                <w:szCs w:val="24"/>
              </w:rPr>
              <w:t>2</w:t>
            </w:r>
            <w:r w:rsidRPr="00147BA2">
              <w:rPr>
                <w:rFonts w:ascii="Trebuchet MS" w:hAnsi="Trebuchet MS"/>
                <w:color w:val="0070C0"/>
                <w:sz w:val="24"/>
                <w:szCs w:val="24"/>
              </w:rPr>
              <w:t xml:space="preserve"> oferte (spre exemplu nu există pe piață un număr minim de </w:t>
            </w:r>
            <w:r w:rsidR="002C435A" w:rsidRPr="00147BA2">
              <w:rPr>
                <w:rFonts w:ascii="Trebuchet MS" w:hAnsi="Trebuchet MS"/>
                <w:color w:val="0070C0"/>
                <w:sz w:val="24"/>
                <w:szCs w:val="24"/>
              </w:rPr>
              <w:t>2</w:t>
            </w:r>
            <w:r w:rsidRPr="00147BA2">
              <w:rPr>
                <w:rFonts w:ascii="Trebuchet MS" w:hAnsi="Trebuchet MS"/>
                <w:color w:val="0070C0"/>
                <w:sz w:val="24"/>
                <w:szCs w:val="24"/>
              </w:rPr>
              <w:t xml:space="preserve"> ofertanți pentru un anumit tip de echipament)</w:t>
            </w:r>
            <w:r w:rsidR="00C812A9">
              <w:rPr>
                <w:rFonts w:ascii="Trebuchet MS" w:hAnsi="Trebuchet MS"/>
                <w:color w:val="0070C0"/>
                <w:sz w:val="24"/>
                <w:szCs w:val="24"/>
              </w:rPr>
              <w:t xml:space="preserve">, sau în cazul în care </w:t>
            </w:r>
            <w:r w:rsidR="00C812A9" w:rsidRPr="00C812A9">
              <w:rPr>
                <w:rFonts w:ascii="Trebuchet MS" w:hAnsi="Trebuchet MS"/>
                <w:color w:val="0070C0"/>
                <w:sz w:val="24"/>
                <w:szCs w:val="24"/>
              </w:rPr>
              <w:t>valoarea estimată a achiziției este mai mică sau egală cu 140.000 lei, fără TVA, pentru produse și servicii, respectiv 300.000 lei, fără TVA, pentru lucrări</w:t>
            </w:r>
            <w:r w:rsidR="00C812A9">
              <w:rPr>
                <w:rFonts w:ascii="Trebuchet MS" w:hAnsi="Trebuchet MS"/>
                <w:color w:val="0070C0"/>
                <w:sz w:val="24"/>
                <w:szCs w:val="24"/>
              </w:rPr>
              <w:t xml:space="preserve"> (1 singură ofertă)</w:t>
            </w:r>
            <w:r w:rsidR="00994C14" w:rsidRPr="00147BA2">
              <w:rPr>
                <w:rFonts w:ascii="Trebuchet MS" w:hAnsi="Trebuchet MS"/>
                <w:color w:val="0070C0"/>
                <w:sz w:val="24"/>
                <w:szCs w:val="24"/>
              </w:rPr>
              <w:t>.</w:t>
            </w:r>
            <w:r w:rsidR="0002386C" w:rsidRPr="00147BA2">
              <w:rPr>
                <w:rFonts w:ascii="Trebuchet MS" w:hAnsi="Trebuchet MS"/>
                <w:color w:val="0070C0"/>
                <w:sz w:val="24"/>
                <w:szCs w:val="24"/>
              </w:rPr>
              <w:t xml:space="preserve"> </w:t>
            </w:r>
            <w:r w:rsidR="00BF6BAC" w:rsidRPr="00147BA2">
              <w:rPr>
                <w:rFonts w:ascii="Trebuchet MS" w:hAnsi="Trebuchet MS"/>
                <w:color w:val="0070C0"/>
                <w:sz w:val="24"/>
                <w:szCs w:val="24"/>
              </w:rPr>
              <w:t xml:space="preserve">Aceste documente vor fi semnate și datate anterior datei și orei de depunere a proiectului în aplicația </w:t>
            </w:r>
            <w:proofErr w:type="spellStart"/>
            <w:r w:rsidR="00FC77B1">
              <w:rPr>
                <w:rFonts w:ascii="Trebuchet MS" w:hAnsi="Trebuchet MS"/>
                <w:color w:val="0070C0"/>
                <w:sz w:val="24"/>
                <w:szCs w:val="24"/>
              </w:rPr>
              <w:t>MySMIS</w:t>
            </w:r>
            <w:proofErr w:type="spellEnd"/>
            <w:r w:rsidR="00FC77B1">
              <w:rPr>
                <w:rFonts w:ascii="Trebuchet MS" w:hAnsi="Trebuchet MS"/>
                <w:color w:val="0070C0"/>
                <w:sz w:val="24"/>
                <w:szCs w:val="24"/>
              </w:rPr>
              <w:t>/</w:t>
            </w:r>
            <w:r w:rsidR="00BF6BAC" w:rsidRPr="00147BA2">
              <w:rPr>
                <w:rFonts w:ascii="Trebuchet MS" w:hAnsi="Trebuchet MS"/>
                <w:color w:val="0070C0"/>
                <w:sz w:val="24"/>
                <w:szCs w:val="24"/>
              </w:rPr>
              <w:t>SMIS2021</w:t>
            </w:r>
            <w:r w:rsidR="00FC77B1">
              <w:rPr>
                <w:rFonts w:ascii="Trebuchet MS" w:hAnsi="Trebuchet MS"/>
                <w:color w:val="0070C0"/>
                <w:sz w:val="24"/>
                <w:szCs w:val="24"/>
              </w:rPr>
              <w:t>+</w:t>
            </w:r>
            <w:r w:rsidR="00BF6BAC" w:rsidRPr="00147BA2">
              <w:rPr>
                <w:rFonts w:ascii="Trebuchet MS" w:hAnsi="Trebuchet MS"/>
                <w:color w:val="0070C0"/>
                <w:sz w:val="24"/>
                <w:szCs w:val="24"/>
              </w:rPr>
              <w:t>.</w:t>
            </w:r>
          </w:p>
          <w:p w14:paraId="7DFDF8F5" w14:textId="77777777" w:rsidR="001432B4" w:rsidRPr="00147BA2" w:rsidRDefault="001432B4" w:rsidP="001432B4">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 xml:space="preserve">Solicitanții se angajează să asigure necesarul de cofinanțare proprie pentru acoperirea cheltuielilor neeligibile. </w:t>
            </w:r>
          </w:p>
          <w:p w14:paraId="1344C7CB" w14:textId="77777777" w:rsidR="001432B4" w:rsidRPr="00147BA2" w:rsidRDefault="001432B4" w:rsidP="001432B4">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Contribuția proprie a solicitantului poate proveni din surse proprii, credite bancare negarantate/garantate de stat, aport al acționarilor/asociaților, contribuția altor organisme ale statului</w:t>
            </w:r>
            <w:r w:rsidR="00513B4C" w:rsidRPr="00147BA2">
              <w:rPr>
                <w:rFonts w:ascii="Trebuchet MS" w:hAnsi="Trebuchet MS"/>
                <w:color w:val="0070C0"/>
                <w:sz w:val="24"/>
                <w:szCs w:val="24"/>
                <w:lang w:val="it-IT"/>
              </w:rPr>
              <w:t>,</w:t>
            </w:r>
            <w:r w:rsidRPr="00147BA2">
              <w:rPr>
                <w:rFonts w:ascii="Trebuchet MS" w:hAnsi="Trebuchet MS"/>
                <w:color w:val="0070C0"/>
                <w:sz w:val="24"/>
                <w:szCs w:val="24"/>
                <w:lang w:val="it-IT"/>
              </w:rPr>
              <w:t xml:space="preserve"> alte surse private etc. </w:t>
            </w:r>
          </w:p>
          <w:p w14:paraId="50B162BA" w14:textId="77777777" w:rsidR="00953C76" w:rsidRPr="00147BA2" w:rsidRDefault="001432B4" w:rsidP="007565FE">
            <w:pPr>
              <w:spacing w:before="120" w:after="120"/>
              <w:jc w:val="both"/>
              <w:rPr>
                <w:rFonts w:ascii="Trebuchet MS" w:hAnsi="Trebuchet MS"/>
                <w:color w:val="0070C0"/>
                <w:sz w:val="24"/>
                <w:szCs w:val="24"/>
              </w:rPr>
            </w:pPr>
            <w:r w:rsidRPr="00147BA2">
              <w:rPr>
                <w:rFonts w:ascii="Trebuchet MS" w:hAnsi="Trebuchet MS"/>
                <w:color w:val="0070C0"/>
                <w:sz w:val="24"/>
                <w:szCs w:val="24"/>
                <w:lang w:val="it-IT"/>
              </w:rPr>
              <w:t xml:space="preserve">Dacă pe parcursul implementării proiectelor vor fi înregistrate economii, acestea vor putea fi utilizate în cadrul aceluiași proiect numai cu respectarea prevederilor contractuale, cu aprobarea </w:t>
            </w:r>
            <w:r w:rsidR="00C13D0C" w:rsidRPr="00147BA2">
              <w:rPr>
                <w:rFonts w:ascii="Trebuchet MS" w:hAnsi="Trebuchet MS"/>
                <w:color w:val="0070C0"/>
                <w:sz w:val="24"/>
                <w:szCs w:val="24"/>
                <w:lang w:val="it-IT"/>
              </w:rPr>
              <w:t xml:space="preserve">AM/OI. </w:t>
            </w:r>
          </w:p>
        </w:tc>
      </w:tr>
    </w:tbl>
    <w:p w14:paraId="7692AB8F" w14:textId="77777777" w:rsidR="00566CCA" w:rsidRPr="003929AA" w:rsidRDefault="0057126E" w:rsidP="0050444F">
      <w:pPr>
        <w:pStyle w:val="Heading2"/>
      </w:pPr>
      <w:bookmarkStart w:id="325" w:name="_Toc144131593"/>
      <w:r>
        <w:lastRenderedPageBreak/>
        <w:t>7.4</w:t>
      </w:r>
      <w:r w:rsidR="00FB4D69">
        <w:t xml:space="preserve"> </w:t>
      </w:r>
      <w:r w:rsidR="00566CCA" w:rsidRPr="003929AA">
        <w:t xml:space="preserve">Anexe </w:t>
      </w:r>
      <w:r w:rsidR="002D47EF" w:rsidRPr="003929AA">
        <w:t xml:space="preserve">și documente </w:t>
      </w:r>
      <w:r w:rsidR="00566CCA" w:rsidRPr="003929AA">
        <w:t>obligatorii la depunerea cererii</w:t>
      </w:r>
      <w:bookmarkEnd w:id="325"/>
      <w:r w:rsidR="00566CCA" w:rsidRPr="003929AA">
        <w:t xml:space="preserve"> </w:t>
      </w:r>
      <w:r w:rsidR="00566CCA" w:rsidRPr="003929AA">
        <w:tab/>
      </w:r>
    </w:p>
    <w:tbl>
      <w:tblPr>
        <w:tblStyle w:val="TableGrid"/>
        <w:tblW w:w="0" w:type="auto"/>
        <w:tblLook w:val="04A0" w:firstRow="1" w:lastRow="0" w:firstColumn="1" w:lastColumn="0" w:noHBand="0" w:noVBand="1"/>
      </w:tblPr>
      <w:tblGrid>
        <w:gridCol w:w="9396"/>
      </w:tblGrid>
      <w:tr w:rsidR="003506A1" w:rsidRPr="003929AA" w14:paraId="551ABB0B" w14:textId="77777777" w:rsidTr="00B558B3">
        <w:tc>
          <w:tcPr>
            <w:tcW w:w="9396" w:type="dxa"/>
          </w:tcPr>
          <w:p w14:paraId="73CC826F" w14:textId="77777777" w:rsidR="00DA693E" w:rsidRPr="00147BA2" w:rsidRDefault="006F54E1" w:rsidP="004371D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Împreună cu cererea de finanțare, </w:t>
            </w:r>
            <w:r w:rsidR="006F28D4">
              <w:rPr>
                <w:rFonts w:ascii="Trebuchet MS" w:hAnsi="Trebuchet MS"/>
                <w:color w:val="0070C0"/>
                <w:sz w:val="24"/>
                <w:szCs w:val="24"/>
              </w:rPr>
              <w:t>liderul și partenerii</w:t>
            </w:r>
            <w:r w:rsidRPr="00147BA2">
              <w:rPr>
                <w:rFonts w:ascii="Trebuchet MS" w:hAnsi="Trebuchet MS"/>
                <w:color w:val="0070C0"/>
                <w:sz w:val="24"/>
                <w:szCs w:val="24"/>
              </w:rPr>
              <w:t xml:space="preserve"> v</w:t>
            </w:r>
            <w:r w:rsidR="006F28D4">
              <w:rPr>
                <w:rFonts w:ascii="Trebuchet MS" w:hAnsi="Trebuchet MS"/>
                <w:color w:val="0070C0"/>
                <w:sz w:val="24"/>
                <w:szCs w:val="24"/>
              </w:rPr>
              <w:t>or</w:t>
            </w:r>
            <w:r w:rsidRPr="00147BA2">
              <w:rPr>
                <w:rFonts w:ascii="Trebuchet MS" w:hAnsi="Trebuchet MS"/>
                <w:color w:val="0070C0"/>
                <w:sz w:val="24"/>
                <w:szCs w:val="24"/>
              </w:rPr>
              <w:t xml:space="preserve"> depune declarația unică</w:t>
            </w:r>
            <w:r w:rsidR="00A834F1" w:rsidRPr="00147BA2">
              <w:rPr>
                <w:rFonts w:ascii="Trebuchet MS" w:hAnsi="Trebuchet MS"/>
                <w:color w:val="0070C0"/>
                <w:sz w:val="24"/>
                <w:szCs w:val="24"/>
              </w:rPr>
              <w:t xml:space="preserve"> (Anexa 2)</w:t>
            </w:r>
            <w:r w:rsidRPr="00147BA2">
              <w:rPr>
                <w:rFonts w:ascii="Trebuchet MS" w:hAnsi="Trebuchet MS"/>
                <w:color w:val="0070C0"/>
                <w:sz w:val="24"/>
                <w:szCs w:val="24"/>
              </w:rPr>
              <w:t xml:space="preserve"> și documentele justificative, documente suport și anexele obligatorii prevăzute în prezentul ghid al solicitantului</w:t>
            </w:r>
            <w:r w:rsidR="004E5890" w:rsidRPr="00147BA2">
              <w:rPr>
                <w:rFonts w:ascii="Trebuchet MS" w:hAnsi="Trebuchet MS"/>
                <w:color w:val="0070C0"/>
                <w:sz w:val="24"/>
                <w:szCs w:val="24"/>
              </w:rPr>
              <w:t>,</w:t>
            </w:r>
            <w:r w:rsidRPr="00147BA2">
              <w:rPr>
                <w:rFonts w:ascii="Trebuchet MS" w:hAnsi="Trebuchet MS"/>
                <w:color w:val="0070C0"/>
                <w:sz w:val="24"/>
                <w:szCs w:val="24"/>
              </w:rPr>
              <w:t xml:space="preserve"> necesare pentru etapa de evaluare </w:t>
            </w:r>
            <w:proofErr w:type="spellStart"/>
            <w:r w:rsidRPr="00147BA2">
              <w:rPr>
                <w:rFonts w:ascii="Trebuchet MS" w:hAnsi="Trebuchet MS"/>
                <w:color w:val="0070C0"/>
                <w:sz w:val="24"/>
                <w:szCs w:val="24"/>
              </w:rPr>
              <w:t>tehnico</w:t>
            </w:r>
            <w:proofErr w:type="spellEnd"/>
            <w:r w:rsidRPr="00147BA2">
              <w:rPr>
                <w:rFonts w:ascii="Trebuchet MS" w:hAnsi="Trebuchet MS"/>
                <w:color w:val="0070C0"/>
                <w:sz w:val="24"/>
                <w:szCs w:val="24"/>
              </w:rPr>
              <w:t>-financiară a proiectului</w:t>
            </w:r>
            <w:r w:rsidR="00A21341" w:rsidRPr="00147BA2">
              <w:rPr>
                <w:rFonts w:ascii="Trebuchet MS" w:hAnsi="Trebuchet MS"/>
                <w:color w:val="0070C0"/>
                <w:sz w:val="24"/>
                <w:szCs w:val="24"/>
              </w:rPr>
              <w:t>.</w:t>
            </w:r>
          </w:p>
          <w:p w14:paraId="07B4D556" w14:textId="77777777" w:rsidR="00550A32" w:rsidRPr="00147BA2" w:rsidRDefault="00550A32" w:rsidP="00550A32">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Documentele solicitate odată cu depunerea cererii de finanțare trebuie să se încadreze în valabilitatea stabilită de normele naționale în vigoare, acolo unde este cazul. Acestea se vor semna electronic și vor fi încărcate în format </w:t>
            </w:r>
            <w:r w:rsidR="0035354B" w:rsidRPr="00147BA2">
              <w:rPr>
                <w:rFonts w:ascii="Trebuchet MS" w:hAnsi="Trebuchet MS"/>
                <w:color w:val="0070C0"/>
                <w:sz w:val="24"/>
                <w:szCs w:val="24"/>
              </w:rPr>
              <w:t>.</w:t>
            </w:r>
            <w:proofErr w:type="spellStart"/>
            <w:r w:rsidRPr="00147BA2">
              <w:rPr>
                <w:rFonts w:ascii="Trebuchet MS" w:hAnsi="Trebuchet MS"/>
                <w:color w:val="0070C0"/>
                <w:sz w:val="24"/>
                <w:szCs w:val="24"/>
              </w:rPr>
              <w:t>pdf</w:t>
            </w:r>
            <w:proofErr w:type="spellEnd"/>
            <w:r w:rsidRPr="00147BA2">
              <w:rPr>
                <w:rFonts w:ascii="Trebuchet MS" w:hAnsi="Trebuchet MS"/>
                <w:color w:val="0070C0"/>
                <w:sz w:val="24"/>
                <w:szCs w:val="24"/>
              </w:rPr>
              <w:t xml:space="preserve"> în sistemul informatic.</w:t>
            </w:r>
          </w:p>
          <w:p w14:paraId="3F690535" w14:textId="77777777" w:rsidR="00A80CC9" w:rsidRPr="00147BA2" w:rsidRDefault="00252EF9" w:rsidP="004371D1">
            <w:pPr>
              <w:spacing w:before="120" w:after="120"/>
              <w:jc w:val="both"/>
              <w:rPr>
                <w:rFonts w:ascii="Trebuchet MS" w:hAnsi="Trebuchet MS"/>
                <w:color w:val="0070C0"/>
                <w:sz w:val="24"/>
                <w:szCs w:val="24"/>
              </w:rPr>
            </w:pPr>
            <w:r w:rsidRPr="00147BA2">
              <w:rPr>
                <w:rFonts w:ascii="Trebuchet MS" w:hAnsi="Trebuchet MS"/>
                <w:color w:val="0070C0"/>
                <w:sz w:val="24"/>
                <w:szCs w:val="24"/>
              </w:rPr>
              <w:t>Documentele obligatorii</w:t>
            </w:r>
            <w:r w:rsidR="00463B2F" w:rsidRPr="00147BA2">
              <w:rPr>
                <w:rFonts w:ascii="Trebuchet MS" w:hAnsi="Trebuchet MS"/>
                <w:color w:val="0070C0"/>
                <w:sz w:val="24"/>
                <w:szCs w:val="24"/>
              </w:rPr>
              <w:t xml:space="preserve"> la depunerea cererii de finanțare sunt:</w:t>
            </w:r>
          </w:p>
          <w:tbl>
            <w:tblPr>
              <w:tblStyle w:val="TableGrid"/>
              <w:tblW w:w="0" w:type="auto"/>
              <w:tblLook w:val="04A0" w:firstRow="1" w:lastRow="0" w:firstColumn="1" w:lastColumn="0" w:noHBand="0" w:noVBand="1"/>
            </w:tblPr>
            <w:tblGrid>
              <w:gridCol w:w="4585"/>
              <w:gridCol w:w="4585"/>
            </w:tblGrid>
            <w:tr w:rsidR="003506A1" w:rsidRPr="003929AA" w14:paraId="331236B1" w14:textId="77777777" w:rsidTr="00775E63">
              <w:tc>
                <w:tcPr>
                  <w:tcW w:w="4585" w:type="dxa"/>
                </w:tcPr>
                <w:p w14:paraId="3AF9883D" w14:textId="77777777" w:rsidR="00775E63" w:rsidRPr="00147BA2" w:rsidRDefault="00775E63" w:rsidP="00775E63">
                  <w:pPr>
                    <w:spacing w:before="120" w:after="120"/>
                    <w:jc w:val="center"/>
                    <w:rPr>
                      <w:rFonts w:ascii="Trebuchet MS" w:hAnsi="Trebuchet MS"/>
                      <w:b/>
                      <w:color w:val="0070C0"/>
                      <w:szCs w:val="24"/>
                      <w:lang w:val="en-US"/>
                    </w:rPr>
                  </w:pPr>
                  <w:r w:rsidRPr="00147BA2">
                    <w:rPr>
                      <w:rFonts w:ascii="Trebuchet MS" w:hAnsi="Trebuchet MS"/>
                      <w:b/>
                      <w:color w:val="0070C0"/>
                      <w:szCs w:val="24"/>
                      <w:lang w:val="en-US"/>
                    </w:rPr>
                    <w:t>Document</w:t>
                  </w:r>
                </w:p>
              </w:tc>
              <w:tc>
                <w:tcPr>
                  <w:tcW w:w="4585" w:type="dxa"/>
                </w:tcPr>
                <w:p w14:paraId="11EC58AA" w14:textId="77777777" w:rsidR="00775E63" w:rsidRPr="00147BA2" w:rsidRDefault="00AF4561" w:rsidP="00775E63">
                  <w:pPr>
                    <w:spacing w:before="120" w:after="120"/>
                    <w:jc w:val="center"/>
                    <w:rPr>
                      <w:rFonts w:ascii="Trebuchet MS" w:hAnsi="Trebuchet MS"/>
                      <w:b/>
                      <w:color w:val="0070C0"/>
                      <w:szCs w:val="24"/>
                    </w:rPr>
                  </w:pPr>
                  <w:r w:rsidRPr="00147BA2">
                    <w:rPr>
                      <w:rFonts w:ascii="Trebuchet MS" w:hAnsi="Trebuchet MS"/>
                      <w:b/>
                      <w:color w:val="0070C0"/>
                      <w:szCs w:val="24"/>
                    </w:rPr>
                    <w:t>Indicații</w:t>
                  </w:r>
                  <w:r w:rsidR="00775E63" w:rsidRPr="00147BA2">
                    <w:rPr>
                      <w:rFonts w:ascii="Trebuchet MS" w:hAnsi="Trebuchet MS"/>
                      <w:b/>
                      <w:color w:val="0070C0"/>
                      <w:szCs w:val="24"/>
                    </w:rPr>
                    <w:t>/recomandări</w:t>
                  </w:r>
                </w:p>
              </w:tc>
            </w:tr>
            <w:tr w:rsidR="003506A1" w:rsidRPr="003929AA" w14:paraId="0387D505" w14:textId="77777777" w:rsidTr="00775E63">
              <w:tc>
                <w:tcPr>
                  <w:tcW w:w="4585" w:type="dxa"/>
                </w:tcPr>
                <w:p w14:paraId="5CC90256" w14:textId="77777777" w:rsidR="00775E63" w:rsidRPr="00147BA2" w:rsidRDefault="00775E63" w:rsidP="004371D1">
                  <w:pPr>
                    <w:spacing w:before="120" w:after="120"/>
                    <w:jc w:val="both"/>
                    <w:rPr>
                      <w:rFonts w:ascii="Trebuchet MS" w:hAnsi="Trebuchet MS"/>
                      <w:b/>
                      <w:color w:val="0070C0"/>
                      <w:szCs w:val="24"/>
                    </w:rPr>
                  </w:pPr>
                  <w:proofErr w:type="spellStart"/>
                  <w:r w:rsidRPr="00147BA2">
                    <w:rPr>
                      <w:rFonts w:ascii="Trebuchet MS" w:hAnsi="Trebuchet MS"/>
                      <w:b/>
                      <w:color w:val="0070C0"/>
                      <w:szCs w:val="24"/>
                      <w:lang w:val="en-US"/>
                    </w:rPr>
                    <w:lastRenderedPageBreak/>
                    <w:t>Declara</w:t>
                  </w:r>
                  <w:r w:rsidR="003D1CF7" w:rsidRPr="00147BA2">
                    <w:rPr>
                      <w:rFonts w:ascii="Trebuchet MS" w:hAnsi="Trebuchet MS"/>
                      <w:b/>
                      <w:color w:val="0070C0"/>
                      <w:szCs w:val="24"/>
                      <w:lang w:val="en-US"/>
                    </w:rPr>
                    <w:t>ț</w:t>
                  </w:r>
                  <w:r w:rsidRPr="00147BA2">
                    <w:rPr>
                      <w:rFonts w:ascii="Trebuchet MS" w:hAnsi="Trebuchet MS"/>
                      <w:b/>
                      <w:color w:val="0070C0"/>
                      <w:szCs w:val="24"/>
                      <w:lang w:val="en-US"/>
                    </w:rPr>
                    <w:t>ia</w:t>
                  </w:r>
                  <w:proofErr w:type="spellEnd"/>
                  <w:r w:rsidRPr="00147BA2">
                    <w:rPr>
                      <w:rFonts w:ascii="Trebuchet MS" w:hAnsi="Trebuchet MS"/>
                      <w:b/>
                      <w:color w:val="0070C0"/>
                      <w:szCs w:val="24"/>
                      <w:lang w:val="en-US"/>
                    </w:rPr>
                    <w:t xml:space="preserve"> </w:t>
                  </w:r>
                  <w:proofErr w:type="spellStart"/>
                  <w:r w:rsidRPr="00147BA2">
                    <w:rPr>
                      <w:rFonts w:ascii="Trebuchet MS" w:hAnsi="Trebuchet MS"/>
                      <w:b/>
                      <w:color w:val="0070C0"/>
                      <w:szCs w:val="24"/>
                      <w:lang w:val="en-US"/>
                    </w:rPr>
                    <w:t>unică</w:t>
                  </w:r>
                  <w:proofErr w:type="spellEnd"/>
                </w:p>
              </w:tc>
              <w:tc>
                <w:tcPr>
                  <w:tcW w:w="4585" w:type="dxa"/>
                </w:tcPr>
                <w:p w14:paraId="266B7582" w14:textId="77777777" w:rsidR="00775E63" w:rsidRPr="00147BA2" w:rsidRDefault="00775E63" w:rsidP="004371D1">
                  <w:pPr>
                    <w:spacing w:before="120" w:after="120"/>
                    <w:jc w:val="both"/>
                    <w:rPr>
                      <w:rFonts w:ascii="Trebuchet MS" w:hAnsi="Trebuchet MS"/>
                      <w:color w:val="0070C0"/>
                      <w:szCs w:val="24"/>
                    </w:rPr>
                  </w:pPr>
                </w:p>
              </w:tc>
            </w:tr>
            <w:tr w:rsidR="003506A1" w:rsidRPr="003929AA" w14:paraId="2F2F226A" w14:textId="77777777" w:rsidTr="00775E63">
              <w:tc>
                <w:tcPr>
                  <w:tcW w:w="4585" w:type="dxa"/>
                </w:tcPr>
                <w:p w14:paraId="0D03DDA9" w14:textId="480C19F9" w:rsidR="00775E63" w:rsidRPr="00147BA2" w:rsidRDefault="00775E63" w:rsidP="004371D1">
                  <w:pPr>
                    <w:spacing w:before="120" w:after="120"/>
                    <w:jc w:val="both"/>
                    <w:rPr>
                      <w:rFonts w:ascii="Trebuchet MS" w:hAnsi="Trebuchet MS"/>
                      <w:b/>
                      <w:color w:val="0070C0"/>
                      <w:szCs w:val="24"/>
                    </w:rPr>
                  </w:pPr>
                  <w:r w:rsidRPr="00147BA2">
                    <w:rPr>
                      <w:rFonts w:ascii="Trebuchet MS" w:hAnsi="Trebuchet MS"/>
                      <w:b/>
                      <w:color w:val="0070C0"/>
                      <w:szCs w:val="24"/>
                    </w:rPr>
                    <w:t xml:space="preserve">Documente privind identificarea reprezentantului legal al </w:t>
                  </w:r>
                  <w:r w:rsidR="00FC0339">
                    <w:rPr>
                      <w:rFonts w:ascii="Trebuchet MS" w:hAnsi="Trebuchet MS"/>
                      <w:b/>
                      <w:color w:val="0070C0"/>
                      <w:szCs w:val="24"/>
                    </w:rPr>
                    <w:t>lider</w:t>
                  </w:r>
                  <w:r w:rsidR="009D45B7">
                    <w:rPr>
                      <w:rFonts w:ascii="Trebuchet MS" w:hAnsi="Trebuchet MS"/>
                      <w:b/>
                      <w:color w:val="0070C0"/>
                      <w:szCs w:val="24"/>
                    </w:rPr>
                    <w:t>ului</w:t>
                  </w:r>
                  <w:r w:rsidR="00FC0339">
                    <w:rPr>
                      <w:rFonts w:ascii="Trebuchet MS" w:hAnsi="Trebuchet MS"/>
                      <w:b/>
                      <w:color w:val="0070C0"/>
                      <w:szCs w:val="24"/>
                    </w:rPr>
                    <w:t xml:space="preserve"> de parteneriat și </w:t>
                  </w:r>
                  <w:r w:rsidR="009D45B7">
                    <w:rPr>
                      <w:rFonts w:ascii="Trebuchet MS" w:hAnsi="Trebuchet MS"/>
                      <w:b/>
                      <w:color w:val="0070C0"/>
                      <w:szCs w:val="24"/>
                    </w:rPr>
                    <w:t xml:space="preserve">al </w:t>
                  </w:r>
                  <w:r w:rsidR="00FC0339">
                    <w:rPr>
                      <w:rFonts w:ascii="Trebuchet MS" w:hAnsi="Trebuchet MS"/>
                      <w:b/>
                      <w:color w:val="0070C0"/>
                      <w:szCs w:val="24"/>
                    </w:rPr>
                    <w:t>parteneri</w:t>
                  </w:r>
                  <w:r w:rsidR="009D45B7">
                    <w:rPr>
                      <w:rFonts w:ascii="Trebuchet MS" w:hAnsi="Trebuchet MS"/>
                      <w:b/>
                      <w:color w:val="0070C0"/>
                      <w:szCs w:val="24"/>
                    </w:rPr>
                    <w:t>lor</w:t>
                  </w:r>
                </w:p>
              </w:tc>
              <w:tc>
                <w:tcPr>
                  <w:tcW w:w="4585" w:type="dxa"/>
                </w:tcPr>
                <w:p w14:paraId="685B62C0" w14:textId="76B54B8D" w:rsidR="00775E63" w:rsidRPr="00147BA2" w:rsidRDefault="00775E63" w:rsidP="00775E63">
                  <w:pPr>
                    <w:spacing w:before="120" w:after="120"/>
                    <w:jc w:val="both"/>
                    <w:rPr>
                      <w:rFonts w:ascii="Trebuchet MS" w:hAnsi="Trebuchet MS"/>
                      <w:color w:val="0070C0"/>
                      <w:szCs w:val="24"/>
                    </w:rPr>
                  </w:pPr>
                  <w:r w:rsidRPr="00147BA2">
                    <w:rPr>
                      <w:rFonts w:ascii="Trebuchet MS" w:hAnsi="Trebuchet MS"/>
                      <w:color w:val="0070C0"/>
                      <w:szCs w:val="24"/>
                    </w:rPr>
                    <w:t xml:space="preserve">Pentru reprezentantul legal al solicitantului </w:t>
                  </w:r>
                  <w:r w:rsidR="00FD6B98">
                    <w:rPr>
                      <w:rFonts w:ascii="Trebuchet MS" w:hAnsi="Trebuchet MS"/>
                      <w:color w:val="0070C0"/>
                      <w:szCs w:val="24"/>
                    </w:rPr>
                    <w:t>(</w:t>
                  </w:r>
                  <w:r w:rsidR="00FD6B98">
                    <w:rPr>
                      <w:rFonts w:ascii="Trebuchet MS" w:hAnsi="Trebuchet MS"/>
                      <w:b/>
                      <w:color w:val="0070C0"/>
                      <w:szCs w:val="24"/>
                    </w:rPr>
                    <w:t xml:space="preserve">lider de parteneriat și parteneri) </w:t>
                  </w:r>
                  <w:r w:rsidRPr="00147BA2">
                    <w:rPr>
                      <w:rFonts w:ascii="Trebuchet MS" w:hAnsi="Trebuchet MS"/>
                      <w:color w:val="0070C0"/>
                      <w:szCs w:val="24"/>
                    </w:rPr>
                    <w:t xml:space="preserve">se va anexa în mod obligatoriu la cererea de finanțare o copie după un document de identificare (în termen de valabilitate). </w:t>
                  </w:r>
                </w:p>
                <w:p w14:paraId="14E84F19" w14:textId="77777777" w:rsidR="00775E63" w:rsidRPr="00147BA2" w:rsidRDefault="00775E63" w:rsidP="00775E63">
                  <w:pPr>
                    <w:spacing w:before="120" w:after="120"/>
                    <w:jc w:val="both"/>
                    <w:rPr>
                      <w:rFonts w:ascii="Trebuchet MS" w:hAnsi="Trebuchet MS"/>
                      <w:color w:val="0070C0"/>
                      <w:szCs w:val="24"/>
                    </w:rPr>
                  </w:pPr>
                  <w:r w:rsidRPr="00147BA2">
                    <w:rPr>
                      <w:rFonts w:ascii="Trebuchet MS" w:hAnsi="Trebuchet MS"/>
                      <w:color w:val="0070C0"/>
                      <w:szCs w:val="24"/>
                    </w:rPr>
                    <w:t>Datele din documentul/documentele de identificare trebuie să fie aceleași cu cele menționate în cadrul cererii de finanțare la secțiunea privind identificarea reprezentantului legal.</w:t>
                  </w:r>
                </w:p>
              </w:tc>
            </w:tr>
            <w:tr w:rsidR="003506A1" w:rsidRPr="003929AA" w14:paraId="68EB2BF2" w14:textId="77777777" w:rsidTr="00775E63">
              <w:tc>
                <w:tcPr>
                  <w:tcW w:w="4585" w:type="dxa"/>
                </w:tcPr>
                <w:p w14:paraId="3E47F60E" w14:textId="144E861F" w:rsidR="00A31B17" w:rsidRPr="003E0CDA" w:rsidRDefault="00A31B17" w:rsidP="00A31B17">
                  <w:pPr>
                    <w:spacing w:before="120" w:after="120"/>
                    <w:jc w:val="both"/>
                    <w:rPr>
                      <w:rFonts w:ascii="Trebuchet MS" w:hAnsi="Trebuchet MS"/>
                      <w:b/>
                      <w:color w:val="0070C0"/>
                      <w:szCs w:val="24"/>
                      <w:lang w:val="pt-BR"/>
                    </w:rPr>
                  </w:pPr>
                  <w:r w:rsidRPr="003E0CDA">
                    <w:rPr>
                      <w:rFonts w:ascii="Trebuchet MS" w:hAnsi="Trebuchet MS"/>
                      <w:b/>
                      <w:bCs/>
                      <w:color w:val="0070C0"/>
                      <w:szCs w:val="24"/>
                      <w:lang w:val="pt-BR"/>
                    </w:rPr>
                    <w:t>Mandatul/împuternicirea în numele  reprezentantului legal pentru semnarea anumitor anexe/secţiuni la cererea de finanțare, dacă este cazul</w:t>
                  </w:r>
                </w:p>
                <w:p w14:paraId="69B73DBE" w14:textId="77777777" w:rsidR="00A31B17" w:rsidRPr="00147BA2" w:rsidRDefault="00A31B17" w:rsidP="004371D1">
                  <w:pPr>
                    <w:spacing w:before="120" w:after="120"/>
                    <w:jc w:val="both"/>
                    <w:rPr>
                      <w:rFonts w:ascii="Trebuchet MS" w:hAnsi="Trebuchet MS"/>
                      <w:b/>
                      <w:color w:val="0070C0"/>
                      <w:szCs w:val="24"/>
                    </w:rPr>
                  </w:pPr>
                </w:p>
              </w:tc>
              <w:tc>
                <w:tcPr>
                  <w:tcW w:w="4585" w:type="dxa"/>
                </w:tcPr>
                <w:p w14:paraId="35C886E1" w14:textId="77777777" w:rsidR="00A31B17" w:rsidRPr="003E0CDA" w:rsidRDefault="00A31B17" w:rsidP="00775E63">
                  <w:pPr>
                    <w:spacing w:before="120" w:after="120"/>
                    <w:jc w:val="both"/>
                    <w:rPr>
                      <w:rFonts w:ascii="Trebuchet MS" w:hAnsi="Trebuchet MS"/>
                      <w:color w:val="0070C0"/>
                      <w:szCs w:val="24"/>
                      <w:lang w:val="pt-BR"/>
                    </w:rPr>
                  </w:pPr>
                </w:p>
              </w:tc>
            </w:tr>
            <w:tr w:rsidR="003506A1" w:rsidRPr="003929AA" w14:paraId="2353045E" w14:textId="77777777" w:rsidTr="00775E63">
              <w:tc>
                <w:tcPr>
                  <w:tcW w:w="4585" w:type="dxa"/>
                </w:tcPr>
                <w:p w14:paraId="2101C453" w14:textId="34417C76" w:rsidR="00BC49E6" w:rsidRPr="00A2408A" w:rsidRDefault="00BC49E6" w:rsidP="00A31B17">
                  <w:pPr>
                    <w:spacing w:before="120" w:after="120"/>
                    <w:jc w:val="both"/>
                    <w:rPr>
                      <w:rFonts w:ascii="Trebuchet MS" w:hAnsi="Trebuchet MS"/>
                      <w:b/>
                      <w:bCs/>
                      <w:color w:val="0070C0"/>
                      <w:szCs w:val="24"/>
                      <w:lang w:val="pt-BR"/>
                    </w:rPr>
                  </w:pPr>
                  <w:r w:rsidRPr="00A2408A">
                    <w:rPr>
                      <w:rFonts w:ascii="Trebuchet MS" w:hAnsi="Trebuchet MS"/>
                      <w:b/>
                      <w:bCs/>
                      <w:color w:val="0070C0"/>
                      <w:szCs w:val="24"/>
                      <w:lang w:val="pt-BR"/>
                    </w:rPr>
                    <w:t>Consimțământ privind prelucrarea datelor cu caracter personal</w:t>
                  </w:r>
                </w:p>
              </w:tc>
              <w:tc>
                <w:tcPr>
                  <w:tcW w:w="4585" w:type="dxa"/>
                </w:tcPr>
                <w:p w14:paraId="5BD55CB9" w14:textId="2138085A" w:rsidR="00BC49E6" w:rsidRPr="00A2408A" w:rsidRDefault="00BC49E6" w:rsidP="00A834F1">
                  <w:pPr>
                    <w:spacing w:before="120" w:after="120"/>
                    <w:jc w:val="both"/>
                    <w:rPr>
                      <w:rFonts w:ascii="Trebuchet MS" w:hAnsi="Trebuchet MS"/>
                      <w:color w:val="0070C0"/>
                      <w:szCs w:val="24"/>
                      <w:lang w:val="pt-BR"/>
                    </w:rPr>
                  </w:pPr>
                  <w:r w:rsidRPr="00A2408A">
                    <w:rPr>
                      <w:rFonts w:ascii="Trebuchet MS" w:hAnsi="Trebuchet MS"/>
                      <w:color w:val="0070C0"/>
                      <w:szCs w:val="24"/>
                      <w:lang w:val="pt-BR"/>
                    </w:rPr>
                    <w:t xml:space="preserve">Această declarație (Model în </w:t>
                  </w:r>
                  <w:r w:rsidR="00A834F1" w:rsidRPr="00A2408A">
                    <w:rPr>
                      <w:rFonts w:ascii="Trebuchet MS" w:hAnsi="Trebuchet MS"/>
                      <w:color w:val="0070C0"/>
                      <w:szCs w:val="24"/>
                      <w:lang w:val="pt-BR"/>
                    </w:rPr>
                    <w:t>A</w:t>
                  </w:r>
                  <w:r w:rsidRPr="00A2408A">
                    <w:rPr>
                      <w:rFonts w:ascii="Trebuchet MS" w:hAnsi="Trebuchet MS"/>
                      <w:color w:val="0070C0"/>
                      <w:szCs w:val="24"/>
                      <w:lang w:val="pt-BR"/>
                    </w:rPr>
                    <w:t>nexa</w:t>
                  </w:r>
                  <w:r w:rsidR="00543981" w:rsidRPr="00A2408A">
                    <w:rPr>
                      <w:rFonts w:ascii="Trebuchet MS" w:hAnsi="Trebuchet MS"/>
                      <w:color w:val="0070C0"/>
                      <w:szCs w:val="24"/>
                      <w:lang w:val="pt-BR"/>
                    </w:rPr>
                    <w:t xml:space="preserve"> 6</w:t>
                  </w:r>
                  <w:r w:rsidR="004F2850" w:rsidRPr="00A2408A">
                    <w:rPr>
                      <w:rFonts w:ascii="Trebuchet MS" w:hAnsi="Trebuchet MS"/>
                      <w:color w:val="0070C0"/>
                      <w:szCs w:val="24"/>
                      <w:lang w:val="pt-BR"/>
                    </w:rPr>
                    <w:t xml:space="preserve"> la prezentul ghid</w:t>
                  </w:r>
                  <w:r w:rsidRPr="00A2408A">
                    <w:rPr>
                      <w:rFonts w:ascii="Trebuchet MS" w:hAnsi="Trebuchet MS"/>
                      <w:color w:val="0070C0"/>
                      <w:szCs w:val="24"/>
                      <w:lang w:val="pt-BR"/>
                    </w:rPr>
                    <w:t xml:space="preserve">) se completează de către reprezentanții legali ai solicitantului (inclusiv </w:t>
                  </w:r>
                  <w:r w:rsidR="004F2850" w:rsidRPr="00A2408A">
                    <w:rPr>
                      <w:rFonts w:ascii="Trebuchet MS" w:hAnsi="Trebuchet MS"/>
                      <w:color w:val="0070C0"/>
                      <w:szCs w:val="24"/>
                      <w:lang w:val="pt-BR"/>
                    </w:rPr>
                    <w:t xml:space="preserve">de cei ai </w:t>
                  </w:r>
                  <w:r w:rsidRPr="00A2408A">
                    <w:rPr>
                      <w:rFonts w:ascii="Trebuchet MS" w:hAnsi="Trebuchet MS"/>
                      <w:color w:val="0070C0"/>
                      <w:szCs w:val="24"/>
                      <w:lang w:val="pt-BR"/>
                    </w:rPr>
                    <w:t>partenerilor).</w:t>
                  </w:r>
                </w:p>
              </w:tc>
            </w:tr>
            <w:tr w:rsidR="003506A1" w:rsidRPr="003929AA" w14:paraId="0F1BD53C" w14:textId="77777777" w:rsidTr="00775E63">
              <w:tc>
                <w:tcPr>
                  <w:tcW w:w="4585" w:type="dxa"/>
                </w:tcPr>
                <w:p w14:paraId="42DB57D9" w14:textId="77777777" w:rsidR="00775E63" w:rsidRPr="00147BA2" w:rsidRDefault="001D18F9" w:rsidP="005D1706">
                  <w:pPr>
                    <w:spacing w:before="120" w:after="120"/>
                    <w:jc w:val="both"/>
                    <w:rPr>
                      <w:rFonts w:ascii="Trebuchet MS" w:hAnsi="Trebuchet MS"/>
                      <w:color w:val="0070C0"/>
                      <w:szCs w:val="24"/>
                    </w:rPr>
                  </w:pPr>
                  <w:proofErr w:type="spellStart"/>
                  <w:r w:rsidRPr="00147BA2">
                    <w:rPr>
                      <w:rFonts w:ascii="Trebuchet MS" w:hAnsi="Trebuchet MS"/>
                      <w:b/>
                      <w:bCs/>
                      <w:color w:val="0070C0"/>
                      <w:szCs w:val="24"/>
                      <w:lang w:val="en-US"/>
                    </w:rPr>
                    <w:t>Macheta</w:t>
                  </w:r>
                  <w:proofErr w:type="spellEnd"/>
                  <w:r w:rsidRPr="00147BA2">
                    <w:rPr>
                      <w:rFonts w:ascii="Trebuchet MS" w:hAnsi="Trebuchet MS"/>
                      <w:b/>
                      <w:bCs/>
                      <w:color w:val="0070C0"/>
                      <w:szCs w:val="24"/>
                      <w:lang w:val="en-US"/>
                    </w:rPr>
                    <w:t xml:space="preserve"> </w:t>
                  </w:r>
                  <w:proofErr w:type="spellStart"/>
                  <w:r w:rsidRPr="00147BA2">
                    <w:rPr>
                      <w:rFonts w:ascii="Trebuchet MS" w:hAnsi="Trebuchet MS"/>
                      <w:b/>
                      <w:bCs/>
                      <w:color w:val="0070C0"/>
                      <w:szCs w:val="24"/>
                      <w:lang w:val="en-US"/>
                    </w:rPr>
                    <w:t>financiară</w:t>
                  </w:r>
                  <w:proofErr w:type="spellEnd"/>
                  <w:r w:rsidRPr="00147BA2">
                    <w:rPr>
                      <w:rFonts w:ascii="Trebuchet MS" w:hAnsi="Trebuchet MS"/>
                      <w:b/>
                      <w:bCs/>
                      <w:color w:val="0070C0"/>
                      <w:szCs w:val="24"/>
                      <w:lang w:val="en-US"/>
                    </w:rPr>
                    <w:t xml:space="preserve"> </w:t>
                  </w:r>
                </w:p>
              </w:tc>
              <w:tc>
                <w:tcPr>
                  <w:tcW w:w="4585" w:type="dxa"/>
                </w:tcPr>
                <w:p w14:paraId="73C60788" w14:textId="77777777" w:rsidR="00775E63" w:rsidRPr="00147BA2" w:rsidRDefault="00404E8E" w:rsidP="00A834F1">
                  <w:pPr>
                    <w:spacing w:before="120" w:after="120"/>
                    <w:jc w:val="both"/>
                    <w:rPr>
                      <w:rFonts w:ascii="Trebuchet MS" w:hAnsi="Trebuchet MS"/>
                      <w:color w:val="0070C0"/>
                      <w:szCs w:val="24"/>
                    </w:rPr>
                  </w:pPr>
                  <w:r w:rsidRPr="00147BA2">
                    <w:rPr>
                      <w:rFonts w:ascii="Trebuchet MS" w:hAnsi="Trebuchet MS"/>
                      <w:color w:val="0070C0"/>
                      <w:szCs w:val="24"/>
                    </w:rPr>
                    <w:t>Se vor completa toate câmpurile specifice din cadrul machetei pentru toate foile de calcul aplicabile, în conformitate cu modelul</w:t>
                  </w:r>
                  <w:r w:rsidR="005D1706" w:rsidRPr="00147BA2">
                    <w:rPr>
                      <w:rFonts w:ascii="Trebuchet MS" w:hAnsi="Trebuchet MS"/>
                      <w:color w:val="0070C0"/>
                      <w:szCs w:val="24"/>
                    </w:rPr>
                    <w:t xml:space="preserve"> din </w:t>
                  </w:r>
                  <w:r w:rsidR="00A834F1" w:rsidRPr="00147BA2">
                    <w:rPr>
                      <w:rFonts w:ascii="Trebuchet MS" w:hAnsi="Trebuchet MS"/>
                      <w:color w:val="0070C0"/>
                      <w:szCs w:val="24"/>
                    </w:rPr>
                    <w:t>A</w:t>
                  </w:r>
                  <w:r w:rsidR="005D1706" w:rsidRPr="00147BA2">
                    <w:rPr>
                      <w:rFonts w:ascii="Trebuchet MS" w:hAnsi="Trebuchet MS"/>
                      <w:color w:val="0070C0"/>
                      <w:szCs w:val="24"/>
                    </w:rPr>
                    <w:t>nexa</w:t>
                  </w:r>
                  <w:r w:rsidR="00543981">
                    <w:rPr>
                      <w:rFonts w:ascii="Trebuchet MS" w:hAnsi="Trebuchet MS"/>
                      <w:color w:val="0070C0"/>
                      <w:szCs w:val="24"/>
                    </w:rPr>
                    <w:t xml:space="preserve"> 8</w:t>
                  </w:r>
                  <w:r w:rsidRPr="00147BA2">
                    <w:rPr>
                      <w:rFonts w:ascii="Trebuchet MS" w:hAnsi="Trebuchet MS"/>
                      <w:color w:val="0070C0"/>
                      <w:szCs w:val="24"/>
                    </w:rPr>
                    <w:t xml:space="preserve"> la ghid</w:t>
                  </w:r>
                </w:p>
              </w:tc>
            </w:tr>
            <w:tr w:rsidR="00937F62" w:rsidRPr="003929AA" w14:paraId="0578F8C9" w14:textId="77777777" w:rsidTr="00775E63">
              <w:tc>
                <w:tcPr>
                  <w:tcW w:w="4585" w:type="dxa"/>
                </w:tcPr>
                <w:p w14:paraId="74087570" w14:textId="5BC0F6F8" w:rsidR="00937F62" w:rsidRPr="00937F62" w:rsidDel="00FD6B98" w:rsidRDefault="00937F62" w:rsidP="00970789">
                  <w:pPr>
                    <w:tabs>
                      <w:tab w:val="left" w:pos="474"/>
                    </w:tabs>
                    <w:spacing w:before="120" w:after="120"/>
                    <w:jc w:val="both"/>
                    <w:rPr>
                      <w:rFonts w:ascii="Trebuchet MS" w:hAnsi="Trebuchet MS"/>
                      <w:b/>
                      <w:bCs/>
                      <w:color w:val="0070C0"/>
                      <w:szCs w:val="24"/>
                      <w:lang w:val="pt-BR"/>
                    </w:rPr>
                  </w:pPr>
                  <w:r w:rsidRPr="00E608A4">
                    <w:rPr>
                      <w:rFonts w:ascii="Trebuchet MS" w:hAnsi="Trebuchet MS"/>
                      <w:b/>
                      <w:bCs/>
                      <w:color w:val="0070C0"/>
                      <w:lang w:val="it-IT"/>
                    </w:rPr>
                    <w:t>Studiul de fezabilitate, daca este cazul</w:t>
                  </w:r>
                </w:p>
              </w:tc>
              <w:tc>
                <w:tcPr>
                  <w:tcW w:w="4585" w:type="dxa"/>
                </w:tcPr>
                <w:p w14:paraId="038E4EFD" w14:textId="77777777" w:rsidR="00937F62" w:rsidRPr="00937F62" w:rsidRDefault="00937F62" w:rsidP="00970789">
                  <w:pPr>
                    <w:spacing w:before="120" w:after="120"/>
                    <w:jc w:val="both"/>
                    <w:rPr>
                      <w:rFonts w:ascii="Trebuchet MS" w:hAnsi="Trebuchet MS"/>
                      <w:color w:val="0070C0"/>
                      <w:szCs w:val="24"/>
                      <w:lang w:val="pt-BR"/>
                    </w:rPr>
                  </w:pPr>
                </w:p>
              </w:tc>
            </w:tr>
            <w:tr w:rsidR="00937F62" w:rsidRPr="003929AA" w14:paraId="5A3E4B5D" w14:textId="77777777" w:rsidTr="00775E63">
              <w:tc>
                <w:tcPr>
                  <w:tcW w:w="4585" w:type="dxa"/>
                </w:tcPr>
                <w:p w14:paraId="27FE7879" w14:textId="6AE15263" w:rsidR="00937F62" w:rsidRPr="00E608A4" w:rsidRDefault="00937F62" w:rsidP="00937F62">
                  <w:pPr>
                    <w:tabs>
                      <w:tab w:val="left" w:pos="474"/>
                    </w:tabs>
                    <w:spacing w:before="120" w:after="120"/>
                    <w:jc w:val="both"/>
                    <w:rPr>
                      <w:rFonts w:ascii="Trebuchet MS" w:hAnsi="Trebuchet MS"/>
                      <w:b/>
                      <w:bCs/>
                      <w:color w:val="0070C0"/>
                      <w:lang w:val="it-IT"/>
                    </w:rPr>
                  </w:pPr>
                  <w:r w:rsidRPr="00E608A4">
                    <w:rPr>
                      <w:rFonts w:ascii="Trebuchet MS" w:hAnsi="Trebuchet MS"/>
                      <w:b/>
                      <w:bCs/>
                      <w:color w:val="0070C0"/>
                      <w:lang w:val="it-IT"/>
                    </w:rPr>
                    <w:t>Expertiza tehnica a cl</w:t>
                  </w:r>
                  <w:proofErr w:type="spellStart"/>
                  <w:r w:rsidRPr="00E608A4">
                    <w:rPr>
                      <w:rFonts w:ascii="Trebuchet MS" w:hAnsi="Trebuchet MS"/>
                      <w:b/>
                      <w:bCs/>
                      <w:color w:val="0070C0"/>
                    </w:rPr>
                    <w:t>ădirii</w:t>
                  </w:r>
                  <w:proofErr w:type="spellEnd"/>
                  <w:r w:rsidR="009D45B7">
                    <w:rPr>
                      <w:rFonts w:ascii="Trebuchet MS" w:hAnsi="Trebuchet MS"/>
                      <w:b/>
                      <w:bCs/>
                      <w:color w:val="0070C0"/>
                      <w:lang w:val="it-IT"/>
                    </w:rPr>
                    <w:t xml:space="preserve"> (hală)</w:t>
                  </w:r>
                  <w:r w:rsidRPr="00E608A4">
                    <w:rPr>
                      <w:rFonts w:ascii="Trebuchet MS" w:hAnsi="Trebuchet MS"/>
                      <w:b/>
                      <w:bCs/>
                      <w:color w:val="0070C0"/>
                      <w:lang w:val="it-IT"/>
                    </w:rPr>
                    <w:t xml:space="preserve"> dac</w:t>
                  </w:r>
                  <w:r w:rsidR="00524010">
                    <w:rPr>
                      <w:rFonts w:ascii="Trebuchet MS" w:hAnsi="Trebuchet MS"/>
                      <w:b/>
                      <w:bCs/>
                      <w:color w:val="0070C0"/>
                      <w:lang w:val="it-IT"/>
                    </w:rPr>
                    <w:t>ă</w:t>
                  </w:r>
                  <w:r w:rsidRPr="00E608A4">
                    <w:rPr>
                      <w:rFonts w:ascii="Trebuchet MS" w:hAnsi="Trebuchet MS"/>
                      <w:b/>
                      <w:bCs/>
                      <w:color w:val="0070C0"/>
                      <w:lang w:val="it-IT"/>
                    </w:rPr>
                    <w:t xml:space="preserve"> este cazul</w:t>
                  </w:r>
                </w:p>
              </w:tc>
              <w:tc>
                <w:tcPr>
                  <w:tcW w:w="4585" w:type="dxa"/>
                </w:tcPr>
                <w:p w14:paraId="68608795" w14:textId="14FB3D7E" w:rsidR="00937F62" w:rsidRPr="00937F62" w:rsidRDefault="00937F62" w:rsidP="00937F62">
                  <w:pPr>
                    <w:spacing w:before="120" w:after="120"/>
                    <w:jc w:val="both"/>
                    <w:rPr>
                      <w:rFonts w:ascii="Trebuchet MS" w:hAnsi="Trebuchet MS"/>
                      <w:color w:val="0070C0"/>
                      <w:szCs w:val="24"/>
                      <w:lang w:val="pt-BR"/>
                    </w:rPr>
                  </w:pPr>
                  <w:r w:rsidRPr="00E608A4">
                    <w:rPr>
                      <w:rFonts w:ascii="Trebuchet MS" w:hAnsi="Trebuchet MS"/>
                      <w:color w:val="0070C0"/>
                      <w:lang w:val="it-IT"/>
                    </w:rPr>
                    <w:t>Este necesar ca expertiza să fie realizată de un expert ANEVAR autorizat</w:t>
                  </w:r>
                </w:p>
              </w:tc>
            </w:tr>
            <w:tr w:rsidR="00937F62" w:rsidRPr="003929AA" w14:paraId="483A6016" w14:textId="77777777" w:rsidTr="00775E63">
              <w:tc>
                <w:tcPr>
                  <w:tcW w:w="4585" w:type="dxa"/>
                </w:tcPr>
                <w:p w14:paraId="23191336" w14:textId="332B522F" w:rsidR="00937F62" w:rsidRPr="00147BA2" w:rsidRDefault="00937F62" w:rsidP="00937F62">
                  <w:pPr>
                    <w:tabs>
                      <w:tab w:val="left" w:pos="474"/>
                    </w:tabs>
                    <w:spacing w:before="120" w:after="120"/>
                    <w:jc w:val="both"/>
                    <w:rPr>
                      <w:rFonts w:ascii="Trebuchet MS" w:hAnsi="Trebuchet MS"/>
                      <w:b/>
                      <w:bCs/>
                      <w:color w:val="0070C0"/>
                      <w:szCs w:val="24"/>
                      <w:lang w:val="it-IT"/>
                    </w:rPr>
                  </w:pPr>
                  <w:r w:rsidRPr="00147BA2">
                    <w:rPr>
                      <w:rFonts w:ascii="Trebuchet MS" w:hAnsi="Trebuchet MS"/>
                      <w:b/>
                      <w:bCs/>
                      <w:color w:val="0070C0"/>
                      <w:szCs w:val="24"/>
                    </w:rPr>
                    <w:t xml:space="preserve">Acorduri/protocoale în vederea promovării </w:t>
                  </w:r>
                  <w:r w:rsidR="00785494">
                    <w:rPr>
                      <w:rFonts w:ascii="Trebuchet MS" w:hAnsi="Trebuchet MS"/>
                      <w:b/>
                      <w:bCs/>
                      <w:color w:val="0070C0"/>
                      <w:szCs w:val="24"/>
                    </w:rPr>
                    <w:t>ș</w:t>
                  </w:r>
                  <w:r w:rsidRPr="00147BA2">
                    <w:rPr>
                      <w:rFonts w:ascii="Trebuchet MS" w:hAnsi="Trebuchet MS"/>
                      <w:b/>
                      <w:bCs/>
                      <w:color w:val="0070C0"/>
                      <w:szCs w:val="24"/>
                    </w:rPr>
                    <w:t>i dezvoltării produsului/ serviciului</w:t>
                  </w:r>
                </w:p>
              </w:tc>
              <w:tc>
                <w:tcPr>
                  <w:tcW w:w="4585" w:type="dxa"/>
                </w:tcPr>
                <w:p w14:paraId="1402BDDC" w14:textId="77777777" w:rsidR="00937F62" w:rsidRPr="00FB44C7" w:rsidRDefault="00937F62" w:rsidP="00937F62">
                  <w:pPr>
                    <w:spacing w:before="120" w:after="120"/>
                    <w:jc w:val="both"/>
                    <w:rPr>
                      <w:rFonts w:ascii="Trebuchet MS" w:hAnsi="Trebuchet MS"/>
                      <w:color w:val="0070C0"/>
                      <w:szCs w:val="24"/>
                      <w:lang w:val="it-IT"/>
                    </w:rPr>
                  </w:pPr>
                  <w:r w:rsidRPr="00FB44C7">
                    <w:rPr>
                      <w:rFonts w:ascii="Trebuchet MS" w:hAnsi="Trebuchet MS"/>
                      <w:color w:val="0070C0"/>
                      <w:szCs w:val="24"/>
                      <w:lang w:val="it-IT"/>
                    </w:rPr>
                    <w:t>Acordurile/protocoalele vor fi încheiate cu entități interesate de dezvoltarea de produse/ servicii în sectoarele de activitate/domeniile vizate în proiect și care  să  fie diseminate/comercializate. Este obligatorie descrierea cererii/nevoilor din piață, publicul-țintă pentru produsul/serviciul/procesul rezultat în urma implementării proiectului.</w:t>
                  </w:r>
                </w:p>
              </w:tc>
            </w:tr>
            <w:tr w:rsidR="00937F62" w:rsidRPr="003929AA" w14:paraId="2BD3713A" w14:textId="77777777" w:rsidTr="00147BA2">
              <w:tc>
                <w:tcPr>
                  <w:tcW w:w="4585" w:type="dxa"/>
                  <w:shd w:val="clear" w:color="auto" w:fill="auto"/>
                </w:tcPr>
                <w:p w14:paraId="02850A8E" w14:textId="77777777" w:rsidR="00937F62" w:rsidRPr="00147BA2" w:rsidRDefault="00937F62" w:rsidP="00937F62">
                  <w:pPr>
                    <w:tabs>
                      <w:tab w:val="left" w:pos="474"/>
                    </w:tabs>
                    <w:spacing w:before="120" w:after="120"/>
                    <w:jc w:val="both"/>
                    <w:rPr>
                      <w:rFonts w:ascii="Trebuchet MS" w:hAnsi="Trebuchet MS"/>
                      <w:color w:val="0070C0"/>
                      <w:szCs w:val="24"/>
                    </w:rPr>
                  </w:pPr>
                  <w:r w:rsidRPr="003E0CDA">
                    <w:rPr>
                      <w:rFonts w:ascii="Trebuchet MS" w:hAnsi="Trebuchet MS"/>
                      <w:b/>
                      <w:bCs/>
                      <w:color w:val="0070C0"/>
                      <w:szCs w:val="24"/>
                      <w:lang w:val="pt-BR"/>
                    </w:rPr>
                    <w:t xml:space="preserve">Acordul privind implementarea în parteneriat a proiectului </w:t>
                  </w:r>
                </w:p>
              </w:tc>
              <w:tc>
                <w:tcPr>
                  <w:tcW w:w="4585" w:type="dxa"/>
                  <w:shd w:val="clear" w:color="auto" w:fill="auto"/>
                </w:tcPr>
                <w:p w14:paraId="44F2A5E7" w14:textId="77777777" w:rsidR="00937F62" w:rsidRPr="00147BA2" w:rsidRDefault="00937F62" w:rsidP="00937F62">
                  <w:pPr>
                    <w:spacing w:before="120" w:after="120"/>
                    <w:jc w:val="both"/>
                    <w:rPr>
                      <w:rFonts w:ascii="Trebuchet MS" w:hAnsi="Trebuchet MS"/>
                      <w:color w:val="0070C0"/>
                      <w:szCs w:val="24"/>
                    </w:rPr>
                  </w:pPr>
                  <w:r w:rsidRPr="00147BA2">
                    <w:rPr>
                      <w:rFonts w:ascii="Trebuchet MS" w:hAnsi="Trebuchet MS"/>
                      <w:color w:val="0070C0"/>
                      <w:szCs w:val="24"/>
                    </w:rPr>
                    <w:t xml:space="preserve">Se va respecta modelul din </w:t>
                  </w:r>
                  <w:r w:rsidRPr="00147BA2">
                    <w:rPr>
                      <w:rFonts w:ascii="Trebuchet MS" w:hAnsi="Trebuchet MS"/>
                      <w:i/>
                      <w:color w:val="0070C0"/>
                      <w:szCs w:val="24"/>
                    </w:rPr>
                    <w:t xml:space="preserve">Anexa </w:t>
                  </w:r>
                  <w:r>
                    <w:rPr>
                      <w:rFonts w:ascii="Trebuchet MS" w:hAnsi="Trebuchet MS"/>
                      <w:color w:val="0070C0"/>
                      <w:szCs w:val="24"/>
                    </w:rPr>
                    <w:t>7</w:t>
                  </w:r>
                  <w:r w:rsidRPr="00147BA2">
                    <w:rPr>
                      <w:rFonts w:ascii="Trebuchet MS" w:hAnsi="Trebuchet MS"/>
                      <w:color w:val="0070C0"/>
                      <w:szCs w:val="24"/>
                    </w:rPr>
                    <w:t xml:space="preserve"> la prezentul ghid. Este obligatoriu ca acordul de parteneriat să fie însoțit de un deviz general în cadrul căruia să se regăsească activitățile și costurile aferente acestora, pe </w:t>
                  </w:r>
                  <w:r w:rsidRPr="00147BA2">
                    <w:rPr>
                      <w:rFonts w:ascii="Trebuchet MS" w:hAnsi="Trebuchet MS"/>
                      <w:color w:val="0070C0"/>
                      <w:szCs w:val="24"/>
                    </w:rPr>
                    <w:lastRenderedPageBreak/>
                    <w:t xml:space="preserve">fiecare partener în parte. Devizul va fi corelat cu capitolul Bugetul proiectului din cadrul cererii de finanțare. </w:t>
                  </w:r>
                </w:p>
              </w:tc>
            </w:tr>
            <w:tr w:rsidR="00524010" w:rsidRPr="003929AA" w14:paraId="79A683B4" w14:textId="77777777" w:rsidTr="00147BA2">
              <w:tc>
                <w:tcPr>
                  <w:tcW w:w="4585" w:type="dxa"/>
                  <w:shd w:val="clear" w:color="auto" w:fill="auto"/>
                </w:tcPr>
                <w:p w14:paraId="2DDE1543" w14:textId="5C435DDA" w:rsidR="00524010" w:rsidRPr="003E0CDA" w:rsidRDefault="00524010" w:rsidP="00937F62">
                  <w:pPr>
                    <w:tabs>
                      <w:tab w:val="left" w:pos="474"/>
                    </w:tabs>
                    <w:spacing w:before="120" w:after="120"/>
                    <w:jc w:val="both"/>
                    <w:rPr>
                      <w:rFonts w:ascii="Trebuchet MS" w:hAnsi="Trebuchet MS"/>
                      <w:b/>
                      <w:bCs/>
                      <w:color w:val="0070C0"/>
                      <w:szCs w:val="24"/>
                      <w:lang w:val="pt-BR"/>
                    </w:rPr>
                  </w:pPr>
                  <w:r w:rsidRPr="00AA4CCC">
                    <w:rPr>
                      <w:rFonts w:ascii="Trebuchet MS" w:hAnsi="Trebuchet MS"/>
                      <w:b/>
                      <w:bCs/>
                      <w:color w:val="0070C0"/>
                      <w:szCs w:val="24"/>
                    </w:rPr>
                    <w:lastRenderedPageBreak/>
                    <w:t>Hotărâre de aprobare a proiectului și a cheltuielilor legate de proiect,</w:t>
                  </w:r>
                </w:p>
              </w:tc>
              <w:tc>
                <w:tcPr>
                  <w:tcW w:w="4585" w:type="dxa"/>
                  <w:shd w:val="clear" w:color="auto" w:fill="auto"/>
                </w:tcPr>
                <w:p w14:paraId="76D01D08" w14:textId="77777777" w:rsidR="00524010" w:rsidRPr="00AA4CCC" w:rsidRDefault="00524010" w:rsidP="00524010">
                  <w:pPr>
                    <w:spacing w:before="120" w:after="120"/>
                    <w:jc w:val="both"/>
                    <w:rPr>
                      <w:rFonts w:ascii="Trebuchet MS" w:hAnsi="Trebuchet MS"/>
                      <w:color w:val="0070C0"/>
                      <w:szCs w:val="24"/>
                    </w:rPr>
                  </w:pPr>
                  <w:r w:rsidRPr="00AA4CCC">
                    <w:rPr>
                      <w:rFonts w:ascii="Trebuchet MS" w:hAnsi="Trebuchet MS"/>
                      <w:color w:val="0070C0"/>
                      <w:szCs w:val="24"/>
                    </w:rPr>
                    <w:t xml:space="preserve">Necesar pentru verificarea </w:t>
                  </w:r>
                  <w:proofErr w:type="spellStart"/>
                  <w:r w:rsidRPr="00AA4CCC">
                    <w:rPr>
                      <w:rFonts w:ascii="Trebuchet MS" w:hAnsi="Trebuchet MS"/>
                      <w:color w:val="0070C0"/>
                      <w:szCs w:val="24"/>
                    </w:rPr>
                    <w:t>capacitatii</w:t>
                  </w:r>
                  <w:proofErr w:type="spellEnd"/>
                  <w:r w:rsidRPr="00AA4CCC">
                    <w:rPr>
                      <w:rFonts w:ascii="Trebuchet MS" w:hAnsi="Trebuchet MS"/>
                      <w:color w:val="0070C0"/>
                      <w:szCs w:val="24"/>
                    </w:rPr>
                    <w:t xml:space="preserve"> financiare a solicitantului (lider de parteneriat și parteneri)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28F6C434" w14:textId="77777777" w:rsidR="00524010" w:rsidRPr="00AA4CCC" w:rsidRDefault="00524010" w:rsidP="00524010">
                  <w:pPr>
                    <w:spacing w:before="120" w:after="120"/>
                    <w:jc w:val="both"/>
                    <w:rPr>
                      <w:rFonts w:ascii="Trebuchet MS" w:hAnsi="Trebuchet MS"/>
                      <w:color w:val="0070C0"/>
                      <w:szCs w:val="24"/>
                      <w:lang w:val="pt-PT"/>
                    </w:rPr>
                  </w:pPr>
                  <w:r w:rsidRPr="00AA4CCC">
                    <w:rPr>
                      <w:rFonts w:ascii="Trebuchet MS" w:hAnsi="Trebuchet MS"/>
                      <w:color w:val="0070C0"/>
                      <w:szCs w:val="24"/>
                      <w:lang w:val="pt-PT"/>
                    </w:rPr>
                    <w:t>Hotărârea de aprobare a proiectului se va corela cu declarația unică, precum și cu bugetul cererii de finanțare.</w:t>
                  </w:r>
                </w:p>
                <w:p w14:paraId="1DD1C1F4" w14:textId="77777777" w:rsidR="00524010" w:rsidRPr="00AA4CCC" w:rsidRDefault="00524010" w:rsidP="00524010">
                  <w:pPr>
                    <w:spacing w:before="120" w:after="120"/>
                    <w:jc w:val="both"/>
                    <w:rPr>
                      <w:rFonts w:ascii="Trebuchet MS" w:hAnsi="Trebuchet MS"/>
                      <w:color w:val="0070C0"/>
                      <w:szCs w:val="24"/>
                      <w:lang w:val="it-IT"/>
                    </w:rPr>
                  </w:pPr>
                  <w:r w:rsidRPr="00AA4CCC">
                    <w:rPr>
                      <w:rFonts w:ascii="Trebuchet MS" w:hAnsi="Trebuchet MS"/>
                      <w:color w:val="0070C0"/>
                      <w:szCs w:val="24"/>
                      <w:lang w:val="it-IT"/>
                    </w:rPr>
                    <w:t xml:space="preserve">Se va utiliza modelul prevăzut în </w:t>
                  </w:r>
                  <w:r w:rsidRPr="00AA4CCC">
                    <w:rPr>
                      <w:rFonts w:ascii="Trebuchet MS" w:hAnsi="Trebuchet MS"/>
                      <w:i/>
                      <w:color w:val="0070C0"/>
                      <w:szCs w:val="24"/>
                      <w:lang w:val="it-IT"/>
                    </w:rPr>
                    <w:t>Anexa 14</w:t>
                  </w:r>
                  <w:r w:rsidRPr="00AA4CCC">
                    <w:rPr>
                      <w:rFonts w:ascii="Trebuchet MS" w:hAnsi="Trebuchet MS"/>
                      <w:color w:val="0070C0"/>
                      <w:szCs w:val="24"/>
                      <w:lang w:val="it-IT"/>
                    </w:rPr>
                    <w:t xml:space="preserve"> la prezentul ghid. </w:t>
                  </w:r>
                </w:p>
                <w:p w14:paraId="3BE274C5" w14:textId="130A76EC" w:rsidR="00524010" w:rsidRPr="00147BA2" w:rsidRDefault="00524010" w:rsidP="00524010">
                  <w:pPr>
                    <w:spacing w:before="120" w:after="120"/>
                    <w:jc w:val="both"/>
                    <w:rPr>
                      <w:rFonts w:ascii="Trebuchet MS" w:hAnsi="Trebuchet MS"/>
                      <w:color w:val="0070C0"/>
                      <w:szCs w:val="24"/>
                    </w:rPr>
                  </w:pPr>
                  <w:r w:rsidRPr="00AA4CCC">
                    <w:rPr>
                      <w:rFonts w:ascii="Trebuchet MS" w:hAnsi="Trebuchet MS"/>
                      <w:color w:val="0070C0"/>
                      <w:szCs w:val="24"/>
                      <w:lang w:val="it-IT"/>
                    </w:rPr>
                    <w:t>În hotărâre trebuie să fie incluse sumele pe care solicitantul trebuie să le asigure pentru implementarea proiectului, în condiţiile rambursării/decontării ulterioare a cheltuielilor eligibile din fonduri europene</w:t>
                  </w:r>
                </w:p>
              </w:tc>
            </w:tr>
            <w:tr w:rsidR="00524010" w:rsidRPr="003929AA" w14:paraId="3A2A340D" w14:textId="77777777" w:rsidTr="00147BA2">
              <w:tc>
                <w:tcPr>
                  <w:tcW w:w="4585" w:type="dxa"/>
                  <w:shd w:val="clear" w:color="auto" w:fill="auto"/>
                </w:tcPr>
                <w:p w14:paraId="2CC8373E" w14:textId="37698810" w:rsidR="00524010" w:rsidRPr="0077442F" w:rsidRDefault="00524010" w:rsidP="00937F62">
                  <w:pPr>
                    <w:tabs>
                      <w:tab w:val="left" w:pos="474"/>
                    </w:tabs>
                    <w:spacing w:before="120" w:after="120"/>
                    <w:jc w:val="both"/>
                    <w:rPr>
                      <w:rFonts w:ascii="Trebuchet MS" w:hAnsi="Trebuchet MS"/>
                      <w:b/>
                      <w:bCs/>
                      <w:iCs/>
                      <w:color w:val="0070C0"/>
                      <w:szCs w:val="24"/>
                    </w:rPr>
                  </w:pPr>
                  <w:r w:rsidRPr="0077442F">
                    <w:rPr>
                      <w:rFonts w:ascii="Trebuchet MS" w:hAnsi="Trebuchet MS"/>
                      <w:b/>
                      <w:bCs/>
                      <w:iCs/>
                      <w:color w:val="0070C0"/>
                      <w:szCs w:val="24"/>
                    </w:rPr>
                    <w:t>Plan de acțiune pentru transfer tehnologic către entitățile private</w:t>
                  </w:r>
                </w:p>
              </w:tc>
              <w:tc>
                <w:tcPr>
                  <w:tcW w:w="4585" w:type="dxa"/>
                  <w:shd w:val="clear" w:color="auto" w:fill="auto"/>
                </w:tcPr>
                <w:p w14:paraId="17FC03CB" w14:textId="2D7DEC68" w:rsidR="00524010" w:rsidRPr="0077442F" w:rsidRDefault="00524010" w:rsidP="00524010">
                  <w:pPr>
                    <w:spacing w:before="120" w:after="120"/>
                    <w:jc w:val="both"/>
                    <w:rPr>
                      <w:rFonts w:ascii="Trebuchet MS" w:hAnsi="Trebuchet MS"/>
                      <w:iCs/>
                      <w:color w:val="0070C0"/>
                      <w:szCs w:val="24"/>
                    </w:rPr>
                  </w:pPr>
                  <w:r w:rsidRPr="0077442F">
                    <w:rPr>
                      <w:rFonts w:ascii="Trebuchet MS" w:hAnsi="Trebuchet MS"/>
                      <w:b/>
                      <w:bCs/>
                      <w:iCs/>
                      <w:color w:val="0070C0"/>
                      <w:szCs w:val="24"/>
                    </w:rPr>
                    <w:t>Plan de acțiune pentru transfer tehnologic către entitățile private se elaborează la nivel de proiect</w:t>
                  </w:r>
                </w:p>
              </w:tc>
            </w:tr>
            <w:tr w:rsidR="00524010" w:rsidRPr="003929AA" w14:paraId="1361ED7B" w14:textId="77777777" w:rsidTr="00775E63">
              <w:tc>
                <w:tcPr>
                  <w:tcW w:w="4585" w:type="dxa"/>
                </w:tcPr>
                <w:p w14:paraId="01D62208" w14:textId="0B8F7E91" w:rsidR="00524010" w:rsidRPr="00147BA2" w:rsidRDefault="00524010" w:rsidP="00524010">
                  <w:pPr>
                    <w:tabs>
                      <w:tab w:val="left" w:pos="474"/>
                    </w:tabs>
                    <w:spacing w:before="120" w:after="120"/>
                    <w:jc w:val="both"/>
                    <w:rPr>
                      <w:rFonts w:ascii="Trebuchet MS" w:hAnsi="Trebuchet MS"/>
                      <w:color w:val="0070C0"/>
                      <w:szCs w:val="24"/>
                    </w:rPr>
                  </w:pPr>
                  <w:r w:rsidRPr="00A16055">
                    <w:rPr>
                      <w:rFonts w:ascii="Trebuchet MS" w:hAnsi="Trebuchet MS"/>
                      <w:b/>
                      <w:bCs/>
                      <w:color w:val="0070C0"/>
                      <w:szCs w:val="24"/>
                    </w:rPr>
                    <w:t>Situațiile financiare anuale ale solicitantului și partenerilor</w:t>
                  </w:r>
                </w:p>
              </w:tc>
              <w:tc>
                <w:tcPr>
                  <w:tcW w:w="4585" w:type="dxa"/>
                </w:tcPr>
                <w:p w14:paraId="4CAFE7F1" w14:textId="1AF736ED" w:rsidR="00524010" w:rsidRPr="00147BA2" w:rsidRDefault="00524010" w:rsidP="00524010">
                  <w:pPr>
                    <w:spacing w:before="120" w:after="120"/>
                    <w:jc w:val="both"/>
                    <w:rPr>
                      <w:rFonts w:ascii="Trebuchet MS" w:hAnsi="Trebuchet MS"/>
                      <w:color w:val="0070C0"/>
                      <w:szCs w:val="24"/>
                    </w:rPr>
                  </w:pPr>
                  <w:proofErr w:type="spellStart"/>
                  <w:r>
                    <w:rPr>
                      <w:rFonts w:ascii="Trebuchet MS" w:hAnsi="Trebuchet MS"/>
                      <w:color w:val="0070C0"/>
                      <w:szCs w:val="24"/>
                    </w:rPr>
                    <w:t>Situatiile</w:t>
                  </w:r>
                  <w:proofErr w:type="spellEnd"/>
                  <w:r>
                    <w:rPr>
                      <w:rFonts w:ascii="Trebuchet MS" w:hAnsi="Trebuchet MS"/>
                      <w:color w:val="0070C0"/>
                      <w:szCs w:val="24"/>
                    </w:rPr>
                    <w:t xml:space="preserve"> financiare pentru ultimii 2 ani.</w:t>
                  </w:r>
                </w:p>
              </w:tc>
            </w:tr>
            <w:tr w:rsidR="00524010" w:rsidRPr="003929AA" w14:paraId="0E467AE0" w14:textId="77777777" w:rsidTr="00775E63">
              <w:tc>
                <w:tcPr>
                  <w:tcW w:w="4585" w:type="dxa"/>
                </w:tcPr>
                <w:p w14:paraId="08D0E0F4" w14:textId="77777777" w:rsidR="00524010" w:rsidRPr="00147BA2" w:rsidRDefault="00524010" w:rsidP="00524010">
                  <w:pPr>
                    <w:spacing w:before="120" w:after="120"/>
                    <w:jc w:val="both"/>
                    <w:rPr>
                      <w:rFonts w:ascii="Trebuchet MS" w:hAnsi="Trebuchet MS"/>
                      <w:color w:val="0070C0"/>
                      <w:szCs w:val="24"/>
                    </w:rPr>
                  </w:pPr>
                  <w:r w:rsidRPr="00147BA2">
                    <w:rPr>
                      <w:rFonts w:ascii="Trebuchet MS" w:hAnsi="Trebuchet MS"/>
                      <w:b/>
                      <w:bCs/>
                      <w:color w:val="0070C0"/>
                      <w:szCs w:val="24"/>
                      <w:lang w:val="pt-PT"/>
                    </w:rPr>
                    <w:t>Planul de monitorizare a proiectului</w:t>
                  </w:r>
                </w:p>
              </w:tc>
              <w:tc>
                <w:tcPr>
                  <w:tcW w:w="4585" w:type="dxa"/>
                </w:tcPr>
                <w:p w14:paraId="5052A9BC" w14:textId="77777777" w:rsidR="00524010" w:rsidRPr="00147BA2" w:rsidRDefault="00524010" w:rsidP="00524010">
                  <w:pPr>
                    <w:spacing w:before="120" w:after="120"/>
                    <w:jc w:val="both"/>
                    <w:rPr>
                      <w:rFonts w:ascii="Trebuchet MS" w:hAnsi="Trebuchet MS"/>
                      <w:color w:val="0070C0"/>
                      <w:szCs w:val="24"/>
                    </w:rPr>
                  </w:pPr>
                  <w:r w:rsidRPr="00147BA2">
                    <w:rPr>
                      <w:rFonts w:ascii="Trebuchet MS" w:hAnsi="Trebuchet MS"/>
                      <w:color w:val="0070C0"/>
                      <w:szCs w:val="24"/>
                    </w:rPr>
                    <w:t xml:space="preserve">Se va respecta formatul prevăzut în </w:t>
                  </w:r>
                  <w:r w:rsidRPr="00147BA2">
                    <w:rPr>
                      <w:rFonts w:ascii="Trebuchet MS" w:hAnsi="Trebuchet MS"/>
                      <w:i/>
                      <w:color w:val="0070C0"/>
                      <w:szCs w:val="24"/>
                    </w:rPr>
                    <w:t>Anexa 4</w:t>
                  </w:r>
                  <w:r w:rsidRPr="00147BA2">
                    <w:rPr>
                      <w:rFonts w:ascii="Trebuchet MS" w:hAnsi="Trebuchet MS"/>
                      <w:color w:val="0070C0"/>
                      <w:szCs w:val="24"/>
                    </w:rPr>
                    <w:t xml:space="preserve"> la prezentul ghid.</w:t>
                  </w:r>
                </w:p>
              </w:tc>
            </w:tr>
            <w:tr w:rsidR="00524010" w:rsidRPr="003929AA" w14:paraId="4BF48F19" w14:textId="77777777" w:rsidTr="00775E63">
              <w:tc>
                <w:tcPr>
                  <w:tcW w:w="4585" w:type="dxa"/>
                </w:tcPr>
                <w:p w14:paraId="4ABD86C3" w14:textId="77777777" w:rsidR="00524010" w:rsidRPr="00785494" w:rsidRDefault="00524010" w:rsidP="00524010">
                  <w:pPr>
                    <w:spacing w:before="120" w:after="120"/>
                    <w:jc w:val="both"/>
                    <w:rPr>
                      <w:rFonts w:ascii="Trebuchet MS" w:hAnsi="Trebuchet MS"/>
                      <w:b/>
                      <w:bCs/>
                      <w:color w:val="0070C0"/>
                      <w:szCs w:val="24"/>
                      <w:lang w:val="pt-BR"/>
                    </w:rPr>
                  </w:pPr>
                  <w:r w:rsidRPr="00147BA2">
                    <w:rPr>
                      <w:rFonts w:ascii="Trebuchet MS" w:hAnsi="Trebuchet MS"/>
                      <w:b/>
                      <w:bCs/>
                      <w:color w:val="0070C0"/>
                      <w:szCs w:val="24"/>
                    </w:rPr>
                    <w:t xml:space="preserve">Notă de fundamentare privind valorile cuprinse în bugetele orientative din cererea de </w:t>
                  </w:r>
                  <w:proofErr w:type="spellStart"/>
                  <w:r w:rsidRPr="00147BA2">
                    <w:rPr>
                      <w:rFonts w:ascii="Trebuchet MS" w:hAnsi="Trebuchet MS"/>
                      <w:b/>
                      <w:bCs/>
                      <w:color w:val="0070C0"/>
                      <w:szCs w:val="24"/>
                    </w:rPr>
                    <w:t>finanţare</w:t>
                  </w:r>
                  <w:proofErr w:type="spellEnd"/>
                </w:p>
              </w:tc>
              <w:tc>
                <w:tcPr>
                  <w:tcW w:w="4585" w:type="dxa"/>
                </w:tcPr>
                <w:p w14:paraId="63E7BAC2" w14:textId="77777777" w:rsidR="00524010" w:rsidRPr="00147BA2" w:rsidRDefault="00524010" w:rsidP="00524010">
                  <w:pPr>
                    <w:spacing w:before="120" w:after="120"/>
                    <w:jc w:val="both"/>
                    <w:rPr>
                      <w:rFonts w:ascii="Trebuchet MS" w:hAnsi="Trebuchet MS"/>
                      <w:color w:val="0070C0"/>
                      <w:szCs w:val="24"/>
                    </w:rPr>
                  </w:pPr>
                  <w:r w:rsidRPr="00147BA2">
                    <w:rPr>
                      <w:rFonts w:ascii="Trebuchet MS" w:hAnsi="Trebuchet MS"/>
                      <w:color w:val="0070C0"/>
                      <w:szCs w:val="24"/>
                    </w:rPr>
                    <w:t xml:space="preserve">Modelul este prevăzut în </w:t>
                  </w:r>
                  <w:r w:rsidRPr="00147BA2">
                    <w:rPr>
                      <w:rFonts w:ascii="Trebuchet MS" w:hAnsi="Trebuchet MS"/>
                      <w:i/>
                      <w:color w:val="0070C0"/>
                      <w:szCs w:val="24"/>
                    </w:rPr>
                    <w:t>Anexa</w:t>
                  </w:r>
                  <w:r>
                    <w:rPr>
                      <w:rFonts w:ascii="Trebuchet MS" w:hAnsi="Trebuchet MS"/>
                      <w:i/>
                      <w:color w:val="0070C0"/>
                      <w:szCs w:val="24"/>
                    </w:rPr>
                    <w:t xml:space="preserve"> 9</w:t>
                  </w:r>
                  <w:r w:rsidRPr="00147BA2">
                    <w:rPr>
                      <w:rFonts w:ascii="Trebuchet MS" w:hAnsi="Trebuchet MS"/>
                      <w:color w:val="0070C0"/>
                      <w:szCs w:val="24"/>
                    </w:rPr>
                    <w:t xml:space="preserve"> la prezentul ghid al solicitantului</w:t>
                  </w:r>
                </w:p>
              </w:tc>
            </w:tr>
            <w:tr w:rsidR="00524010" w:rsidRPr="003929AA" w14:paraId="202C289B" w14:textId="77777777" w:rsidTr="00775E63">
              <w:tc>
                <w:tcPr>
                  <w:tcW w:w="4585" w:type="dxa"/>
                </w:tcPr>
                <w:p w14:paraId="00229E22" w14:textId="77777777" w:rsidR="00524010" w:rsidRPr="00147BA2" w:rsidRDefault="00524010" w:rsidP="00524010">
                  <w:pPr>
                    <w:spacing w:before="120" w:after="120"/>
                    <w:jc w:val="both"/>
                    <w:rPr>
                      <w:rFonts w:ascii="Trebuchet MS" w:hAnsi="Trebuchet MS"/>
                      <w:b/>
                      <w:bCs/>
                      <w:color w:val="0070C0"/>
                      <w:szCs w:val="24"/>
                      <w:lang w:val="en-US"/>
                    </w:rPr>
                  </w:pPr>
                  <w:r w:rsidRPr="00147BA2">
                    <w:rPr>
                      <w:rFonts w:ascii="Trebuchet MS" w:hAnsi="Trebuchet MS"/>
                      <w:b/>
                      <w:bCs/>
                      <w:color w:val="0070C0"/>
                      <w:szCs w:val="24"/>
                      <w:lang w:val="en-US"/>
                    </w:rPr>
                    <w:t xml:space="preserve">Plan de </w:t>
                  </w:r>
                  <w:proofErr w:type="spellStart"/>
                  <w:r w:rsidRPr="00147BA2">
                    <w:rPr>
                      <w:rFonts w:ascii="Trebuchet MS" w:hAnsi="Trebuchet MS"/>
                      <w:b/>
                      <w:bCs/>
                      <w:color w:val="0070C0"/>
                      <w:szCs w:val="24"/>
                      <w:lang w:val="en-US"/>
                    </w:rPr>
                    <w:t>afaceri</w:t>
                  </w:r>
                  <w:proofErr w:type="spellEnd"/>
                </w:p>
              </w:tc>
              <w:tc>
                <w:tcPr>
                  <w:tcW w:w="4585" w:type="dxa"/>
                </w:tcPr>
                <w:p w14:paraId="4B192EFB" w14:textId="77777777" w:rsidR="00524010" w:rsidRPr="00147BA2" w:rsidRDefault="00524010" w:rsidP="00524010">
                  <w:pPr>
                    <w:spacing w:before="120" w:after="120"/>
                    <w:jc w:val="both"/>
                    <w:rPr>
                      <w:rFonts w:ascii="Trebuchet MS" w:hAnsi="Trebuchet MS"/>
                      <w:color w:val="0070C0"/>
                      <w:szCs w:val="24"/>
                    </w:rPr>
                  </w:pPr>
                  <w:r w:rsidRPr="00147BA2">
                    <w:rPr>
                      <w:rFonts w:ascii="Trebuchet MS" w:hAnsi="Trebuchet MS"/>
                      <w:color w:val="0070C0"/>
                      <w:szCs w:val="24"/>
                    </w:rPr>
                    <w:t xml:space="preserve">Modelul de plan de afaceri este prevăzut în </w:t>
                  </w:r>
                  <w:r w:rsidRPr="00147BA2">
                    <w:rPr>
                      <w:rFonts w:ascii="Trebuchet MS" w:hAnsi="Trebuchet MS"/>
                      <w:i/>
                      <w:color w:val="0070C0"/>
                      <w:szCs w:val="24"/>
                    </w:rPr>
                    <w:t>Anexa 1</w:t>
                  </w:r>
                  <w:r>
                    <w:rPr>
                      <w:rFonts w:ascii="Trebuchet MS" w:hAnsi="Trebuchet MS"/>
                      <w:i/>
                      <w:color w:val="0070C0"/>
                      <w:szCs w:val="24"/>
                    </w:rPr>
                    <w:t>0</w:t>
                  </w:r>
                  <w:r w:rsidRPr="00147BA2">
                    <w:rPr>
                      <w:rFonts w:ascii="Trebuchet MS" w:hAnsi="Trebuchet MS"/>
                      <w:color w:val="0070C0"/>
                      <w:szCs w:val="24"/>
                    </w:rPr>
                    <w:t xml:space="preserve"> la prezentul ghid al solicitantului</w:t>
                  </w:r>
                </w:p>
              </w:tc>
            </w:tr>
            <w:tr w:rsidR="00524010" w:rsidRPr="003929AA" w14:paraId="1C1DA073" w14:textId="77777777" w:rsidTr="00775E63">
              <w:tc>
                <w:tcPr>
                  <w:tcW w:w="4585" w:type="dxa"/>
                </w:tcPr>
                <w:p w14:paraId="77BA7E9A" w14:textId="77777777" w:rsidR="00524010" w:rsidRPr="0077442F" w:rsidRDefault="00524010" w:rsidP="00524010">
                  <w:pPr>
                    <w:spacing w:before="120" w:after="120"/>
                    <w:jc w:val="both"/>
                    <w:rPr>
                      <w:rFonts w:ascii="Trebuchet MS" w:hAnsi="Trebuchet MS"/>
                      <w:b/>
                      <w:bCs/>
                      <w:color w:val="0070C0"/>
                      <w:lang w:val="en-US"/>
                    </w:rPr>
                  </w:pPr>
                  <w:r w:rsidRPr="0077442F">
                    <w:rPr>
                      <w:rFonts w:ascii="Trebuchet MS" w:hAnsi="Trebuchet MS"/>
                      <w:b/>
                      <w:bCs/>
                      <w:color w:val="0070C0"/>
                      <w:lang w:val="en-US"/>
                    </w:rPr>
                    <w:t xml:space="preserve">Tabel </w:t>
                  </w:r>
                  <w:proofErr w:type="spellStart"/>
                  <w:r w:rsidRPr="0077442F">
                    <w:rPr>
                      <w:rFonts w:ascii="Trebuchet MS" w:hAnsi="Trebuchet MS"/>
                      <w:b/>
                      <w:bCs/>
                      <w:color w:val="0070C0"/>
                      <w:lang w:val="en-US"/>
                    </w:rPr>
                    <w:t>corelare</w:t>
                  </w:r>
                  <w:proofErr w:type="spellEnd"/>
                  <w:r w:rsidRPr="0077442F">
                    <w:rPr>
                      <w:rFonts w:ascii="Trebuchet MS" w:hAnsi="Trebuchet MS"/>
                      <w:b/>
                      <w:bCs/>
                      <w:color w:val="0070C0"/>
                      <w:lang w:val="en-US"/>
                    </w:rPr>
                    <w:t xml:space="preserve"> </w:t>
                  </w:r>
                  <w:proofErr w:type="spellStart"/>
                  <w:r w:rsidRPr="0077442F">
                    <w:rPr>
                      <w:rFonts w:ascii="Trebuchet MS" w:hAnsi="Trebuchet MS"/>
                      <w:b/>
                      <w:bCs/>
                      <w:color w:val="0070C0"/>
                      <w:lang w:val="en-US"/>
                    </w:rPr>
                    <w:t>buget</w:t>
                  </w:r>
                  <w:proofErr w:type="spellEnd"/>
                  <w:r w:rsidRPr="0077442F">
                    <w:rPr>
                      <w:rFonts w:ascii="Trebuchet MS" w:hAnsi="Trebuchet MS"/>
                      <w:b/>
                      <w:bCs/>
                      <w:color w:val="0070C0"/>
                      <w:lang w:val="en-US"/>
                    </w:rPr>
                    <w:t xml:space="preserve"> – </w:t>
                  </w:r>
                  <w:proofErr w:type="spellStart"/>
                  <w:r w:rsidRPr="0077442F">
                    <w:rPr>
                      <w:rFonts w:ascii="Trebuchet MS" w:hAnsi="Trebuchet MS"/>
                      <w:b/>
                      <w:bCs/>
                      <w:color w:val="0070C0"/>
                      <w:lang w:val="en-US"/>
                    </w:rPr>
                    <w:t>activitati</w:t>
                  </w:r>
                  <w:proofErr w:type="spellEnd"/>
                </w:p>
                <w:p w14:paraId="06CBCEEC" w14:textId="77777777" w:rsidR="00524010" w:rsidRPr="00147BA2" w:rsidRDefault="00524010" w:rsidP="00524010">
                  <w:pPr>
                    <w:spacing w:before="120" w:after="120"/>
                    <w:jc w:val="both"/>
                    <w:rPr>
                      <w:rFonts w:ascii="Trebuchet MS" w:hAnsi="Trebuchet MS"/>
                      <w:b/>
                      <w:bCs/>
                      <w:color w:val="0070C0"/>
                      <w:szCs w:val="24"/>
                      <w:lang w:val="en-US"/>
                    </w:rPr>
                  </w:pPr>
                </w:p>
              </w:tc>
              <w:tc>
                <w:tcPr>
                  <w:tcW w:w="4585" w:type="dxa"/>
                </w:tcPr>
                <w:p w14:paraId="53CDE02A" w14:textId="4A425C8B" w:rsidR="00524010" w:rsidRPr="0077442F" w:rsidRDefault="00524010" w:rsidP="00524010">
                  <w:pPr>
                    <w:spacing w:before="120" w:after="120"/>
                    <w:jc w:val="both"/>
                    <w:rPr>
                      <w:rFonts w:ascii="Trebuchet MS" w:hAnsi="Trebuchet MS"/>
                      <w:color w:val="0070C0"/>
                    </w:rPr>
                  </w:pPr>
                  <w:r w:rsidRPr="0077442F">
                    <w:rPr>
                      <w:rFonts w:ascii="Trebuchet MS" w:hAnsi="Trebuchet MS"/>
                      <w:color w:val="0070C0"/>
                    </w:rPr>
                    <w:t xml:space="preserve">Modelul de Tabel corelare buget-activități este prevăzut în </w:t>
                  </w:r>
                  <w:r w:rsidRPr="0077442F">
                    <w:rPr>
                      <w:rFonts w:ascii="Trebuchet MS" w:hAnsi="Trebuchet MS"/>
                      <w:i/>
                      <w:color w:val="0070C0"/>
                    </w:rPr>
                    <w:t>Anexa 14</w:t>
                  </w:r>
                  <w:r w:rsidRPr="0077442F">
                    <w:rPr>
                      <w:rFonts w:ascii="Trebuchet MS" w:hAnsi="Trebuchet MS"/>
                      <w:color w:val="0070C0"/>
                    </w:rPr>
                    <w:t xml:space="preserve"> la prezentul ghid al solicitantului</w:t>
                  </w:r>
                </w:p>
              </w:tc>
            </w:tr>
            <w:tr w:rsidR="00A326B0" w:rsidRPr="003929AA" w14:paraId="57458E66" w14:textId="77777777" w:rsidTr="00775E63">
              <w:tc>
                <w:tcPr>
                  <w:tcW w:w="4585" w:type="dxa"/>
                </w:tcPr>
                <w:p w14:paraId="52C24CAC" w14:textId="7D7091B3" w:rsidR="00A326B0" w:rsidRPr="0077442F" w:rsidRDefault="00A326B0" w:rsidP="00A326B0">
                  <w:pPr>
                    <w:spacing w:before="120" w:after="120"/>
                    <w:jc w:val="both"/>
                    <w:rPr>
                      <w:rFonts w:ascii="Trebuchet MS" w:hAnsi="Trebuchet MS"/>
                      <w:b/>
                      <w:bCs/>
                      <w:color w:val="0070C0"/>
                      <w:lang w:val="en-US"/>
                    </w:rPr>
                  </w:pPr>
                  <w:r w:rsidRPr="00A326B0">
                    <w:rPr>
                      <w:rFonts w:ascii="Trebuchet MS" w:hAnsi="Trebuchet MS"/>
                      <w:color w:val="0070C0"/>
                      <w:szCs w:val="24"/>
                    </w:rPr>
                    <w:lastRenderedPageBreak/>
                    <w:t>Documentația privind imunizarea la schimbările climatice și DNSH dacă este cazul</w:t>
                  </w:r>
                </w:p>
              </w:tc>
              <w:tc>
                <w:tcPr>
                  <w:tcW w:w="4585" w:type="dxa"/>
                </w:tcPr>
                <w:p w14:paraId="25F86FAB" w14:textId="77777777" w:rsidR="00A326B0" w:rsidRPr="00A326B0" w:rsidRDefault="00A326B0" w:rsidP="00A326B0">
                  <w:pPr>
                    <w:spacing w:before="120" w:after="120"/>
                    <w:jc w:val="both"/>
                    <w:rPr>
                      <w:rFonts w:ascii="Trebuchet MS" w:hAnsi="Trebuchet MS"/>
                      <w:color w:val="0070C0"/>
                      <w:szCs w:val="24"/>
                    </w:rPr>
                  </w:pPr>
                  <w:r w:rsidRPr="00A326B0">
                    <w:rPr>
                      <w:rFonts w:ascii="Trebuchet MS" w:hAnsi="Trebuchet MS"/>
                      <w:color w:val="0070C0"/>
                      <w:szCs w:val="24"/>
                    </w:rPr>
                    <w:t xml:space="preserve">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exemplu, de dimensiunea și complexitatea proiectului și de complementaritatea cu EIM. </w:t>
                  </w:r>
                </w:p>
                <w:p w14:paraId="03044E89" w14:textId="46E0B06A" w:rsidR="00A326B0" w:rsidRPr="0077442F" w:rsidRDefault="00A326B0" w:rsidP="00A326B0">
                  <w:pPr>
                    <w:spacing w:before="120" w:after="120"/>
                    <w:jc w:val="both"/>
                    <w:rPr>
                      <w:rFonts w:ascii="Trebuchet MS" w:hAnsi="Trebuchet MS"/>
                      <w:color w:val="0070C0"/>
                    </w:rPr>
                  </w:pPr>
                  <w:r w:rsidRPr="00A326B0">
                    <w:rPr>
                      <w:rFonts w:ascii="Trebuchet MS" w:hAnsi="Trebuchet MS"/>
                      <w:color w:val="0070C0"/>
                      <w:szCs w:val="24"/>
                    </w:rPr>
                    <w:t>Analiza DNSH trebuie să urmărească prevederile secțiunile 3.17, coroborat cu Anexa 3, ale prezentului ghid</w:t>
                  </w:r>
                </w:p>
              </w:tc>
            </w:tr>
            <w:tr w:rsidR="00A326B0" w:rsidRPr="003929AA" w14:paraId="48A730FE" w14:textId="77777777" w:rsidTr="00775E63">
              <w:tc>
                <w:tcPr>
                  <w:tcW w:w="4585" w:type="dxa"/>
                </w:tcPr>
                <w:p w14:paraId="6E83E8FD" w14:textId="77777777" w:rsidR="00A326B0" w:rsidRPr="00A326B0" w:rsidRDefault="00A326B0" w:rsidP="00A326B0">
                  <w:pPr>
                    <w:spacing w:before="120" w:after="120"/>
                    <w:jc w:val="both"/>
                    <w:rPr>
                      <w:rFonts w:ascii="Trebuchet MS" w:hAnsi="Trebuchet MS"/>
                      <w:color w:val="0070C0"/>
                      <w:szCs w:val="24"/>
                    </w:rPr>
                  </w:pPr>
                  <w:r w:rsidRPr="00A326B0">
                    <w:rPr>
                      <w:rFonts w:ascii="Trebuchet MS" w:hAnsi="Trebuchet MS"/>
                      <w:color w:val="0070C0"/>
                      <w:szCs w:val="24"/>
                    </w:rPr>
                    <w:t xml:space="preserve">CV-uri ale echipei de management și de implementare </w:t>
                  </w:r>
                </w:p>
              </w:tc>
              <w:tc>
                <w:tcPr>
                  <w:tcW w:w="4585" w:type="dxa"/>
                </w:tcPr>
                <w:p w14:paraId="558E217A" w14:textId="77777777" w:rsidR="00A326B0" w:rsidRPr="00147BA2" w:rsidRDefault="00A326B0" w:rsidP="00A326B0">
                  <w:pPr>
                    <w:spacing w:before="120" w:after="120"/>
                    <w:jc w:val="both"/>
                    <w:rPr>
                      <w:rFonts w:ascii="Trebuchet MS" w:hAnsi="Trebuchet MS"/>
                      <w:color w:val="0070C0"/>
                      <w:szCs w:val="24"/>
                    </w:rPr>
                  </w:pPr>
                  <w:r w:rsidRPr="00147BA2">
                    <w:rPr>
                      <w:rFonts w:ascii="Trebuchet MS" w:hAnsi="Trebuchet MS"/>
                      <w:color w:val="0070C0"/>
                      <w:szCs w:val="24"/>
                    </w:rPr>
                    <w:t>Se vor depune CV-uri pentru persoanele nominalizate în cadrul echipei de management, precum și pentru cele din echipa de implementare, dacă acestea se cunosc la momentul depunerii cererii de finanțare</w:t>
                  </w:r>
                </w:p>
              </w:tc>
            </w:tr>
          </w:tbl>
          <w:p w14:paraId="510F5AC9" w14:textId="77777777" w:rsidR="00463B2F" w:rsidRPr="00147BA2" w:rsidRDefault="00463B2F" w:rsidP="004371D1">
            <w:pPr>
              <w:spacing w:before="120" w:after="120"/>
              <w:jc w:val="both"/>
              <w:rPr>
                <w:rFonts w:ascii="Trebuchet MS" w:hAnsi="Trebuchet MS"/>
                <w:color w:val="0070C0"/>
                <w:sz w:val="24"/>
                <w:szCs w:val="24"/>
              </w:rPr>
            </w:pPr>
          </w:p>
        </w:tc>
      </w:tr>
    </w:tbl>
    <w:p w14:paraId="7D866FA8" w14:textId="77777777" w:rsidR="00B20313" w:rsidRPr="003929AA" w:rsidRDefault="00EB1DB1" w:rsidP="0050444F">
      <w:pPr>
        <w:pStyle w:val="Heading2"/>
      </w:pPr>
      <w:bookmarkStart w:id="326" w:name="_Toc144131594"/>
      <w:r>
        <w:lastRenderedPageBreak/>
        <w:t>7.5</w:t>
      </w:r>
      <w:r w:rsidR="00691948">
        <w:t xml:space="preserve"> </w:t>
      </w:r>
      <w:r w:rsidR="00B20313" w:rsidRPr="003929AA">
        <w:t>Aspecte administrative privind depunerea cererii de finanțare</w:t>
      </w:r>
      <w:bookmarkEnd w:id="326"/>
      <w:r w:rsidR="00B20313" w:rsidRPr="003929AA">
        <w:t xml:space="preserve"> </w:t>
      </w:r>
      <w:r w:rsidR="00B20313" w:rsidRPr="003929AA">
        <w:tab/>
      </w:r>
    </w:p>
    <w:tbl>
      <w:tblPr>
        <w:tblStyle w:val="TableGrid"/>
        <w:tblW w:w="0" w:type="auto"/>
        <w:tblLook w:val="04A0" w:firstRow="1" w:lastRow="0" w:firstColumn="1" w:lastColumn="0" w:noHBand="0" w:noVBand="1"/>
      </w:tblPr>
      <w:tblGrid>
        <w:gridCol w:w="9396"/>
      </w:tblGrid>
      <w:tr w:rsidR="003506A1" w:rsidRPr="003929AA" w14:paraId="4693A8F1" w14:textId="77777777" w:rsidTr="00B558B3">
        <w:tc>
          <w:tcPr>
            <w:tcW w:w="9396" w:type="dxa"/>
          </w:tcPr>
          <w:p w14:paraId="297677FE" w14:textId="77777777" w:rsidR="002702DD" w:rsidRPr="00147BA2" w:rsidRDefault="002702DD" w:rsidP="002702DD">
            <w:pPr>
              <w:spacing w:before="120" w:after="120"/>
              <w:rPr>
                <w:rFonts w:ascii="Trebuchet MS" w:hAnsi="Trebuchet MS"/>
                <w:color w:val="0070C0"/>
                <w:sz w:val="24"/>
                <w:szCs w:val="24"/>
                <w:lang w:val="pt-PT"/>
              </w:rPr>
            </w:pPr>
            <w:r w:rsidRPr="00147BA2">
              <w:rPr>
                <w:rFonts w:ascii="Trebuchet MS" w:hAnsi="Trebuchet MS"/>
                <w:color w:val="0070C0"/>
                <w:sz w:val="24"/>
                <w:szCs w:val="24"/>
                <w:lang w:val="pt-PT"/>
              </w:rPr>
              <w:t xml:space="preserve">Cererea de finanțare este compusă din: </w:t>
            </w:r>
          </w:p>
          <w:p w14:paraId="40E61DC5" w14:textId="77777777" w:rsidR="002702DD" w:rsidRPr="00147BA2" w:rsidRDefault="002702DD" w:rsidP="0035354B">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pt-PT"/>
              </w:rPr>
              <w:t xml:space="preserve">- </w:t>
            </w:r>
            <w:r w:rsidRPr="00147BA2">
              <w:rPr>
                <w:rFonts w:ascii="Trebuchet MS" w:hAnsi="Trebuchet MS"/>
                <w:b/>
                <w:bCs/>
                <w:color w:val="0070C0"/>
                <w:sz w:val="24"/>
                <w:szCs w:val="24"/>
                <w:lang w:val="pt-PT"/>
              </w:rPr>
              <w:t xml:space="preserve">Cererea de finanțare: </w:t>
            </w:r>
            <w:r w:rsidRPr="00147BA2">
              <w:rPr>
                <w:rFonts w:ascii="Trebuchet MS" w:hAnsi="Trebuchet MS"/>
                <w:color w:val="0070C0"/>
                <w:sz w:val="24"/>
                <w:szCs w:val="24"/>
                <w:lang w:val="pt-PT"/>
              </w:rPr>
              <w:t xml:space="preserve">ale cărei secțiuni se completează exclusiv în aplicația electronică MySMIS2021/SMIS2021+. În </w:t>
            </w:r>
            <w:r w:rsidRPr="00147BA2">
              <w:rPr>
                <w:rFonts w:ascii="Trebuchet MS" w:hAnsi="Trebuchet MS"/>
                <w:i/>
                <w:color w:val="0070C0"/>
                <w:sz w:val="24"/>
                <w:szCs w:val="24"/>
                <w:lang w:val="pt-PT"/>
              </w:rPr>
              <w:t xml:space="preserve">Anexa </w:t>
            </w:r>
            <w:r w:rsidR="00F80810" w:rsidRPr="00147BA2">
              <w:rPr>
                <w:rFonts w:ascii="Trebuchet MS" w:hAnsi="Trebuchet MS"/>
                <w:i/>
                <w:color w:val="0070C0"/>
                <w:sz w:val="24"/>
                <w:szCs w:val="24"/>
                <w:lang w:val="pt-PT"/>
              </w:rPr>
              <w:t>1</w:t>
            </w:r>
            <w:r w:rsidRPr="00147BA2">
              <w:rPr>
                <w:rFonts w:ascii="Trebuchet MS" w:hAnsi="Trebuchet MS"/>
                <w:i/>
                <w:color w:val="0070C0"/>
                <w:sz w:val="24"/>
                <w:szCs w:val="24"/>
                <w:lang w:val="pt-PT"/>
              </w:rPr>
              <w:t xml:space="preserve"> </w:t>
            </w:r>
            <w:r w:rsidRPr="00147BA2">
              <w:rPr>
                <w:rFonts w:ascii="Trebuchet MS" w:hAnsi="Trebuchet MS"/>
                <w:color w:val="0070C0"/>
                <w:sz w:val="24"/>
                <w:szCs w:val="24"/>
                <w:lang w:val="pt-PT"/>
              </w:rPr>
              <w:t xml:space="preserve">a prezentului ghid sunt prezentate secțiunile acesteia, împreună cu instrucțiunile de completare. </w:t>
            </w:r>
            <w:r w:rsidRPr="00147BA2">
              <w:rPr>
                <w:rFonts w:ascii="Trebuchet MS" w:hAnsi="Trebuchet MS"/>
                <w:color w:val="0070C0"/>
                <w:sz w:val="24"/>
                <w:szCs w:val="24"/>
                <w:lang w:val="it-IT"/>
              </w:rPr>
              <w:t xml:space="preserve">Aceste detalii vor fi disponibile inclusiv în cadrul aplicației MySMIS2021/SMIS2021+, la completarea fiecărei secțiuni în parte. </w:t>
            </w:r>
          </w:p>
          <w:p w14:paraId="5710E7E1" w14:textId="77777777" w:rsidR="002702DD" w:rsidRPr="00147BA2" w:rsidRDefault="002702DD" w:rsidP="0035354B">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 xml:space="preserve">- </w:t>
            </w:r>
            <w:r w:rsidRPr="00147BA2">
              <w:rPr>
                <w:rFonts w:ascii="Trebuchet MS" w:hAnsi="Trebuchet MS"/>
                <w:b/>
                <w:bCs/>
                <w:color w:val="0070C0"/>
                <w:sz w:val="24"/>
                <w:szCs w:val="24"/>
                <w:lang w:val="it-IT"/>
              </w:rPr>
              <w:t xml:space="preserve">Anexele la cererea de finanțare: </w:t>
            </w:r>
            <w:r w:rsidRPr="00147BA2">
              <w:rPr>
                <w:rFonts w:ascii="Trebuchet MS" w:hAnsi="Trebuchet MS"/>
                <w:color w:val="0070C0"/>
                <w:sz w:val="24"/>
                <w:szCs w:val="24"/>
                <w:lang w:val="it-IT"/>
              </w:rPr>
              <w:t xml:space="preserve">Toate aceste documente vor fi încărcate în MySMIS2021/SMIS2021+, în format PDF, prin semnarea digitală, cu semnatură certificată electronică extinsă, de către reprezentantul legal al solicitantului. </w:t>
            </w:r>
          </w:p>
          <w:p w14:paraId="3E9C905C" w14:textId="77777777" w:rsidR="002702DD" w:rsidRPr="00147BA2" w:rsidRDefault="002702DD" w:rsidP="0035354B">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Pentru unele din anexele enumerate mai jos, acest ghid conține modele standard (ex. declarația unică) sau modele recomandate/orientative.</w:t>
            </w:r>
          </w:p>
          <w:p w14:paraId="175AE94C" w14:textId="77777777" w:rsidR="002702DD" w:rsidRPr="00147BA2" w:rsidRDefault="002702DD" w:rsidP="002702DD">
            <w:pPr>
              <w:spacing w:before="120" w:after="120"/>
              <w:rPr>
                <w:rFonts w:ascii="Trebuchet MS" w:hAnsi="Trebuchet MS"/>
                <w:color w:val="0070C0"/>
                <w:sz w:val="24"/>
                <w:szCs w:val="24"/>
                <w:lang w:val="it-IT"/>
              </w:rPr>
            </w:pPr>
            <w:r w:rsidRPr="00147BA2">
              <w:rPr>
                <w:rFonts w:ascii="Trebuchet MS" w:hAnsi="Trebuchet MS"/>
                <w:color w:val="0070C0"/>
                <w:sz w:val="24"/>
                <w:szCs w:val="24"/>
                <w:lang w:val="it-IT"/>
              </w:rPr>
              <w:t xml:space="preserve">Celelalte documente (ex. documentația tehnico-economică) vor fi scanate, salvate în format </w:t>
            </w:r>
            <w:r w:rsidR="006F28D4">
              <w:rPr>
                <w:rFonts w:ascii="Trebuchet MS" w:hAnsi="Trebuchet MS"/>
                <w:color w:val="0070C0"/>
                <w:sz w:val="24"/>
                <w:szCs w:val="24"/>
                <w:lang w:val="it-IT"/>
              </w:rPr>
              <w:t>.</w:t>
            </w:r>
            <w:r w:rsidRPr="00147BA2">
              <w:rPr>
                <w:rFonts w:ascii="Trebuchet MS" w:hAnsi="Trebuchet MS"/>
                <w:color w:val="0070C0"/>
                <w:sz w:val="24"/>
                <w:szCs w:val="24"/>
                <w:lang w:val="it-IT"/>
              </w:rPr>
              <w:t>pdf, semnate digital și încărcate în sistemul informatic MySMIS2021/SMIS2021+, odată cu completarea cererii de finanțare.</w:t>
            </w:r>
          </w:p>
          <w:p w14:paraId="15B4D437" w14:textId="77777777" w:rsidR="002702DD" w:rsidRPr="00147BA2" w:rsidRDefault="002702DD" w:rsidP="00147BA2">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Documentele încărcate în aplicația MySMIS2021/SMIS2021+, ca parte integrantă a cererii de finanțare, trebuie să fie lizibile și complete.</w:t>
            </w:r>
          </w:p>
          <w:p w14:paraId="553E0005" w14:textId="77777777" w:rsidR="00B20313" w:rsidRPr="00147BA2" w:rsidRDefault="002702DD" w:rsidP="00147BA2">
            <w:pPr>
              <w:spacing w:before="120" w:after="120"/>
              <w:jc w:val="both"/>
              <w:rPr>
                <w:rFonts w:ascii="Trebuchet MS" w:hAnsi="Trebuchet MS"/>
                <w:i/>
                <w:color w:val="0070C0"/>
                <w:sz w:val="24"/>
                <w:szCs w:val="24"/>
              </w:rPr>
            </w:pPr>
            <w:r w:rsidRPr="00147BA2">
              <w:rPr>
                <w:rFonts w:ascii="Trebuchet MS" w:hAnsi="Trebuchet MS"/>
                <w:color w:val="0070C0"/>
                <w:sz w:val="24"/>
                <w:szCs w:val="24"/>
                <w:lang w:val="it-IT"/>
              </w:rPr>
              <w:t xml:space="preserve">Unele anexe vor fi solicitate la momentul depunerii </w:t>
            </w:r>
            <w:r w:rsidRPr="007827DD">
              <w:rPr>
                <w:rFonts w:ascii="Trebuchet MS" w:hAnsi="Trebuchet MS"/>
                <w:color w:val="0070C0"/>
                <w:sz w:val="24"/>
                <w:szCs w:val="24"/>
                <w:lang w:val="it-IT"/>
              </w:rPr>
              <w:t>cererii de finanțare (a se vedea secţiunea 7.4), iar altele la momentul contractării (secţiunea 7.6). Toate acestea vor fi parte integrantă din cererea de finanțare.</w:t>
            </w:r>
            <w:r w:rsidR="004450DD" w:rsidRPr="007827DD">
              <w:rPr>
                <w:rFonts w:ascii="Trebuchet MS" w:hAnsi="Trebuchet MS"/>
                <w:color w:val="0070C0"/>
                <w:sz w:val="24"/>
                <w:szCs w:val="24"/>
                <w:lang w:val="it-IT"/>
              </w:rPr>
              <w:t xml:space="preserve"> Documentele care apar atât în cadrul secțiunii 7.4 cât și a secțiunii 7.6, sunt documente ce vor fi actualizate în urma procesului de evaluare și selecție.</w:t>
            </w:r>
            <w:r w:rsidR="004450DD" w:rsidRPr="00FB44C7">
              <w:rPr>
                <w:rFonts w:ascii="Trebuchet MS" w:hAnsi="Trebuchet MS"/>
                <w:color w:val="0070C0"/>
                <w:sz w:val="24"/>
                <w:szCs w:val="24"/>
                <w:lang w:val="it-IT"/>
              </w:rPr>
              <w:t xml:space="preserve"> </w:t>
            </w:r>
          </w:p>
        </w:tc>
      </w:tr>
    </w:tbl>
    <w:p w14:paraId="29C4F953" w14:textId="77777777" w:rsidR="00E61D9C" w:rsidRPr="003929AA" w:rsidRDefault="00EB1DB1" w:rsidP="0050444F">
      <w:pPr>
        <w:pStyle w:val="Heading2"/>
      </w:pPr>
      <w:bookmarkStart w:id="327" w:name="_Toc144131595"/>
      <w:r>
        <w:lastRenderedPageBreak/>
        <w:t>7.6</w:t>
      </w:r>
      <w:r w:rsidR="009B4CC6">
        <w:t xml:space="preserve"> </w:t>
      </w:r>
      <w:r w:rsidR="00E61D9C" w:rsidRPr="003929AA">
        <w:t>Anexele și documente obligatorii la momentul contractării</w:t>
      </w:r>
      <w:bookmarkEnd w:id="327"/>
      <w:r w:rsidR="00E61D9C" w:rsidRPr="003929AA">
        <w:t xml:space="preserve"> </w:t>
      </w:r>
      <w:r w:rsidR="00E61D9C" w:rsidRPr="003929AA">
        <w:tab/>
      </w:r>
    </w:p>
    <w:tbl>
      <w:tblPr>
        <w:tblStyle w:val="TableGrid"/>
        <w:tblW w:w="0" w:type="auto"/>
        <w:tblLook w:val="04A0" w:firstRow="1" w:lastRow="0" w:firstColumn="1" w:lastColumn="0" w:noHBand="0" w:noVBand="1"/>
      </w:tblPr>
      <w:tblGrid>
        <w:gridCol w:w="9396"/>
      </w:tblGrid>
      <w:tr w:rsidR="003506A1" w:rsidRPr="003929AA" w14:paraId="2B0B4197" w14:textId="77777777" w:rsidTr="00B558B3">
        <w:tc>
          <w:tcPr>
            <w:tcW w:w="9396" w:type="dxa"/>
          </w:tcPr>
          <w:p w14:paraId="049D9B7B" w14:textId="77777777" w:rsidR="00810CAB" w:rsidRPr="00147BA2" w:rsidRDefault="00810CAB" w:rsidP="00810CAB">
            <w:pPr>
              <w:spacing w:before="120" w:after="120"/>
              <w:jc w:val="both"/>
              <w:rPr>
                <w:rFonts w:ascii="Trebuchet MS" w:hAnsi="Trebuchet MS"/>
                <w:iCs/>
                <w:color w:val="0070C0"/>
                <w:sz w:val="24"/>
                <w:szCs w:val="24"/>
              </w:rPr>
            </w:pPr>
            <w:r w:rsidRPr="00147BA2">
              <w:rPr>
                <w:rFonts w:ascii="Trebuchet MS" w:hAnsi="Trebuchet MS"/>
                <w:iCs/>
                <w:color w:val="0070C0"/>
                <w:sz w:val="24"/>
                <w:szCs w:val="24"/>
              </w:rPr>
              <w:t xml:space="preserve">Netransmiterea unuia dintre documentele obligatorii solicitate, în termenul maxim de </w:t>
            </w:r>
            <w:r w:rsidR="00F80810" w:rsidRPr="00147BA2">
              <w:rPr>
                <w:rFonts w:ascii="Trebuchet MS" w:hAnsi="Trebuchet MS"/>
                <w:iCs/>
                <w:color w:val="0070C0"/>
                <w:sz w:val="24"/>
                <w:szCs w:val="24"/>
              </w:rPr>
              <w:t>1</w:t>
            </w:r>
            <w:r w:rsidRPr="00147BA2">
              <w:rPr>
                <w:rFonts w:ascii="Trebuchet MS" w:hAnsi="Trebuchet MS"/>
                <w:iCs/>
                <w:color w:val="0070C0"/>
                <w:sz w:val="24"/>
                <w:szCs w:val="24"/>
              </w:rPr>
              <w:t xml:space="preserve">5 zile lucrătoare de la transmiterea adresei </w:t>
            </w:r>
            <w:r w:rsidR="00ED5BCD">
              <w:rPr>
                <w:rFonts w:ascii="Trebuchet MS" w:hAnsi="Trebuchet MS"/>
                <w:iCs/>
                <w:color w:val="0070C0"/>
                <w:sz w:val="24"/>
                <w:szCs w:val="24"/>
              </w:rPr>
              <w:t xml:space="preserve">privind intrarea în </w:t>
            </w:r>
            <w:r w:rsidRPr="00147BA2">
              <w:rPr>
                <w:rFonts w:ascii="Trebuchet MS" w:hAnsi="Trebuchet MS"/>
                <w:iCs/>
                <w:color w:val="0070C0"/>
                <w:sz w:val="24"/>
                <w:szCs w:val="24"/>
              </w:rPr>
              <w:t>etap</w:t>
            </w:r>
            <w:r w:rsidR="00ED5BCD">
              <w:rPr>
                <w:rFonts w:ascii="Trebuchet MS" w:hAnsi="Trebuchet MS"/>
                <w:iCs/>
                <w:color w:val="0070C0"/>
                <w:sz w:val="24"/>
                <w:szCs w:val="24"/>
              </w:rPr>
              <w:t>a</w:t>
            </w:r>
            <w:r w:rsidRPr="00147BA2">
              <w:rPr>
                <w:rFonts w:ascii="Trebuchet MS" w:hAnsi="Trebuchet MS"/>
                <w:iCs/>
                <w:color w:val="0070C0"/>
                <w:sz w:val="24"/>
                <w:szCs w:val="24"/>
              </w:rPr>
              <w:t xml:space="preserve"> de contractare,</w:t>
            </w:r>
            <w:r w:rsidR="00ED5BCD">
              <w:rPr>
                <w:rFonts w:ascii="Trebuchet MS" w:hAnsi="Trebuchet MS"/>
                <w:iCs/>
                <w:color w:val="0070C0"/>
                <w:sz w:val="24"/>
                <w:szCs w:val="24"/>
              </w:rPr>
              <w:t xml:space="preserve"> care este adusă la cunoștința solicitantului prin aplicația informatică </w:t>
            </w:r>
            <w:r w:rsidR="00ED5BCD" w:rsidRPr="00ED5BCD">
              <w:rPr>
                <w:rFonts w:ascii="Trebuchet MS" w:hAnsi="Trebuchet MS"/>
                <w:iCs/>
                <w:color w:val="0070C0"/>
                <w:sz w:val="24"/>
                <w:szCs w:val="24"/>
              </w:rPr>
              <w:t>MySMIS2021/SMIS2021+</w:t>
            </w:r>
            <w:r w:rsidR="00ED5BCD">
              <w:rPr>
                <w:rFonts w:ascii="Trebuchet MS" w:hAnsi="Trebuchet MS"/>
                <w:iCs/>
                <w:color w:val="0070C0"/>
                <w:sz w:val="24"/>
                <w:szCs w:val="24"/>
              </w:rPr>
              <w:t>,</w:t>
            </w:r>
            <w:r w:rsidRPr="00147BA2">
              <w:rPr>
                <w:rFonts w:ascii="Trebuchet MS" w:hAnsi="Trebuchet MS"/>
                <w:iCs/>
                <w:color w:val="0070C0"/>
                <w:sz w:val="24"/>
                <w:szCs w:val="24"/>
              </w:rPr>
              <w:t xml:space="preserve"> atrage automat respingerea cererii de finanțare și încetarea procesului de contractare. </w:t>
            </w:r>
          </w:p>
          <w:p w14:paraId="2D62653F" w14:textId="77777777" w:rsidR="00207F97" w:rsidRPr="00147BA2" w:rsidRDefault="00207F97" w:rsidP="00810CAB">
            <w:pPr>
              <w:spacing w:before="120" w:after="120"/>
              <w:jc w:val="both"/>
              <w:rPr>
                <w:rFonts w:ascii="Trebuchet MS" w:hAnsi="Trebuchet MS"/>
                <w:color w:val="0070C0"/>
                <w:sz w:val="24"/>
                <w:szCs w:val="24"/>
              </w:rPr>
            </w:pPr>
            <w:r w:rsidRPr="00147BA2">
              <w:rPr>
                <w:rFonts w:ascii="Trebuchet MS" w:hAnsi="Trebuchet MS"/>
                <w:color w:val="0070C0"/>
                <w:sz w:val="24"/>
                <w:szCs w:val="24"/>
              </w:rPr>
              <w:t>Documentele solicitate în eta</w:t>
            </w:r>
            <w:r w:rsidR="00630232" w:rsidRPr="00147BA2">
              <w:rPr>
                <w:rFonts w:ascii="Trebuchet MS" w:hAnsi="Trebuchet MS"/>
                <w:color w:val="0070C0"/>
                <w:sz w:val="24"/>
                <w:szCs w:val="24"/>
              </w:rPr>
              <w:t xml:space="preserve">pa de contractare trebuie să se încadreze în valabilitatea stabilită de normele naționale în vigoare, acolo unde este cazul. Acestea </w:t>
            </w:r>
            <w:r w:rsidRPr="00147BA2">
              <w:rPr>
                <w:rFonts w:ascii="Trebuchet MS" w:hAnsi="Trebuchet MS"/>
                <w:color w:val="0070C0"/>
                <w:sz w:val="24"/>
                <w:szCs w:val="24"/>
              </w:rPr>
              <w:t xml:space="preserve">se vor semna electronic și vor fi încărcate în format </w:t>
            </w:r>
            <w:r w:rsidR="0042338E" w:rsidRPr="00147BA2">
              <w:rPr>
                <w:rFonts w:ascii="Trebuchet MS" w:hAnsi="Trebuchet MS"/>
                <w:color w:val="0070C0"/>
                <w:sz w:val="24"/>
                <w:szCs w:val="24"/>
              </w:rPr>
              <w:t>.</w:t>
            </w:r>
            <w:proofErr w:type="spellStart"/>
            <w:r w:rsidRPr="00147BA2">
              <w:rPr>
                <w:rFonts w:ascii="Trebuchet MS" w:hAnsi="Trebuchet MS"/>
                <w:color w:val="0070C0"/>
                <w:sz w:val="24"/>
                <w:szCs w:val="24"/>
              </w:rPr>
              <w:t>pdf</w:t>
            </w:r>
            <w:proofErr w:type="spellEnd"/>
            <w:r w:rsidRPr="00147BA2">
              <w:rPr>
                <w:rFonts w:ascii="Trebuchet MS" w:hAnsi="Trebuchet MS"/>
                <w:color w:val="0070C0"/>
                <w:sz w:val="24"/>
                <w:szCs w:val="24"/>
              </w:rPr>
              <w:t xml:space="preserve"> în sistemul informatic.</w:t>
            </w:r>
          </w:p>
          <w:p w14:paraId="32D2F821" w14:textId="77777777" w:rsidR="00E61D9C" w:rsidRPr="00147BA2" w:rsidRDefault="00881CC6" w:rsidP="00207F97">
            <w:pPr>
              <w:spacing w:before="120" w:after="120"/>
              <w:jc w:val="both"/>
              <w:rPr>
                <w:rFonts w:ascii="Trebuchet MS" w:hAnsi="Trebuchet MS"/>
                <w:color w:val="0070C0"/>
                <w:sz w:val="24"/>
                <w:szCs w:val="24"/>
              </w:rPr>
            </w:pPr>
            <w:r w:rsidRPr="00147BA2">
              <w:rPr>
                <w:rFonts w:ascii="Trebuchet MS" w:hAnsi="Trebuchet MS"/>
                <w:color w:val="0070C0"/>
                <w:sz w:val="24"/>
                <w:szCs w:val="24"/>
              </w:rPr>
              <w:t>În etapa de contractare a proiectului este obligatorie depunerea următoarelor documente:</w:t>
            </w:r>
          </w:p>
          <w:tbl>
            <w:tblPr>
              <w:tblStyle w:val="TableGrid"/>
              <w:tblW w:w="0" w:type="auto"/>
              <w:tblLook w:val="04A0" w:firstRow="1" w:lastRow="0" w:firstColumn="1" w:lastColumn="0" w:noHBand="0" w:noVBand="1"/>
            </w:tblPr>
            <w:tblGrid>
              <w:gridCol w:w="4585"/>
              <w:gridCol w:w="4585"/>
            </w:tblGrid>
            <w:tr w:rsidR="003506A1" w:rsidRPr="003929AA" w14:paraId="3CF46C80" w14:textId="77777777" w:rsidTr="0093132B">
              <w:tc>
                <w:tcPr>
                  <w:tcW w:w="4585" w:type="dxa"/>
                </w:tcPr>
                <w:p w14:paraId="6285E673" w14:textId="77777777" w:rsidR="00604344" w:rsidRPr="00147BA2" w:rsidRDefault="00604344" w:rsidP="00604344">
                  <w:pPr>
                    <w:spacing w:before="120" w:after="120"/>
                    <w:jc w:val="center"/>
                    <w:rPr>
                      <w:rFonts w:ascii="Trebuchet MS" w:hAnsi="Trebuchet MS"/>
                      <w:b/>
                      <w:color w:val="0070C0"/>
                    </w:rPr>
                  </w:pPr>
                  <w:r w:rsidRPr="00147BA2">
                    <w:rPr>
                      <w:rFonts w:ascii="Trebuchet MS" w:hAnsi="Trebuchet MS"/>
                      <w:b/>
                      <w:color w:val="0070C0"/>
                    </w:rPr>
                    <w:t>Document</w:t>
                  </w:r>
                </w:p>
              </w:tc>
              <w:tc>
                <w:tcPr>
                  <w:tcW w:w="4585" w:type="dxa"/>
                </w:tcPr>
                <w:p w14:paraId="45E6A929" w14:textId="77777777" w:rsidR="00604344" w:rsidRPr="00147BA2" w:rsidRDefault="00604344" w:rsidP="00604344">
                  <w:pPr>
                    <w:spacing w:before="120" w:after="120"/>
                    <w:jc w:val="center"/>
                    <w:rPr>
                      <w:rFonts w:ascii="Trebuchet MS" w:hAnsi="Trebuchet MS"/>
                      <w:b/>
                      <w:color w:val="0070C0"/>
                    </w:rPr>
                  </w:pPr>
                  <w:r w:rsidRPr="00147BA2">
                    <w:rPr>
                      <w:rFonts w:ascii="Trebuchet MS" w:hAnsi="Trebuchet MS"/>
                      <w:b/>
                      <w:color w:val="0070C0"/>
                    </w:rPr>
                    <w:t>Indicații/recomandări</w:t>
                  </w:r>
                </w:p>
              </w:tc>
            </w:tr>
            <w:tr w:rsidR="003506A1" w:rsidRPr="003929AA" w14:paraId="6F3E1345" w14:textId="77777777" w:rsidTr="0093132B">
              <w:tc>
                <w:tcPr>
                  <w:tcW w:w="4585" w:type="dxa"/>
                </w:tcPr>
                <w:p w14:paraId="07F345D7" w14:textId="07D94FE3" w:rsidR="00604344" w:rsidRPr="00147BA2" w:rsidRDefault="00604344" w:rsidP="00604344">
                  <w:pPr>
                    <w:spacing w:before="120" w:after="120"/>
                    <w:rPr>
                      <w:rFonts w:ascii="Trebuchet MS" w:hAnsi="Trebuchet MS"/>
                      <w:b/>
                      <w:color w:val="0070C0"/>
                    </w:rPr>
                  </w:pPr>
                  <w:r w:rsidRPr="00147BA2">
                    <w:rPr>
                      <w:rFonts w:ascii="Trebuchet MS" w:hAnsi="Trebuchet MS"/>
                      <w:b/>
                      <w:color w:val="0070C0"/>
                    </w:rPr>
                    <w:t xml:space="preserve">Documente statutare </w:t>
                  </w:r>
                  <w:r w:rsidR="00524010">
                    <w:rPr>
                      <w:rFonts w:ascii="Trebuchet MS" w:hAnsi="Trebuchet MS"/>
                      <w:b/>
                      <w:color w:val="0070C0"/>
                    </w:rPr>
                    <w:t xml:space="preserve">ale </w:t>
                  </w:r>
                  <w:r w:rsidR="00785494">
                    <w:rPr>
                      <w:rFonts w:ascii="Trebuchet MS" w:hAnsi="Trebuchet MS"/>
                      <w:b/>
                      <w:color w:val="0070C0"/>
                    </w:rPr>
                    <w:t>lider</w:t>
                  </w:r>
                  <w:r w:rsidR="00524010">
                    <w:rPr>
                      <w:rFonts w:ascii="Trebuchet MS" w:hAnsi="Trebuchet MS"/>
                      <w:b/>
                      <w:color w:val="0070C0"/>
                    </w:rPr>
                    <w:t>ului</w:t>
                  </w:r>
                  <w:r w:rsidR="00785494">
                    <w:rPr>
                      <w:rFonts w:ascii="Trebuchet MS" w:hAnsi="Trebuchet MS"/>
                      <w:b/>
                      <w:color w:val="0070C0"/>
                    </w:rPr>
                    <w:t xml:space="preserve"> și </w:t>
                  </w:r>
                  <w:r w:rsidR="00785494" w:rsidRPr="00147BA2">
                    <w:rPr>
                      <w:rFonts w:ascii="Trebuchet MS" w:hAnsi="Trebuchet MS"/>
                      <w:b/>
                      <w:color w:val="0070C0"/>
                    </w:rPr>
                    <w:t>parteneri</w:t>
                  </w:r>
                  <w:r w:rsidR="00524010">
                    <w:rPr>
                      <w:rFonts w:ascii="Trebuchet MS" w:hAnsi="Trebuchet MS"/>
                      <w:b/>
                      <w:color w:val="0070C0"/>
                    </w:rPr>
                    <w:t>lor</w:t>
                  </w:r>
                  <w:r w:rsidRPr="00147BA2">
                    <w:rPr>
                      <w:rFonts w:ascii="Trebuchet MS" w:hAnsi="Trebuchet MS"/>
                      <w:b/>
                      <w:color w:val="0070C0"/>
                    </w:rPr>
                    <w:t>, conform legislației în vigoare la data depunerii cererii de finanțare</w:t>
                  </w:r>
                </w:p>
              </w:tc>
              <w:tc>
                <w:tcPr>
                  <w:tcW w:w="4585" w:type="dxa"/>
                </w:tcPr>
                <w:p w14:paraId="1ACB0CB2" w14:textId="36DA6147" w:rsidR="00604344" w:rsidRPr="00675289" w:rsidRDefault="00962F7D" w:rsidP="007565FE">
                  <w:pPr>
                    <w:jc w:val="both"/>
                    <w:rPr>
                      <w:rFonts w:ascii="Trebuchet MS" w:hAnsi="Trebuchet MS"/>
                      <w:color w:val="0070C0"/>
                    </w:rPr>
                  </w:pPr>
                  <w:r w:rsidRPr="00675289">
                    <w:rPr>
                      <w:rFonts w:ascii="Trebuchet MS" w:hAnsi="Trebuchet MS"/>
                      <w:color w:val="0070C0"/>
                    </w:rPr>
                    <w:t xml:space="preserve">Pentru organizațiile </w:t>
                  </w:r>
                  <w:r w:rsidR="00604344" w:rsidRPr="00675289">
                    <w:rPr>
                      <w:rFonts w:ascii="Trebuchet MS" w:hAnsi="Trebuchet MS"/>
                      <w:color w:val="0070C0"/>
                    </w:rPr>
                    <w:t xml:space="preserve">publice de </w:t>
                  </w:r>
                  <w:r w:rsidR="0027166E">
                    <w:rPr>
                      <w:rFonts w:ascii="Trebuchet MS" w:hAnsi="Trebuchet MS"/>
                      <w:color w:val="0070C0"/>
                    </w:rPr>
                    <w:t>c</w:t>
                  </w:r>
                  <w:r w:rsidRPr="00675289">
                    <w:rPr>
                      <w:rFonts w:ascii="Trebuchet MS" w:hAnsi="Trebuchet MS"/>
                      <w:color w:val="0070C0"/>
                    </w:rPr>
                    <w:t>ercetare</w:t>
                  </w:r>
                  <w:r w:rsidR="00604344" w:rsidRPr="00675289">
                    <w:rPr>
                      <w:rFonts w:ascii="Trebuchet MS" w:hAnsi="Trebuchet MS"/>
                      <w:color w:val="0070C0"/>
                    </w:rPr>
                    <w:t>:</w:t>
                  </w:r>
                </w:p>
                <w:p w14:paraId="7AB2B5FE" w14:textId="77777777" w:rsidR="00604344" w:rsidRPr="00675289" w:rsidRDefault="00604344" w:rsidP="007565FE">
                  <w:pPr>
                    <w:jc w:val="both"/>
                    <w:rPr>
                      <w:rFonts w:ascii="Trebuchet MS" w:hAnsi="Trebuchet MS"/>
                      <w:color w:val="0070C0"/>
                    </w:rPr>
                  </w:pPr>
                  <w:r w:rsidRPr="00675289">
                    <w:rPr>
                      <w:rFonts w:ascii="Trebuchet MS" w:hAnsi="Trebuchet MS"/>
                      <w:color w:val="0070C0"/>
                    </w:rPr>
                    <w:t>-</w:t>
                  </w:r>
                  <w:r w:rsidRPr="00675289">
                    <w:rPr>
                      <w:rFonts w:ascii="Trebuchet MS" w:hAnsi="Trebuchet MS"/>
                      <w:color w:val="0070C0"/>
                    </w:rPr>
                    <w:tab/>
                    <w:t xml:space="preserve">documentele statutare, inclusiv ultimele acte adiționale </w:t>
                  </w:r>
                  <w:proofErr w:type="spellStart"/>
                  <w:r w:rsidRPr="00675289">
                    <w:rPr>
                      <w:rFonts w:ascii="Trebuchet MS" w:hAnsi="Trebuchet MS"/>
                      <w:color w:val="0070C0"/>
                    </w:rPr>
                    <w:t>şi</w:t>
                  </w:r>
                  <w:proofErr w:type="spellEnd"/>
                  <w:r w:rsidRPr="00675289">
                    <w:rPr>
                      <w:rFonts w:ascii="Trebuchet MS" w:hAnsi="Trebuchet MS"/>
                      <w:color w:val="0070C0"/>
                    </w:rPr>
                    <w:t xml:space="preserve"> hotărâri judecătorești de modificare, dacă este cazul;</w:t>
                  </w:r>
                </w:p>
                <w:p w14:paraId="34FCCD5B" w14:textId="77777777" w:rsidR="00604344" w:rsidRPr="00675289" w:rsidRDefault="00604344" w:rsidP="007565FE">
                  <w:pPr>
                    <w:jc w:val="both"/>
                    <w:rPr>
                      <w:rFonts w:ascii="Trebuchet MS" w:hAnsi="Trebuchet MS"/>
                      <w:color w:val="0070C0"/>
                    </w:rPr>
                  </w:pPr>
                  <w:r w:rsidRPr="00675289">
                    <w:rPr>
                      <w:rFonts w:ascii="Trebuchet MS" w:hAnsi="Trebuchet MS"/>
                      <w:color w:val="0070C0"/>
                    </w:rPr>
                    <w:t>-</w:t>
                  </w:r>
                  <w:r w:rsidRPr="00675289">
                    <w:rPr>
                      <w:rFonts w:ascii="Trebuchet MS" w:hAnsi="Trebuchet MS"/>
                      <w:color w:val="0070C0"/>
                    </w:rPr>
                    <w:tab/>
                    <w:t>hotărârea de înființare;</w:t>
                  </w:r>
                </w:p>
                <w:p w14:paraId="615EEE1A" w14:textId="77777777" w:rsidR="00604344" w:rsidRPr="00675289" w:rsidRDefault="00604344" w:rsidP="007565FE">
                  <w:pPr>
                    <w:jc w:val="both"/>
                    <w:rPr>
                      <w:rFonts w:ascii="Trebuchet MS" w:hAnsi="Trebuchet MS"/>
                      <w:color w:val="0070C0"/>
                    </w:rPr>
                  </w:pPr>
                  <w:r w:rsidRPr="00675289">
                    <w:rPr>
                      <w:rFonts w:ascii="Trebuchet MS" w:hAnsi="Trebuchet MS"/>
                      <w:color w:val="0070C0"/>
                    </w:rPr>
                    <w:t>-</w:t>
                  </w:r>
                  <w:r w:rsidRPr="00675289">
                    <w:rPr>
                      <w:rFonts w:ascii="Trebuchet MS" w:hAnsi="Trebuchet MS"/>
                      <w:color w:val="0070C0"/>
                    </w:rPr>
                    <w:tab/>
                    <w:t xml:space="preserve">extras actualizat din Registrul Asociațiilor </w:t>
                  </w:r>
                  <w:proofErr w:type="spellStart"/>
                  <w:r w:rsidRPr="00675289">
                    <w:rPr>
                      <w:rFonts w:ascii="Trebuchet MS" w:hAnsi="Trebuchet MS"/>
                      <w:color w:val="0070C0"/>
                    </w:rPr>
                    <w:t>şi</w:t>
                  </w:r>
                  <w:proofErr w:type="spellEnd"/>
                  <w:r w:rsidRPr="00675289">
                    <w:rPr>
                      <w:rFonts w:ascii="Trebuchet MS" w:hAnsi="Trebuchet MS"/>
                      <w:color w:val="0070C0"/>
                    </w:rPr>
                    <w:t xml:space="preserve"> Fundațiilor sau certificat emis de Judecătorie sau Tribunal, care să ateste numărul de înregistrare al organizației </w:t>
                  </w:r>
                  <w:proofErr w:type="spellStart"/>
                  <w:r w:rsidRPr="00675289">
                    <w:rPr>
                      <w:rFonts w:ascii="Trebuchet MS" w:hAnsi="Trebuchet MS"/>
                      <w:color w:val="0070C0"/>
                    </w:rPr>
                    <w:t>şi</w:t>
                  </w:r>
                  <w:proofErr w:type="spellEnd"/>
                  <w:r w:rsidRPr="00675289">
                    <w:rPr>
                      <w:rFonts w:ascii="Trebuchet MS" w:hAnsi="Trebuchet MS"/>
                      <w:color w:val="0070C0"/>
                    </w:rPr>
                    <w:t xml:space="preserve"> situația juridică a organizației.</w:t>
                  </w:r>
                </w:p>
                <w:p w14:paraId="11E157AE" w14:textId="77777777" w:rsidR="00604344" w:rsidRPr="00675289" w:rsidRDefault="00604344" w:rsidP="007565FE">
                  <w:pPr>
                    <w:jc w:val="both"/>
                    <w:rPr>
                      <w:rFonts w:ascii="Trebuchet MS" w:hAnsi="Trebuchet MS"/>
                      <w:color w:val="0070C0"/>
                    </w:rPr>
                  </w:pPr>
                  <w:r w:rsidRPr="00675289">
                    <w:rPr>
                      <w:rFonts w:ascii="Trebuchet MS" w:hAnsi="Trebuchet MS"/>
                      <w:color w:val="0070C0"/>
                    </w:rPr>
                    <w:t>-</w:t>
                  </w:r>
                  <w:r w:rsidRPr="00675289">
                    <w:rPr>
                      <w:rFonts w:ascii="Trebuchet MS" w:hAnsi="Trebuchet MS"/>
                      <w:color w:val="0070C0"/>
                    </w:rPr>
                    <w:tab/>
                    <w:t xml:space="preserve">regulamentul de  organizare si </w:t>
                  </w:r>
                  <w:proofErr w:type="spellStart"/>
                  <w:r w:rsidRPr="00675289">
                    <w:rPr>
                      <w:rFonts w:ascii="Trebuchet MS" w:hAnsi="Trebuchet MS"/>
                      <w:color w:val="0070C0"/>
                    </w:rPr>
                    <w:t>functionare</w:t>
                  </w:r>
                  <w:proofErr w:type="spellEnd"/>
                </w:p>
                <w:p w14:paraId="0CED67D6" w14:textId="6B72899F" w:rsidR="00604344" w:rsidRPr="00675289" w:rsidRDefault="00604344" w:rsidP="00147BA2">
                  <w:pPr>
                    <w:spacing w:before="120" w:after="120"/>
                    <w:jc w:val="both"/>
                    <w:rPr>
                      <w:rFonts w:ascii="Trebuchet MS" w:hAnsi="Trebuchet MS"/>
                      <w:color w:val="0070C0"/>
                    </w:rPr>
                  </w:pPr>
                  <w:r w:rsidRPr="00675289">
                    <w:rPr>
                      <w:rFonts w:ascii="Trebuchet MS" w:hAnsi="Trebuchet MS"/>
                      <w:color w:val="0070C0"/>
                    </w:rPr>
                    <w:t>Pentru IMM-uri</w:t>
                  </w:r>
                  <w:r w:rsidR="00962F7D" w:rsidRPr="00675289">
                    <w:rPr>
                      <w:rFonts w:ascii="Trebuchet MS" w:hAnsi="Trebuchet MS"/>
                      <w:color w:val="0070C0"/>
                    </w:rPr>
                    <w:t xml:space="preserve"> și </w:t>
                  </w:r>
                  <w:r w:rsidR="00785494">
                    <w:rPr>
                      <w:rFonts w:ascii="Trebuchet MS" w:hAnsi="Trebuchet MS"/>
                      <w:color w:val="0070C0"/>
                    </w:rPr>
                    <w:t>organizații</w:t>
                  </w:r>
                  <w:r w:rsidR="00962F7D" w:rsidRPr="00675289">
                    <w:rPr>
                      <w:rFonts w:ascii="Trebuchet MS" w:hAnsi="Trebuchet MS"/>
                      <w:color w:val="0070C0"/>
                    </w:rPr>
                    <w:t xml:space="preserve"> private de cercetare</w:t>
                  </w:r>
                  <w:r w:rsidRPr="00675289">
                    <w:rPr>
                      <w:rFonts w:ascii="Trebuchet MS" w:hAnsi="Trebuchet MS"/>
                      <w:color w:val="0070C0"/>
                    </w:rPr>
                    <w:t>:</w:t>
                  </w:r>
                </w:p>
                <w:p w14:paraId="0AB52402" w14:textId="77777777" w:rsidR="00604344" w:rsidRPr="00147BA2" w:rsidRDefault="00604344" w:rsidP="007565FE">
                  <w:pPr>
                    <w:jc w:val="both"/>
                    <w:rPr>
                      <w:rFonts w:ascii="Trebuchet MS" w:hAnsi="Trebuchet MS"/>
                      <w:color w:val="0070C0"/>
                    </w:rPr>
                  </w:pPr>
                  <w:r w:rsidRPr="00675289">
                    <w:rPr>
                      <w:rFonts w:ascii="Trebuchet MS" w:hAnsi="Trebuchet MS"/>
                      <w:color w:val="0070C0"/>
                    </w:rPr>
                    <w:t>-</w:t>
                  </w:r>
                  <w:r w:rsidRPr="00675289">
                    <w:rPr>
                      <w:rFonts w:ascii="Trebuchet MS" w:hAnsi="Trebuchet MS"/>
                      <w:color w:val="0070C0"/>
                    </w:rPr>
                    <w:tab/>
                    <w:t>documentele statutare</w:t>
                  </w:r>
                  <w:r w:rsidRPr="00147BA2">
                    <w:rPr>
                      <w:rFonts w:ascii="Trebuchet MS" w:hAnsi="Trebuchet MS"/>
                      <w:color w:val="0070C0"/>
                    </w:rPr>
                    <w:t>, inclusiv ultimele actele adiționale, dacă există;</w:t>
                  </w:r>
                </w:p>
                <w:p w14:paraId="62331B18" w14:textId="77777777" w:rsidR="00604344" w:rsidRPr="00147BA2" w:rsidRDefault="00604344" w:rsidP="007565FE">
                  <w:pPr>
                    <w:jc w:val="both"/>
                    <w:rPr>
                      <w:rFonts w:ascii="Trebuchet MS" w:hAnsi="Trebuchet MS"/>
                      <w:color w:val="0070C0"/>
                    </w:rPr>
                  </w:pPr>
                  <w:r w:rsidRPr="00147BA2">
                    <w:rPr>
                      <w:rFonts w:ascii="Trebuchet MS" w:hAnsi="Trebuchet MS"/>
                      <w:color w:val="0070C0"/>
                    </w:rPr>
                    <w:t>-</w:t>
                  </w:r>
                  <w:r w:rsidRPr="00147BA2">
                    <w:rPr>
                      <w:rFonts w:ascii="Trebuchet MS" w:hAnsi="Trebuchet MS"/>
                      <w:color w:val="0070C0"/>
                    </w:rPr>
                    <w:tab/>
                    <w:t>certificatul de înregistrare fiscală/CUI;</w:t>
                  </w:r>
                </w:p>
                <w:p w14:paraId="5DA354AA" w14:textId="77777777" w:rsidR="00604344" w:rsidRPr="00147BA2" w:rsidRDefault="00604344" w:rsidP="007565FE">
                  <w:pPr>
                    <w:jc w:val="both"/>
                    <w:rPr>
                      <w:rFonts w:ascii="Trebuchet MS" w:hAnsi="Trebuchet MS"/>
                      <w:color w:val="0070C0"/>
                    </w:rPr>
                  </w:pPr>
                  <w:r w:rsidRPr="00147BA2">
                    <w:rPr>
                      <w:rFonts w:ascii="Trebuchet MS" w:hAnsi="Trebuchet MS"/>
                      <w:color w:val="0070C0"/>
                    </w:rPr>
                    <w:t>-</w:t>
                  </w:r>
                  <w:r w:rsidRPr="00147BA2">
                    <w:rPr>
                      <w:rFonts w:ascii="Trebuchet MS" w:hAnsi="Trebuchet MS"/>
                      <w:color w:val="0070C0"/>
                    </w:rPr>
                    <w:tab/>
                    <w:t xml:space="preserve">certificat constatator eliberat de Oficiul Registrului </w:t>
                  </w:r>
                  <w:proofErr w:type="spellStart"/>
                  <w:r w:rsidRPr="00147BA2">
                    <w:rPr>
                      <w:rFonts w:ascii="Trebuchet MS" w:hAnsi="Trebuchet MS"/>
                      <w:color w:val="0070C0"/>
                    </w:rPr>
                    <w:t>Comerţului</w:t>
                  </w:r>
                  <w:proofErr w:type="spellEnd"/>
                  <w:r w:rsidRPr="00147BA2">
                    <w:rPr>
                      <w:rFonts w:ascii="Trebuchet MS" w:hAnsi="Trebuchet MS"/>
                      <w:color w:val="0070C0"/>
                    </w:rPr>
                    <w:t xml:space="preserve"> care să ateste că </w:t>
                  </w:r>
                  <w:proofErr w:type="spellStart"/>
                  <w:r w:rsidRPr="00147BA2">
                    <w:rPr>
                      <w:rFonts w:ascii="Trebuchet MS" w:hAnsi="Trebuchet MS"/>
                      <w:color w:val="0070C0"/>
                    </w:rPr>
                    <w:t>organizaţia</w:t>
                  </w:r>
                  <w:proofErr w:type="spellEnd"/>
                </w:p>
                <w:p w14:paraId="5DF3DBA4" w14:textId="77777777" w:rsidR="00604344" w:rsidRPr="00147BA2" w:rsidRDefault="00604344" w:rsidP="007565FE">
                  <w:pPr>
                    <w:jc w:val="both"/>
                    <w:rPr>
                      <w:rFonts w:ascii="Trebuchet MS" w:hAnsi="Trebuchet MS"/>
                      <w:color w:val="0070C0"/>
                    </w:rPr>
                  </w:pPr>
                  <w:r w:rsidRPr="00147BA2">
                    <w:rPr>
                      <w:rFonts w:ascii="Trebuchet MS" w:hAnsi="Trebuchet MS"/>
                      <w:color w:val="0070C0"/>
                    </w:rPr>
                    <w:t>-</w:t>
                  </w:r>
                  <w:r w:rsidRPr="00147BA2">
                    <w:rPr>
                      <w:rFonts w:ascii="Trebuchet MS" w:hAnsi="Trebuchet MS"/>
                      <w:color w:val="0070C0"/>
                    </w:rPr>
                    <w:tab/>
                    <w:t xml:space="preserve">nu este în stare de faliment sau lichidare, nu are activitatea suspendată, nu este subiectul oricăror proceduri care se referă la astfel de </w:t>
                  </w:r>
                  <w:proofErr w:type="spellStart"/>
                  <w:r w:rsidRPr="00147BA2">
                    <w:rPr>
                      <w:rFonts w:ascii="Trebuchet MS" w:hAnsi="Trebuchet MS"/>
                      <w:color w:val="0070C0"/>
                    </w:rPr>
                    <w:t>situaţii</w:t>
                  </w:r>
                  <w:proofErr w:type="spellEnd"/>
                  <w:r w:rsidRPr="00147BA2">
                    <w:rPr>
                      <w:rFonts w:ascii="Trebuchet MS" w:hAnsi="Trebuchet MS"/>
                      <w:color w:val="0070C0"/>
                    </w:rPr>
                    <w:t xml:space="preserve"> sau nu este în orice </w:t>
                  </w:r>
                  <w:proofErr w:type="spellStart"/>
                  <w:r w:rsidRPr="00147BA2">
                    <w:rPr>
                      <w:rFonts w:ascii="Trebuchet MS" w:hAnsi="Trebuchet MS"/>
                      <w:color w:val="0070C0"/>
                    </w:rPr>
                    <w:t>situaţie</w:t>
                  </w:r>
                  <w:proofErr w:type="spellEnd"/>
                  <w:r w:rsidRPr="00147BA2">
                    <w:rPr>
                      <w:rFonts w:ascii="Trebuchet MS" w:hAnsi="Trebuchet MS"/>
                      <w:color w:val="0070C0"/>
                    </w:rPr>
                    <w:t xml:space="preserve"> analogă provenind dintr-o procedură similară prevăzută în </w:t>
                  </w:r>
                  <w:proofErr w:type="spellStart"/>
                  <w:r w:rsidRPr="00147BA2">
                    <w:rPr>
                      <w:rFonts w:ascii="Trebuchet MS" w:hAnsi="Trebuchet MS"/>
                      <w:color w:val="0070C0"/>
                    </w:rPr>
                    <w:t>legislaţia</w:t>
                  </w:r>
                  <w:proofErr w:type="spellEnd"/>
                  <w:r w:rsidRPr="00147BA2">
                    <w:rPr>
                      <w:rFonts w:ascii="Trebuchet MS" w:hAnsi="Trebuchet MS"/>
                      <w:color w:val="0070C0"/>
                    </w:rPr>
                    <w:t xml:space="preserve"> </w:t>
                  </w:r>
                  <w:proofErr w:type="spellStart"/>
                  <w:r w:rsidRPr="00147BA2">
                    <w:rPr>
                      <w:rFonts w:ascii="Trebuchet MS" w:hAnsi="Trebuchet MS"/>
                      <w:color w:val="0070C0"/>
                    </w:rPr>
                    <w:t>şi</w:t>
                  </w:r>
                  <w:proofErr w:type="spellEnd"/>
                  <w:r w:rsidRPr="00147BA2">
                    <w:rPr>
                      <w:rFonts w:ascii="Trebuchet MS" w:hAnsi="Trebuchet MS"/>
                      <w:color w:val="0070C0"/>
                    </w:rPr>
                    <w:t xml:space="preserve"> reglementările </w:t>
                  </w:r>
                  <w:proofErr w:type="spellStart"/>
                  <w:r w:rsidRPr="00147BA2">
                    <w:rPr>
                      <w:rFonts w:ascii="Trebuchet MS" w:hAnsi="Trebuchet MS"/>
                      <w:color w:val="0070C0"/>
                    </w:rPr>
                    <w:t>naţionale</w:t>
                  </w:r>
                  <w:proofErr w:type="spellEnd"/>
                  <w:r w:rsidRPr="00147BA2">
                    <w:rPr>
                      <w:rFonts w:ascii="Trebuchet MS" w:hAnsi="Trebuchet MS"/>
                      <w:color w:val="0070C0"/>
                    </w:rPr>
                    <w:t xml:space="preserve"> în vigoare.</w:t>
                  </w:r>
                </w:p>
              </w:tc>
            </w:tr>
            <w:tr w:rsidR="003506A1" w:rsidRPr="003929AA" w14:paraId="6DB62F67" w14:textId="77777777" w:rsidTr="0093132B">
              <w:tc>
                <w:tcPr>
                  <w:tcW w:w="4585" w:type="dxa"/>
                </w:tcPr>
                <w:p w14:paraId="3B761F19" w14:textId="77777777" w:rsidR="00604344" w:rsidRPr="00147BA2" w:rsidRDefault="00604344" w:rsidP="00604344">
                  <w:pPr>
                    <w:spacing w:before="120" w:after="120"/>
                    <w:rPr>
                      <w:rFonts w:ascii="Trebuchet MS" w:hAnsi="Trebuchet MS"/>
                      <w:b/>
                      <w:color w:val="0070C0"/>
                    </w:rPr>
                  </w:pPr>
                  <w:r w:rsidRPr="00147BA2">
                    <w:rPr>
                      <w:rFonts w:ascii="Trebuchet MS" w:hAnsi="Trebuchet MS"/>
                      <w:b/>
                      <w:color w:val="0070C0"/>
                    </w:rPr>
                    <w:t>Documente care atesta faptul ca se încadrează în definiția de organizație de cercetare.</w:t>
                  </w:r>
                </w:p>
              </w:tc>
              <w:tc>
                <w:tcPr>
                  <w:tcW w:w="4585" w:type="dxa"/>
                </w:tcPr>
                <w:p w14:paraId="3D93E49D" w14:textId="77777777" w:rsidR="00604344" w:rsidRPr="00147BA2" w:rsidRDefault="00A517E1" w:rsidP="009D10CE">
                  <w:pPr>
                    <w:spacing w:before="120" w:after="120"/>
                    <w:jc w:val="both"/>
                    <w:rPr>
                      <w:rFonts w:ascii="Trebuchet MS" w:hAnsi="Trebuchet MS"/>
                      <w:color w:val="0070C0"/>
                    </w:rPr>
                  </w:pPr>
                  <w:proofErr w:type="spellStart"/>
                  <w:r w:rsidRPr="009D10CE">
                    <w:rPr>
                      <w:rFonts w:ascii="Trebuchet MS" w:hAnsi="Trebuchet MS"/>
                      <w:color w:val="0070C0"/>
                    </w:rPr>
                    <w:t>Declaratia</w:t>
                  </w:r>
                  <w:proofErr w:type="spellEnd"/>
                  <w:r w:rsidRPr="009D10CE">
                    <w:rPr>
                      <w:rFonts w:ascii="Trebuchet MS" w:hAnsi="Trebuchet MS"/>
                      <w:color w:val="0070C0"/>
                    </w:rPr>
                    <w:t xml:space="preserve"> privind </w:t>
                  </w:r>
                  <w:proofErr w:type="spellStart"/>
                  <w:r w:rsidRPr="009D10CE">
                    <w:rPr>
                      <w:rFonts w:ascii="Trebuchet MS" w:hAnsi="Trebuchet MS"/>
                      <w:color w:val="0070C0"/>
                    </w:rPr>
                    <w:t>incadrarea</w:t>
                  </w:r>
                  <w:proofErr w:type="spellEnd"/>
                  <w:r w:rsidRPr="009D10CE">
                    <w:rPr>
                      <w:rFonts w:ascii="Trebuchet MS" w:hAnsi="Trebuchet MS"/>
                      <w:color w:val="0070C0"/>
                    </w:rPr>
                    <w:t xml:space="preserve"> in </w:t>
                  </w:r>
                  <w:proofErr w:type="spellStart"/>
                  <w:r w:rsidRPr="009D10CE">
                    <w:rPr>
                      <w:rFonts w:ascii="Trebuchet MS" w:hAnsi="Trebuchet MS"/>
                      <w:color w:val="0070C0"/>
                    </w:rPr>
                    <w:t>definitia</w:t>
                  </w:r>
                  <w:proofErr w:type="spellEnd"/>
                  <w:r w:rsidRPr="009D10CE">
                    <w:rPr>
                      <w:rFonts w:ascii="Trebuchet MS" w:hAnsi="Trebuchet MS"/>
                      <w:color w:val="0070C0"/>
                    </w:rPr>
                    <w:t xml:space="preserve"> </w:t>
                  </w:r>
                  <w:proofErr w:type="spellStart"/>
                  <w:r w:rsidRPr="009D10CE">
                    <w:rPr>
                      <w:rFonts w:ascii="Trebuchet MS" w:hAnsi="Trebuchet MS"/>
                      <w:color w:val="0070C0"/>
                    </w:rPr>
                    <w:t>organizatiei</w:t>
                  </w:r>
                  <w:proofErr w:type="spellEnd"/>
                  <w:r w:rsidRPr="009D10CE">
                    <w:rPr>
                      <w:rFonts w:ascii="Trebuchet MS" w:hAnsi="Trebuchet MS"/>
                      <w:color w:val="0070C0"/>
                    </w:rPr>
                    <w:t xml:space="preserve"> de cercetare , precum si </w:t>
                  </w:r>
                  <w:r w:rsidR="00604344" w:rsidRPr="009D10CE">
                    <w:rPr>
                      <w:rFonts w:ascii="Trebuchet MS" w:hAnsi="Trebuchet MS"/>
                      <w:color w:val="0070C0"/>
                    </w:rPr>
                    <w:t>Modul de calcul</w:t>
                  </w:r>
                  <w:r w:rsidR="00604344" w:rsidRPr="00147BA2">
                    <w:rPr>
                      <w:rFonts w:ascii="Trebuchet MS" w:hAnsi="Trebuchet MS"/>
                      <w:color w:val="0070C0"/>
                    </w:rPr>
                    <w:t xml:space="preserve"> prin care se </w:t>
                  </w:r>
                  <w:proofErr w:type="spellStart"/>
                  <w:r w:rsidR="00604344" w:rsidRPr="00147BA2">
                    <w:rPr>
                      <w:rFonts w:ascii="Trebuchet MS" w:hAnsi="Trebuchet MS"/>
                      <w:color w:val="0070C0"/>
                    </w:rPr>
                    <w:t>demonstreaza</w:t>
                  </w:r>
                  <w:proofErr w:type="spellEnd"/>
                  <w:r w:rsidR="00604344" w:rsidRPr="00147BA2">
                    <w:rPr>
                      <w:rFonts w:ascii="Trebuchet MS" w:hAnsi="Trebuchet MS"/>
                      <w:color w:val="0070C0"/>
                    </w:rPr>
                    <w:t xml:space="preserve"> faptul ca </w:t>
                  </w:r>
                  <w:r w:rsidR="009D10CE" w:rsidRPr="009D10CE">
                    <w:rPr>
                      <w:rFonts w:ascii="Trebuchet MS" w:hAnsi="Trebuchet MS"/>
                      <w:color w:val="0070C0"/>
                    </w:rPr>
                    <w:t>a</w:t>
                  </w:r>
                  <w:r w:rsidR="009D10CE">
                    <w:rPr>
                      <w:rFonts w:ascii="Trebuchet MS" w:hAnsi="Trebuchet MS"/>
                      <w:color w:val="0070C0"/>
                    </w:rPr>
                    <w:t>ctivități economice nu depășesc</w:t>
                  </w:r>
                  <w:r w:rsidR="009D10CE" w:rsidRPr="009D10CE">
                    <w:rPr>
                      <w:rFonts w:ascii="Trebuchet MS" w:hAnsi="Trebuchet MS"/>
                      <w:color w:val="0070C0"/>
                    </w:rPr>
                    <w:t xml:space="preserve"> 20 % din </w:t>
                  </w:r>
                  <w:r w:rsidR="009D10CE" w:rsidRPr="009D10CE">
                    <w:rPr>
                      <w:rFonts w:ascii="Trebuchet MS" w:hAnsi="Trebuchet MS"/>
                      <w:color w:val="0070C0"/>
                    </w:rPr>
                    <w:lastRenderedPageBreak/>
                    <w:t>capacitatea anuală globală a entității respective</w:t>
                  </w:r>
                  <w:r w:rsidR="009D10CE">
                    <w:rPr>
                      <w:rFonts w:ascii="Trebuchet MS" w:hAnsi="Trebuchet MS"/>
                      <w:color w:val="0070C0"/>
                    </w:rPr>
                    <w:t>.</w:t>
                  </w:r>
                  <w:r w:rsidR="009D10CE" w:rsidRPr="009D10CE">
                    <w:rPr>
                      <w:rFonts w:ascii="Trebuchet MS" w:hAnsi="Trebuchet MS"/>
                      <w:color w:val="0070C0"/>
                    </w:rPr>
                    <w:t xml:space="preserve"> </w:t>
                  </w:r>
                </w:p>
              </w:tc>
            </w:tr>
            <w:tr w:rsidR="003506A1" w:rsidRPr="003929AA" w14:paraId="77EB450B" w14:textId="77777777" w:rsidTr="0093132B">
              <w:tc>
                <w:tcPr>
                  <w:tcW w:w="4585" w:type="dxa"/>
                </w:tcPr>
                <w:p w14:paraId="0145707E" w14:textId="532C3026" w:rsidR="00604344" w:rsidRPr="00147BA2" w:rsidRDefault="00604344" w:rsidP="00604344">
                  <w:pPr>
                    <w:spacing w:before="120" w:after="120"/>
                    <w:rPr>
                      <w:rFonts w:ascii="Trebuchet MS" w:hAnsi="Trebuchet MS"/>
                      <w:b/>
                      <w:color w:val="0070C0"/>
                    </w:rPr>
                  </w:pPr>
                  <w:r w:rsidRPr="00147BA2">
                    <w:rPr>
                      <w:rFonts w:ascii="Trebuchet MS" w:hAnsi="Trebuchet MS"/>
                      <w:b/>
                      <w:color w:val="0070C0"/>
                    </w:rPr>
                    <w:lastRenderedPageBreak/>
                    <w:t xml:space="preserve">Documentele privind identificarea reprezentantului legal al </w:t>
                  </w:r>
                  <w:r w:rsidR="002E36E7">
                    <w:rPr>
                      <w:rFonts w:ascii="Trebuchet MS" w:hAnsi="Trebuchet MS"/>
                      <w:b/>
                      <w:color w:val="0070C0"/>
                    </w:rPr>
                    <w:t>lider</w:t>
                  </w:r>
                  <w:r w:rsidR="00C06249">
                    <w:rPr>
                      <w:rFonts w:ascii="Trebuchet MS" w:hAnsi="Trebuchet MS"/>
                      <w:b/>
                      <w:color w:val="0070C0"/>
                    </w:rPr>
                    <w:t>ului</w:t>
                  </w:r>
                  <w:r w:rsidR="002E36E7">
                    <w:rPr>
                      <w:rFonts w:ascii="Trebuchet MS" w:hAnsi="Trebuchet MS"/>
                      <w:b/>
                      <w:color w:val="0070C0"/>
                    </w:rPr>
                    <w:t xml:space="preserve"> de parteneriat și</w:t>
                  </w:r>
                  <w:r w:rsidR="002E36E7" w:rsidRPr="00147BA2">
                    <w:rPr>
                      <w:rFonts w:ascii="Trebuchet MS" w:hAnsi="Trebuchet MS"/>
                      <w:b/>
                      <w:color w:val="0070C0"/>
                    </w:rPr>
                    <w:t xml:space="preserve"> parteneri</w:t>
                  </w:r>
                  <w:r w:rsidR="00C06249">
                    <w:rPr>
                      <w:rFonts w:ascii="Trebuchet MS" w:hAnsi="Trebuchet MS"/>
                      <w:b/>
                      <w:color w:val="0070C0"/>
                    </w:rPr>
                    <w:t>lor</w:t>
                  </w:r>
                </w:p>
              </w:tc>
              <w:tc>
                <w:tcPr>
                  <w:tcW w:w="4585" w:type="dxa"/>
                </w:tcPr>
                <w:p w14:paraId="3BA15D00" w14:textId="77777777" w:rsidR="006D7D52" w:rsidRDefault="002E36E7" w:rsidP="00147BA2">
                  <w:pPr>
                    <w:spacing w:before="120" w:after="120"/>
                    <w:jc w:val="both"/>
                    <w:rPr>
                      <w:rFonts w:ascii="Trebuchet MS" w:hAnsi="Trebuchet MS"/>
                      <w:color w:val="0070C0"/>
                    </w:rPr>
                  </w:pPr>
                  <w:r w:rsidRPr="00147BA2">
                    <w:rPr>
                      <w:rFonts w:ascii="Trebuchet MS" w:hAnsi="Trebuchet MS"/>
                      <w:color w:val="0070C0"/>
                    </w:rPr>
                    <w:t>Documente care demonstrează calitatea de reprezentant legal și actul de identificare a împuternicitului</w:t>
                  </w:r>
                  <w:r>
                    <w:rPr>
                      <w:rFonts w:ascii="Trebuchet MS" w:hAnsi="Trebuchet MS"/>
                      <w:color w:val="0070C0"/>
                    </w:rPr>
                    <w:t xml:space="preserve"> al solicitantului (lider de parteneriat și parteneri)</w:t>
                  </w:r>
                  <w:r w:rsidRPr="00147BA2">
                    <w:rPr>
                      <w:rFonts w:ascii="Trebuchet MS" w:hAnsi="Trebuchet MS"/>
                      <w:color w:val="0070C0"/>
                    </w:rPr>
                    <w:t>.</w:t>
                  </w:r>
                </w:p>
                <w:p w14:paraId="5FF93ECE" w14:textId="0686345B" w:rsidR="00604344" w:rsidRPr="00147BA2" w:rsidRDefault="00604344" w:rsidP="00147BA2">
                  <w:pPr>
                    <w:spacing w:before="120" w:after="120"/>
                    <w:jc w:val="both"/>
                    <w:rPr>
                      <w:rFonts w:ascii="Trebuchet MS" w:hAnsi="Trebuchet MS"/>
                      <w:color w:val="0070C0"/>
                    </w:rPr>
                  </w:pPr>
                </w:p>
              </w:tc>
            </w:tr>
            <w:tr w:rsidR="00C06249" w:rsidRPr="003929AA" w14:paraId="3DBD8679" w14:textId="77777777" w:rsidTr="00147BA2">
              <w:tc>
                <w:tcPr>
                  <w:tcW w:w="4585" w:type="dxa"/>
                  <w:shd w:val="clear" w:color="auto" w:fill="auto"/>
                </w:tcPr>
                <w:p w14:paraId="17C4A4FE" w14:textId="03090E68" w:rsidR="00C06249" w:rsidRPr="00147BA2" w:rsidRDefault="00C06249" w:rsidP="00C06249">
                  <w:pPr>
                    <w:spacing w:before="120" w:after="120"/>
                    <w:rPr>
                      <w:rFonts w:ascii="Trebuchet MS" w:hAnsi="Trebuchet MS"/>
                      <w:b/>
                      <w:color w:val="0070C0"/>
                    </w:rPr>
                  </w:pPr>
                  <w:r w:rsidRPr="00147BA2">
                    <w:rPr>
                      <w:rFonts w:ascii="Trebuchet MS" w:hAnsi="Trebuchet MS"/>
                      <w:b/>
                      <w:color w:val="0070C0"/>
                    </w:rPr>
                    <w:t xml:space="preserve">Acordul de parteneriat </w:t>
                  </w:r>
                </w:p>
              </w:tc>
              <w:tc>
                <w:tcPr>
                  <w:tcW w:w="4585" w:type="dxa"/>
                  <w:shd w:val="clear" w:color="auto" w:fill="auto"/>
                </w:tcPr>
                <w:p w14:paraId="0D7A6AF3" w14:textId="77777777" w:rsidR="00C06249" w:rsidRPr="00147BA2" w:rsidRDefault="00C06249" w:rsidP="00C06249">
                  <w:pPr>
                    <w:spacing w:before="120" w:after="120"/>
                    <w:jc w:val="both"/>
                    <w:rPr>
                      <w:rFonts w:ascii="Trebuchet MS" w:hAnsi="Trebuchet MS"/>
                      <w:color w:val="0070C0"/>
                    </w:rPr>
                  </w:pPr>
                  <w:r w:rsidRPr="00147BA2">
                    <w:rPr>
                      <w:rFonts w:ascii="Trebuchet MS" w:hAnsi="Trebuchet MS"/>
                      <w:color w:val="0070C0"/>
                    </w:rPr>
                    <w:t xml:space="preserve">Acordul de parteneriat semnat de toate </w:t>
                  </w:r>
                  <w:proofErr w:type="spellStart"/>
                  <w:r w:rsidRPr="00147BA2">
                    <w:rPr>
                      <w:rFonts w:ascii="Trebuchet MS" w:hAnsi="Trebuchet MS"/>
                      <w:color w:val="0070C0"/>
                    </w:rPr>
                    <w:t>partile</w:t>
                  </w:r>
                  <w:proofErr w:type="spellEnd"/>
                  <w:r>
                    <w:rPr>
                      <w:rFonts w:ascii="Trebuchet MS" w:hAnsi="Trebuchet MS"/>
                      <w:color w:val="0070C0"/>
                    </w:rPr>
                    <w:t>, revizuit, daca este cazul, în urma finalizării procesului de evaluare tehnică și financiară</w:t>
                  </w:r>
                </w:p>
                <w:p w14:paraId="3BBF877C" w14:textId="60C9184D" w:rsidR="00C06249" w:rsidRPr="00147BA2" w:rsidRDefault="00C06249" w:rsidP="00C06249">
                  <w:pPr>
                    <w:spacing w:before="120" w:after="120"/>
                    <w:jc w:val="both"/>
                    <w:rPr>
                      <w:rFonts w:ascii="Trebuchet MS" w:hAnsi="Trebuchet MS"/>
                      <w:color w:val="0070C0"/>
                    </w:rPr>
                  </w:pPr>
                </w:p>
              </w:tc>
            </w:tr>
            <w:tr w:rsidR="00C06249" w:rsidRPr="003929AA" w14:paraId="76DC63E0" w14:textId="77777777" w:rsidTr="00147BA2">
              <w:tc>
                <w:tcPr>
                  <w:tcW w:w="4585" w:type="dxa"/>
                  <w:shd w:val="clear" w:color="auto" w:fill="auto"/>
                </w:tcPr>
                <w:p w14:paraId="579101B5" w14:textId="05BBEF8A" w:rsidR="00C06249" w:rsidRPr="00147BA2" w:rsidRDefault="00C06249" w:rsidP="00C06249">
                  <w:pPr>
                    <w:spacing w:before="120" w:after="120"/>
                    <w:rPr>
                      <w:rFonts w:ascii="Trebuchet MS" w:hAnsi="Trebuchet MS"/>
                      <w:b/>
                      <w:color w:val="0070C0"/>
                    </w:rPr>
                  </w:pPr>
                  <w:r w:rsidRPr="000F72CB">
                    <w:rPr>
                      <w:rFonts w:ascii="Trebuchet MS" w:hAnsi="Trebuchet MS"/>
                      <w:b/>
                      <w:color w:val="0070C0"/>
                    </w:rPr>
                    <w:t>Dosarul cu documentele doveditoare pentru desfășurarea procesului de selecție a partenerilor privați, dacă este cazul (dosarul se depune doar în situația în care liderul de parteneriat este organizație de cercetare publică)</w:t>
                  </w:r>
                </w:p>
              </w:tc>
              <w:tc>
                <w:tcPr>
                  <w:tcW w:w="4585" w:type="dxa"/>
                  <w:shd w:val="clear" w:color="auto" w:fill="auto"/>
                </w:tcPr>
                <w:p w14:paraId="70FB619B" w14:textId="77777777" w:rsidR="00C06249" w:rsidRPr="00147BA2" w:rsidRDefault="00C06249" w:rsidP="00C06249">
                  <w:pPr>
                    <w:spacing w:before="120" w:after="120"/>
                    <w:jc w:val="both"/>
                    <w:rPr>
                      <w:rFonts w:ascii="Trebuchet MS" w:hAnsi="Trebuchet MS"/>
                      <w:color w:val="0070C0"/>
                    </w:rPr>
                  </w:pPr>
                </w:p>
              </w:tc>
            </w:tr>
            <w:tr w:rsidR="00C06249" w:rsidRPr="003929AA" w14:paraId="29AE6871" w14:textId="77777777" w:rsidTr="0093132B">
              <w:tc>
                <w:tcPr>
                  <w:tcW w:w="4585" w:type="dxa"/>
                </w:tcPr>
                <w:p w14:paraId="2ADCB569" w14:textId="61400DD9" w:rsidR="00C06249" w:rsidRPr="00147BA2" w:rsidRDefault="00C06249" w:rsidP="00C06249">
                  <w:pPr>
                    <w:spacing w:before="120" w:after="120"/>
                    <w:rPr>
                      <w:rFonts w:ascii="Trebuchet MS" w:hAnsi="Trebuchet MS"/>
                      <w:b/>
                      <w:color w:val="0070C0"/>
                    </w:rPr>
                  </w:pPr>
                  <w:r>
                    <w:rPr>
                      <w:rFonts w:ascii="Trebuchet MS" w:hAnsi="Trebuchet MS"/>
                      <w:b/>
                      <w:color w:val="0070C0"/>
                    </w:rPr>
                    <w:t>Liderul de parteneriat</w:t>
                  </w:r>
                  <w:r w:rsidRPr="00147BA2">
                    <w:rPr>
                      <w:rFonts w:ascii="Trebuchet MS" w:hAnsi="Trebuchet MS"/>
                      <w:b/>
                      <w:color w:val="0070C0"/>
                    </w:rPr>
                    <w:t xml:space="preserve"> </w:t>
                  </w:r>
                  <w:proofErr w:type="spellStart"/>
                  <w:r w:rsidRPr="00147BA2">
                    <w:rPr>
                      <w:rFonts w:ascii="Trebuchet MS" w:hAnsi="Trebuchet MS"/>
                      <w:b/>
                      <w:color w:val="0070C0"/>
                    </w:rPr>
                    <w:t>şi</w:t>
                  </w:r>
                  <w:proofErr w:type="spellEnd"/>
                  <w:r w:rsidRPr="00147BA2">
                    <w:rPr>
                      <w:rFonts w:ascii="Trebuchet MS" w:hAnsi="Trebuchet MS"/>
                      <w:b/>
                      <w:color w:val="0070C0"/>
                    </w:rPr>
                    <w:t xml:space="preserve">/sau reprezentantul său legal, inclusiv partenerul </w:t>
                  </w:r>
                  <w:proofErr w:type="spellStart"/>
                  <w:r w:rsidRPr="00147BA2">
                    <w:rPr>
                      <w:rFonts w:ascii="Trebuchet MS" w:hAnsi="Trebuchet MS"/>
                      <w:b/>
                      <w:color w:val="0070C0"/>
                    </w:rPr>
                    <w:t>şi</w:t>
                  </w:r>
                  <w:proofErr w:type="spellEnd"/>
                  <w:r w:rsidRPr="00147BA2">
                    <w:rPr>
                      <w:rFonts w:ascii="Trebuchet MS" w:hAnsi="Trebuchet MS"/>
                      <w:b/>
                      <w:color w:val="0070C0"/>
                    </w:rPr>
                    <w:t xml:space="preserve">/sau reprezentantul său legal, NU se încadrează în niciuna din </w:t>
                  </w:r>
                  <w:proofErr w:type="spellStart"/>
                  <w:r w:rsidRPr="00147BA2">
                    <w:rPr>
                      <w:rFonts w:ascii="Trebuchet MS" w:hAnsi="Trebuchet MS"/>
                      <w:b/>
                      <w:color w:val="0070C0"/>
                    </w:rPr>
                    <w:t>situaţiile</w:t>
                  </w:r>
                  <w:proofErr w:type="spellEnd"/>
                  <w:r w:rsidRPr="00147BA2">
                    <w:rPr>
                      <w:rFonts w:ascii="Trebuchet MS" w:hAnsi="Trebuchet MS"/>
                      <w:b/>
                      <w:color w:val="0070C0"/>
                    </w:rPr>
                    <w:t xml:space="preserve"> de excludere prezentate în Declarația unică</w:t>
                  </w:r>
                </w:p>
              </w:tc>
              <w:tc>
                <w:tcPr>
                  <w:tcW w:w="4585" w:type="dxa"/>
                </w:tcPr>
                <w:p w14:paraId="702854BC" w14:textId="77777777" w:rsidR="00C06249" w:rsidRPr="00147BA2" w:rsidRDefault="00C06249" w:rsidP="00C06249">
                  <w:pPr>
                    <w:spacing w:before="120" w:after="120"/>
                    <w:jc w:val="both"/>
                    <w:rPr>
                      <w:rFonts w:ascii="Trebuchet MS" w:hAnsi="Trebuchet MS"/>
                      <w:color w:val="0070C0"/>
                    </w:rPr>
                  </w:pPr>
                  <w:r w:rsidRPr="00147BA2">
                    <w:rPr>
                      <w:rFonts w:ascii="Trebuchet MS" w:hAnsi="Trebuchet MS"/>
                      <w:color w:val="0070C0"/>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56479719" w14:textId="77777777" w:rsidR="00C06249" w:rsidRPr="00147BA2" w:rsidRDefault="00C06249" w:rsidP="00C06249">
                  <w:pPr>
                    <w:spacing w:before="120" w:after="120"/>
                    <w:jc w:val="both"/>
                    <w:rPr>
                      <w:rFonts w:ascii="Trebuchet MS" w:hAnsi="Trebuchet MS"/>
                      <w:color w:val="0070C0"/>
                    </w:rPr>
                  </w:pPr>
                  <w:r w:rsidRPr="00147BA2">
                    <w:rPr>
                      <w:rFonts w:ascii="Trebuchet MS" w:hAnsi="Trebuchet MS"/>
                      <w:color w:val="0070C0"/>
                    </w:rPr>
                    <w:t>Certificatele de atestare fiscală trebuie să fie în termen de valabilitate.</w:t>
                  </w:r>
                </w:p>
                <w:p w14:paraId="137C7C04" w14:textId="77777777" w:rsidR="00C06249" w:rsidRPr="00147BA2" w:rsidRDefault="00C06249" w:rsidP="00C06249">
                  <w:pPr>
                    <w:spacing w:before="120" w:after="120"/>
                    <w:jc w:val="both"/>
                    <w:rPr>
                      <w:rFonts w:ascii="Trebuchet MS" w:hAnsi="Trebuchet MS"/>
                      <w:color w:val="0070C0"/>
                    </w:rPr>
                  </w:pPr>
                  <w:r w:rsidRPr="00147BA2">
                    <w:rPr>
                      <w:rFonts w:ascii="Trebuchet MS" w:hAnsi="Trebuchet MS"/>
                      <w:color w:val="0070C0"/>
                    </w:rPr>
                    <w:t>Certificatul de cazier fiscal al solicitantului. Certificatul de cazier fiscal trebuie să fie în termen de valabilitate. În cazul parteneriatelor toți membrii parteneriatului vor prezenta acest document</w:t>
                  </w:r>
                </w:p>
              </w:tc>
            </w:tr>
            <w:tr w:rsidR="00C06249" w:rsidRPr="003929AA" w14:paraId="57ABC188" w14:textId="77777777" w:rsidTr="0093132B">
              <w:tc>
                <w:tcPr>
                  <w:tcW w:w="4585" w:type="dxa"/>
                </w:tcPr>
                <w:p w14:paraId="492724AA" w14:textId="13CB75DC" w:rsidR="00C06249" w:rsidRPr="00147BA2" w:rsidRDefault="00C06249" w:rsidP="00C06249">
                  <w:pPr>
                    <w:spacing w:before="120" w:after="120"/>
                    <w:rPr>
                      <w:rFonts w:ascii="Trebuchet MS" w:hAnsi="Trebuchet MS"/>
                      <w:b/>
                      <w:color w:val="0070C0"/>
                    </w:rPr>
                  </w:pPr>
                  <w:r w:rsidRPr="00147BA2">
                    <w:rPr>
                      <w:rFonts w:ascii="Trebuchet MS" w:hAnsi="Trebuchet MS"/>
                      <w:b/>
                      <w:bCs/>
                      <w:color w:val="0070C0"/>
                      <w:szCs w:val="24"/>
                    </w:rPr>
                    <w:t xml:space="preserve">Hotărâre de aprobare a proiectului și a cheltuielilor legate de proiect </w:t>
                  </w:r>
                </w:p>
              </w:tc>
              <w:tc>
                <w:tcPr>
                  <w:tcW w:w="4585" w:type="dxa"/>
                </w:tcPr>
                <w:p w14:paraId="070FF4C2" w14:textId="442AF0CA" w:rsidR="00C06249" w:rsidRPr="00147BA2" w:rsidRDefault="00C06249" w:rsidP="00C06249">
                  <w:pPr>
                    <w:spacing w:before="120" w:after="120"/>
                    <w:jc w:val="both"/>
                    <w:rPr>
                      <w:rFonts w:ascii="Trebuchet MS" w:hAnsi="Trebuchet MS"/>
                      <w:color w:val="0070C0"/>
                      <w:szCs w:val="24"/>
                      <w:lang w:val="pt-PT"/>
                    </w:rPr>
                  </w:pPr>
                  <w:r w:rsidRPr="00147BA2">
                    <w:rPr>
                      <w:rFonts w:ascii="Trebuchet MS" w:hAnsi="Trebuchet MS"/>
                      <w:color w:val="0070C0"/>
                      <w:szCs w:val="24"/>
                      <w:lang w:val="pt-PT"/>
                    </w:rPr>
                    <w:t xml:space="preserve">Hotărârea de aprobare a proiectului </w:t>
                  </w:r>
                  <w:r w:rsidRPr="00F402D0">
                    <w:rPr>
                      <w:rFonts w:ascii="Trebuchet MS" w:hAnsi="Trebuchet MS"/>
                      <w:color w:val="0070C0"/>
                    </w:rPr>
                    <w:t>actualizat</w:t>
                  </w:r>
                  <w:r>
                    <w:rPr>
                      <w:rFonts w:ascii="Trebuchet MS" w:hAnsi="Trebuchet MS"/>
                      <w:color w:val="0070C0"/>
                    </w:rPr>
                    <w:t>ă</w:t>
                  </w:r>
                  <w:r w:rsidRPr="00F402D0">
                    <w:rPr>
                      <w:rFonts w:ascii="Trebuchet MS" w:hAnsi="Trebuchet MS"/>
                      <w:color w:val="0070C0"/>
                    </w:rPr>
                    <w:t xml:space="preserve"> urmare a procesului de evaluare</w:t>
                  </w:r>
                  <w:r w:rsidR="0027166E">
                    <w:rPr>
                      <w:rFonts w:ascii="Trebuchet MS" w:hAnsi="Trebuchet MS"/>
                      <w:color w:val="0070C0"/>
                    </w:rPr>
                    <w:t xml:space="preserve"> tehnică și financiară</w:t>
                  </w:r>
                  <w:r>
                    <w:rPr>
                      <w:rFonts w:ascii="Trebuchet MS" w:hAnsi="Trebuchet MS"/>
                      <w:color w:val="0070C0"/>
                    </w:rPr>
                    <w:t>.</w:t>
                  </w:r>
                </w:p>
                <w:p w14:paraId="7DB65A1B" w14:textId="4AB606AD" w:rsidR="00C06249" w:rsidRPr="00147BA2" w:rsidRDefault="00C06249" w:rsidP="00C06249">
                  <w:pPr>
                    <w:spacing w:before="120" w:after="120"/>
                    <w:jc w:val="both"/>
                    <w:rPr>
                      <w:rFonts w:ascii="Trebuchet MS" w:hAnsi="Trebuchet MS"/>
                      <w:color w:val="0070C0"/>
                    </w:rPr>
                  </w:pPr>
                </w:p>
              </w:tc>
            </w:tr>
            <w:tr w:rsidR="00C06249" w:rsidRPr="003929AA" w14:paraId="5A1FC567" w14:textId="77777777" w:rsidTr="0093132B">
              <w:tc>
                <w:tcPr>
                  <w:tcW w:w="4585" w:type="dxa"/>
                </w:tcPr>
                <w:p w14:paraId="678A0AEB" w14:textId="77777777" w:rsidR="00C06249" w:rsidRPr="004F06EF" w:rsidRDefault="00C06249" w:rsidP="00C06249">
                  <w:pPr>
                    <w:spacing w:before="120" w:after="120"/>
                    <w:rPr>
                      <w:rFonts w:ascii="Trebuchet MS" w:hAnsi="Trebuchet MS"/>
                      <w:b/>
                      <w:color w:val="0070C0"/>
                      <w:highlight w:val="green"/>
                    </w:rPr>
                  </w:pPr>
                  <w:r w:rsidRPr="004F06EF">
                    <w:rPr>
                      <w:rFonts w:ascii="Trebuchet MS" w:hAnsi="Trebuchet MS"/>
                      <w:b/>
                      <w:color w:val="0070C0"/>
                    </w:rPr>
                    <w:t xml:space="preserve">Documentele ce dovedesc drepturile asupra imobilului/imobilelor necesare pentru </w:t>
                  </w:r>
                  <w:r>
                    <w:rPr>
                      <w:rFonts w:ascii="Trebuchet MS" w:hAnsi="Trebuchet MS"/>
                      <w:b/>
                      <w:color w:val="0070C0"/>
                    </w:rPr>
                    <w:t>implementarea proiectului</w:t>
                  </w:r>
                </w:p>
              </w:tc>
              <w:tc>
                <w:tcPr>
                  <w:tcW w:w="4585" w:type="dxa"/>
                </w:tcPr>
                <w:p w14:paraId="35D1C139" w14:textId="77777777" w:rsidR="00C06249" w:rsidRPr="00A2408A" w:rsidRDefault="00C06249" w:rsidP="00C06249">
                  <w:pPr>
                    <w:spacing w:before="120" w:after="120"/>
                    <w:jc w:val="both"/>
                    <w:rPr>
                      <w:rFonts w:ascii="Trebuchet MS" w:hAnsi="Trebuchet MS"/>
                      <w:b/>
                      <w:bCs/>
                      <w:i/>
                      <w:color w:val="0070C0"/>
                      <w:lang w:val="pt-BR"/>
                    </w:rPr>
                  </w:pPr>
                  <w:r w:rsidRPr="00A2408A">
                    <w:rPr>
                      <w:rFonts w:ascii="Trebuchet MS" w:hAnsi="Trebuchet MS"/>
                      <w:b/>
                      <w:bCs/>
                      <w:i/>
                      <w:color w:val="0070C0"/>
                      <w:lang w:val="pt-BR"/>
                    </w:rPr>
                    <w:t>Documente justificative:</w:t>
                  </w:r>
                </w:p>
                <w:p w14:paraId="4AEE781B" w14:textId="77777777" w:rsidR="00C06249" w:rsidRPr="00080AC5" w:rsidRDefault="00C06249" w:rsidP="00C06249">
                  <w:pPr>
                    <w:spacing w:before="120" w:after="120"/>
                    <w:jc w:val="both"/>
                    <w:rPr>
                      <w:rFonts w:ascii="Trebuchet MS" w:hAnsi="Trebuchet MS"/>
                      <w:bCs/>
                      <w:color w:val="0070C0"/>
                    </w:rPr>
                  </w:pPr>
                  <w:r w:rsidRPr="00080AC5">
                    <w:rPr>
                      <w:rFonts w:ascii="Trebuchet MS" w:hAnsi="Trebuchet MS"/>
                      <w:b/>
                      <w:bCs/>
                      <w:color w:val="0070C0"/>
                    </w:rPr>
                    <w:t xml:space="preserve"> </w:t>
                  </w:r>
                  <w:r w:rsidRPr="00080AC5">
                    <w:rPr>
                      <w:rFonts w:ascii="Trebuchet MS" w:hAnsi="Trebuchet MS"/>
                      <w:bCs/>
                      <w:color w:val="0070C0"/>
                    </w:rPr>
                    <w:t>contract de vânzare-cumpărare/titlu de proprietate;</w:t>
                  </w:r>
                </w:p>
                <w:p w14:paraId="398279D4" w14:textId="3BC0468D" w:rsidR="00C06249" w:rsidRPr="00080AC5" w:rsidRDefault="00C06249" w:rsidP="00C06249">
                  <w:pPr>
                    <w:spacing w:before="120" w:after="120"/>
                    <w:jc w:val="both"/>
                    <w:rPr>
                      <w:rFonts w:ascii="Trebuchet MS" w:hAnsi="Trebuchet MS"/>
                      <w:bCs/>
                      <w:color w:val="0070C0"/>
                    </w:rPr>
                  </w:pPr>
                  <w:r w:rsidRPr="00080AC5">
                    <w:rPr>
                      <w:rFonts w:ascii="Trebuchet MS" w:hAnsi="Trebuchet MS"/>
                      <w:bCs/>
                      <w:color w:val="0070C0"/>
                    </w:rPr>
                    <w:t> contract de închiriere, concesiune,</w:t>
                  </w:r>
                  <w:r>
                    <w:rPr>
                      <w:rFonts w:ascii="Trebuchet MS" w:hAnsi="Trebuchet MS"/>
                      <w:bCs/>
                      <w:color w:val="0070C0"/>
                    </w:rPr>
                    <w:t xml:space="preserve"> superficie</w:t>
                  </w:r>
                  <w:r w:rsidRPr="00080AC5">
                    <w:rPr>
                      <w:rFonts w:ascii="Trebuchet MS" w:hAnsi="Trebuchet MS"/>
                      <w:bCs/>
                      <w:color w:val="0070C0"/>
                    </w:rPr>
                    <w:t xml:space="preserve"> sau comodat care să acopere </w:t>
                  </w:r>
                  <w:r w:rsidRPr="00080AC5">
                    <w:rPr>
                      <w:rFonts w:ascii="Trebuchet MS" w:hAnsi="Trebuchet MS"/>
                      <w:bCs/>
                      <w:color w:val="0070C0"/>
                    </w:rPr>
                    <w:lastRenderedPageBreak/>
                    <w:t>perioada de implementare și de durabilitate a proiectului:</w:t>
                  </w:r>
                </w:p>
                <w:p w14:paraId="5D888192" w14:textId="77777777" w:rsidR="00C06249" w:rsidRPr="00080AC5" w:rsidRDefault="00C06249" w:rsidP="00C06249">
                  <w:pPr>
                    <w:spacing w:before="120" w:after="120"/>
                    <w:jc w:val="both"/>
                    <w:rPr>
                      <w:rFonts w:ascii="Trebuchet MS" w:hAnsi="Trebuchet MS"/>
                      <w:bCs/>
                      <w:i/>
                      <w:color w:val="0070C0"/>
                    </w:rPr>
                  </w:pPr>
                  <w:r w:rsidRPr="00080AC5">
                    <w:rPr>
                      <w:rFonts w:ascii="Trebuchet MS" w:hAnsi="Trebuchet MS"/>
                      <w:bCs/>
                      <w:color w:val="0070C0"/>
                    </w:rPr>
                    <w:t xml:space="preserve">- se poate prevedea o clauză suspensivă prin care să se </w:t>
                  </w:r>
                  <w:proofErr w:type="spellStart"/>
                  <w:r w:rsidRPr="00080AC5">
                    <w:rPr>
                      <w:rFonts w:ascii="Trebuchet MS" w:hAnsi="Trebuchet MS"/>
                      <w:bCs/>
                      <w:color w:val="0070C0"/>
                    </w:rPr>
                    <w:t>precizeze:”</w:t>
                  </w:r>
                  <w:r w:rsidRPr="00080AC5">
                    <w:rPr>
                      <w:rFonts w:ascii="Trebuchet MS" w:hAnsi="Trebuchet MS"/>
                      <w:bCs/>
                      <w:i/>
                      <w:color w:val="0070C0"/>
                    </w:rPr>
                    <w:t>Contractul</w:t>
                  </w:r>
                  <w:proofErr w:type="spellEnd"/>
                  <w:r w:rsidRPr="00080AC5">
                    <w:rPr>
                      <w:rFonts w:ascii="Trebuchet MS" w:hAnsi="Trebuchet MS"/>
                      <w:bCs/>
                      <w:i/>
                      <w:color w:val="0070C0"/>
                    </w:rPr>
                    <w:t xml:space="preserve"> este valid din momentul semnării </w:t>
                  </w:r>
                  <w:proofErr w:type="spellStart"/>
                  <w:r w:rsidRPr="00080AC5">
                    <w:rPr>
                      <w:rFonts w:ascii="Trebuchet MS" w:hAnsi="Trebuchet MS"/>
                      <w:bCs/>
                      <w:i/>
                      <w:color w:val="0070C0"/>
                    </w:rPr>
                    <w:t>şi</w:t>
                  </w:r>
                  <w:proofErr w:type="spellEnd"/>
                  <w:r w:rsidRPr="00080AC5">
                    <w:rPr>
                      <w:rFonts w:ascii="Trebuchet MS" w:hAnsi="Trebuchet MS"/>
                      <w:bCs/>
                      <w:i/>
                      <w:color w:val="0070C0"/>
                    </w:rPr>
                    <w:t xml:space="preserve"> intră în vigoare la data la care proiectul cu titlul și ID.......... este selectat </w:t>
                  </w:r>
                  <w:r w:rsidRPr="00080AC5">
                    <w:rPr>
                      <w:rFonts w:ascii="Trebuchet MS" w:hAnsi="Trebuchet MS"/>
                      <w:bCs/>
                      <w:i/>
                      <w:color w:val="0070C0"/>
                    </w:rPr>
                    <w:t>pentru finanțare. În caz contrar, contractul este reziliat de plin drept, fără nicio formalitate prealabilă”;</w:t>
                  </w:r>
                </w:p>
                <w:p w14:paraId="58DFA9C9" w14:textId="77777777" w:rsidR="00C06249" w:rsidRDefault="00C06249" w:rsidP="00C06249">
                  <w:pPr>
                    <w:spacing w:before="120" w:after="120"/>
                    <w:jc w:val="both"/>
                    <w:rPr>
                      <w:rFonts w:ascii="Trebuchet MS" w:hAnsi="Trebuchet MS"/>
                      <w:bCs/>
                      <w:i/>
                      <w:color w:val="0070C0"/>
                    </w:rPr>
                  </w:pPr>
                  <w:r w:rsidRPr="00080AC5">
                    <w:rPr>
                      <w:rFonts w:ascii="Trebuchet MS" w:hAnsi="Trebuchet MS"/>
                      <w:bCs/>
                      <w:color w:val="0070C0"/>
                    </w:rPr>
                    <w:t xml:space="preserve">- nu vor exista clauze în contract care să afecteze bunurile achiziționate din valoarea grantului; pentru bunurile achiziționate beneficiarii vor însera în contracte, </w:t>
                  </w:r>
                  <w:r w:rsidRPr="00080AC5">
                    <w:rPr>
                      <w:rFonts w:ascii="Trebuchet MS" w:hAnsi="Trebuchet MS"/>
                      <w:bCs/>
                      <w:i/>
                      <w:color w:val="0070C0"/>
                    </w:rPr>
                    <w:t>clauze conform cărora „proprietarii imobilelor nu vor avea niciun drept cu privire la bunurile achiziționate din finanțare, renunțând astfel la orice drept de retenție, gaj, preemțiune și se vor abține de la orice acțiune sau inacțiune care ar putea face improprie utilizarea bunurilor pentru activitățile din proiect sau prin care să împiedice bună desfășurare a activităților proiectului”.</w:t>
                  </w:r>
                </w:p>
                <w:p w14:paraId="76CE8B18" w14:textId="77777777" w:rsidR="00C06249" w:rsidRPr="00AA4CCC" w:rsidRDefault="00C06249" w:rsidP="00C06249">
                  <w:pPr>
                    <w:spacing w:before="120" w:after="120"/>
                    <w:jc w:val="both"/>
                    <w:rPr>
                      <w:rFonts w:ascii="Trebuchet MS" w:hAnsi="Trebuchet MS"/>
                      <w:bCs/>
                      <w:color w:val="0070C0"/>
                    </w:rPr>
                  </w:pPr>
                  <w:r w:rsidRPr="00AA4CCC">
                    <w:rPr>
                      <w:rFonts w:ascii="Trebuchet MS" w:hAnsi="Trebuchet MS"/>
                      <w:bCs/>
                      <w:color w:val="0070C0"/>
                    </w:rPr>
                    <w:t>Contractele de închiriere vor avea o durată de minimum 7 ani și vor prevedea posibilitatea prelungirii lor pe o perioadă care să acopere perioada de implementare și de durabilitate a proiectului.</w:t>
                  </w:r>
                </w:p>
                <w:p w14:paraId="17816581" w14:textId="6CBB10A7" w:rsidR="00C06249" w:rsidRPr="004F06EF" w:rsidRDefault="00C06249" w:rsidP="00C06249">
                  <w:pPr>
                    <w:spacing w:before="120" w:after="120"/>
                    <w:jc w:val="both"/>
                    <w:rPr>
                      <w:rFonts w:ascii="Trebuchet MS" w:hAnsi="Trebuchet MS"/>
                      <w:color w:val="0070C0"/>
                      <w:highlight w:val="green"/>
                    </w:rPr>
                  </w:pPr>
                  <w:r w:rsidRPr="00AA4CCC">
                    <w:rPr>
                      <w:rFonts w:ascii="Trebuchet MS" w:hAnsi="Trebuchet MS"/>
                      <w:bCs/>
                      <w:i/>
                      <w:color w:val="0070C0"/>
                    </w:rPr>
                    <w:t xml:space="preserve">Pentru </w:t>
                  </w:r>
                  <w:proofErr w:type="spellStart"/>
                  <w:r w:rsidRPr="00AA4CCC">
                    <w:rPr>
                      <w:rFonts w:ascii="Trebuchet MS" w:hAnsi="Trebuchet MS"/>
                      <w:bCs/>
                      <w:i/>
                      <w:color w:val="0070C0"/>
                    </w:rPr>
                    <w:t>activitatile</w:t>
                  </w:r>
                  <w:proofErr w:type="spellEnd"/>
                  <w:r w:rsidRPr="00AA4CCC">
                    <w:rPr>
                      <w:rFonts w:ascii="Trebuchet MS" w:hAnsi="Trebuchet MS"/>
                      <w:bCs/>
                      <w:i/>
                      <w:color w:val="0070C0"/>
                    </w:rPr>
                    <w:t xml:space="preserve"> de cercetare industriala/dezvoltare experimentala care se </w:t>
                  </w:r>
                  <w:proofErr w:type="spellStart"/>
                  <w:r w:rsidRPr="00AA4CCC">
                    <w:rPr>
                      <w:rFonts w:ascii="Trebuchet MS" w:hAnsi="Trebuchet MS"/>
                      <w:bCs/>
                      <w:i/>
                      <w:color w:val="0070C0"/>
                    </w:rPr>
                    <w:t>finalizeaza</w:t>
                  </w:r>
                  <w:proofErr w:type="spellEnd"/>
                  <w:r w:rsidRPr="00AA4CCC">
                    <w:rPr>
                      <w:rFonts w:ascii="Trebuchet MS" w:hAnsi="Trebuchet MS"/>
                      <w:bCs/>
                      <w:i/>
                      <w:color w:val="0070C0"/>
                    </w:rPr>
                    <w:t xml:space="preserve"> efectiv in timpul </w:t>
                  </w:r>
                  <w:proofErr w:type="spellStart"/>
                  <w:r w:rsidRPr="00AA4CCC">
                    <w:rPr>
                      <w:rFonts w:ascii="Trebuchet MS" w:hAnsi="Trebuchet MS"/>
                      <w:bCs/>
                      <w:i/>
                      <w:color w:val="0070C0"/>
                    </w:rPr>
                    <w:t>implementarii</w:t>
                  </w:r>
                  <w:proofErr w:type="spellEnd"/>
                  <w:r w:rsidRPr="00AA4CCC">
                    <w:rPr>
                      <w:rFonts w:ascii="Trebuchet MS" w:hAnsi="Trebuchet MS"/>
                      <w:bCs/>
                      <w:i/>
                      <w:color w:val="0070C0"/>
                    </w:rPr>
                    <w:t xml:space="preserve"> proiectului contractul de </w:t>
                  </w:r>
                  <w:proofErr w:type="spellStart"/>
                  <w:r w:rsidRPr="00AA4CCC">
                    <w:rPr>
                      <w:rFonts w:ascii="Trebuchet MS" w:hAnsi="Trebuchet MS"/>
                      <w:bCs/>
                      <w:i/>
                      <w:color w:val="0070C0"/>
                    </w:rPr>
                    <w:t>inchiriere</w:t>
                  </w:r>
                  <w:proofErr w:type="spellEnd"/>
                  <w:r w:rsidRPr="00AA4CCC">
                    <w:rPr>
                      <w:rFonts w:ascii="Trebuchet MS" w:hAnsi="Trebuchet MS"/>
                      <w:bCs/>
                      <w:i/>
                      <w:color w:val="0070C0"/>
                    </w:rPr>
                    <w:t xml:space="preserve">/concesiune/superficie/comodat trebuie sa </w:t>
                  </w:r>
                  <w:proofErr w:type="spellStart"/>
                  <w:r w:rsidRPr="00AA4CCC">
                    <w:rPr>
                      <w:rFonts w:ascii="Trebuchet MS" w:hAnsi="Trebuchet MS"/>
                      <w:bCs/>
                      <w:i/>
                      <w:color w:val="0070C0"/>
                    </w:rPr>
                    <w:t>pastreze</w:t>
                  </w:r>
                  <w:proofErr w:type="spellEnd"/>
                  <w:r w:rsidRPr="00AA4CCC">
                    <w:rPr>
                      <w:rFonts w:ascii="Trebuchet MS" w:hAnsi="Trebuchet MS"/>
                      <w:bCs/>
                      <w:i/>
                      <w:color w:val="0070C0"/>
                    </w:rPr>
                    <w:t xml:space="preserve"> doar perioada efectivă a </w:t>
                  </w:r>
                  <w:proofErr w:type="spellStart"/>
                  <w:r w:rsidRPr="00AA4CCC">
                    <w:rPr>
                      <w:rFonts w:ascii="Trebuchet MS" w:hAnsi="Trebuchet MS"/>
                      <w:bCs/>
                      <w:i/>
                      <w:color w:val="0070C0"/>
                    </w:rPr>
                    <w:t>implementarii</w:t>
                  </w:r>
                  <w:proofErr w:type="spellEnd"/>
                  <w:r w:rsidRPr="00AA4CCC">
                    <w:rPr>
                      <w:rFonts w:ascii="Trebuchet MS" w:hAnsi="Trebuchet MS"/>
                      <w:bCs/>
                      <w:i/>
                      <w:color w:val="0070C0"/>
                    </w:rPr>
                    <w:t xml:space="preserve"> </w:t>
                  </w:r>
                  <w:proofErr w:type="spellStart"/>
                  <w:r w:rsidRPr="00AA4CCC">
                    <w:rPr>
                      <w:rFonts w:ascii="Trebuchet MS" w:hAnsi="Trebuchet MS"/>
                      <w:bCs/>
                      <w:i/>
                      <w:color w:val="0070C0"/>
                    </w:rPr>
                    <w:t>activitatii</w:t>
                  </w:r>
                  <w:proofErr w:type="spellEnd"/>
                </w:p>
              </w:tc>
            </w:tr>
            <w:tr w:rsidR="00C06249" w:rsidRPr="003929AA" w14:paraId="4B4B42F2" w14:textId="77777777" w:rsidTr="0093132B">
              <w:tc>
                <w:tcPr>
                  <w:tcW w:w="4585" w:type="dxa"/>
                </w:tcPr>
                <w:p w14:paraId="0FE4DB76" w14:textId="77777777" w:rsidR="00C06249" w:rsidRPr="00515014" w:rsidRDefault="00C06249" w:rsidP="00C06249">
                  <w:pPr>
                    <w:spacing w:before="120" w:after="120"/>
                    <w:rPr>
                      <w:rFonts w:ascii="Trebuchet MS" w:hAnsi="Trebuchet MS"/>
                      <w:b/>
                      <w:color w:val="0070C0"/>
                    </w:rPr>
                  </w:pPr>
                  <w:r w:rsidRPr="00147BA2">
                    <w:rPr>
                      <w:rFonts w:ascii="Trebuchet MS" w:hAnsi="Trebuchet MS"/>
                      <w:b/>
                      <w:color w:val="0070C0"/>
                    </w:rPr>
                    <w:t>Extras de carte funciară</w:t>
                  </w:r>
                </w:p>
              </w:tc>
              <w:tc>
                <w:tcPr>
                  <w:tcW w:w="4585" w:type="dxa"/>
                </w:tcPr>
                <w:p w14:paraId="3F05FE61" w14:textId="77777777" w:rsidR="00C06249" w:rsidRDefault="00C06249" w:rsidP="00C06249">
                  <w:pPr>
                    <w:spacing w:before="120" w:after="120"/>
                    <w:jc w:val="both"/>
                    <w:rPr>
                      <w:rFonts w:ascii="Trebuchet MS" w:hAnsi="Trebuchet MS"/>
                      <w:color w:val="0070C0"/>
                    </w:rPr>
                  </w:pPr>
                  <w:r w:rsidRPr="00277BF9">
                    <w:rPr>
                      <w:rFonts w:ascii="Trebuchet MS" w:hAnsi="Trebuchet MS"/>
                      <w:color w:val="0070C0"/>
                    </w:rPr>
                    <w:t>Extras de carte funciară</w:t>
                  </w:r>
                  <w:r>
                    <w:rPr>
                      <w:rFonts w:ascii="Trebuchet MS" w:hAnsi="Trebuchet MS"/>
                      <w:color w:val="0070C0"/>
                    </w:rPr>
                    <w:t xml:space="preserve"> care să dovedească faptul că imobilul este</w:t>
                  </w:r>
                  <w:r w:rsidRPr="00277BF9" w:rsidDel="005B4433">
                    <w:rPr>
                      <w:rFonts w:ascii="Trebuchet MS" w:hAnsi="Trebuchet MS"/>
                      <w:color w:val="0070C0"/>
                    </w:rPr>
                    <w:t xml:space="preserve"> </w:t>
                  </w:r>
                  <w:r w:rsidRPr="00277BF9">
                    <w:rPr>
                      <w:rFonts w:ascii="Trebuchet MS" w:hAnsi="Trebuchet MS"/>
                      <w:color w:val="0070C0"/>
                    </w:rPr>
                    <w:t>liber de sarcini</w:t>
                  </w:r>
                  <w:r>
                    <w:rPr>
                      <w:rFonts w:ascii="Trebuchet MS" w:hAnsi="Trebuchet MS"/>
                      <w:color w:val="0070C0"/>
                    </w:rPr>
                    <w:t>.</w:t>
                  </w:r>
                </w:p>
                <w:p w14:paraId="59C3E594" w14:textId="1DFBB510" w:rsidR="0079683B" w:rsidRPr="00147BA2" w:rsidRDefault="0079683B" w:rsidP="00C06249">
                  <w:pPr>
                    <w:spacing w:before="120" w:after="120"/>
                    <w:jc w:val="both"/>
                    <w:rPr>
                      <w:rFonts w:ascii="Trebuchet MS" w:hAnsi="Trebuchet MS"/>
                      <w:color w:val="0070C0"/>
                    </w:rPr>
                  </w:pPr>
                  <w:r w:rsidRPr="00232794">
                    <w:rPr>
                      <w:rFonts w:ascii="Trebuchet MS" w:hAnsi="Trebuchet MS"/>
                      <w:color w:val="0070C0"/>
                    </w:rPr>
                    <w:t xml:space="preserve">În situația în care exista contradicție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w:t>
                  </w:r>
                  <w:r w:rsidRPr="00232794">
                    <w:rPr>
                      <w:rFonts w:ascii="Trebuchet MS" w:hAnsi="Trebuchet MS"/>
                      <w:color w:val="0070C0"/>
                    </w:rPr>
                    <w:lastRenderedPageBreak/>
                    <w:t>imobilului, dreptul proprietarului de a încheia contractul de comodat/închiriere</w:t>
                  </w:r>
                </w:p>
              </w:tc>
            </w:tr>
            <w:tr w:rsidR="00C06249" w:rsidRPr="003929AA" w14:paraId="00AC2EA4" w14:textId="77777777" w:rsidTr="0093132B">
              <w:tc>
                <w:tcPr>
                  <w:tcW w:w="4585" w:type="dxa"/>
                </w:tcPr>
                <w:p w14:paraId="0321514C" w14:textId="0A8B3C11" w:rsidR="00C06249" w:rsidRPr="00147BA2" w:rsidRDefault="00C06249" w:rsidP="00C06249">
                  <w:pPr>
                    <w:spacing w:before="120" w:after="120"/>
                    <w:rPr>
                      <w:rFonts w:ascii="Trebuchet MS" w:hAnsi="Trebuchet MS"/>
                      <w:b/>
                      <w:color w:val="0070C0"/>
                    </w:rPr>
                  </w:pPr>
                  <w:r w:rsidRPr="00147BA2">
                    <w:rPr>
                      <w:rFonts w:ascii="Trebuchet MS" w:hAnsi="Trebuchet MS"/>
                      <w:b/>
                      <w:bCs/>
                      <w:color w:val="0070C0"/>
                      <w:szCs w:val="24"/>
                    </w:rPr>
                    <w:lastRenderedPageBreak/>
                    <w:t>Situațiile financiare anuale ale solicitantului</w:t>
                  </w:r>
                  <w:r>
                    <w:rPr>
                      <w:rFonts w:ascii="Trebuchet MS" w:hAnsi="Trebuchet MS"/>
                      <w:b/>
                      <w:bCs/>
                      <w:color w:val="0070C0"/>
                      <w:szCs w:val="24"/>
                    </w:rPr>
                    <w:t xml:space="preserve"> și partenerilor</w:t>
                  </w:r>
                </w:p>
              </w:tc>
              <w:tc>
                <w:tcPr>
                  <w:tcW w:w="4585" w:type="dxa"/>
                </w:tcPr>
                <w:p w14:paraId="3038734D" w14:textId="1A8C1326" w:rsidR="00C06249" w:rsidRPr="00277BF9" w:rsidRDefault="00C06249" w:rsidP="00C06249">
                  <w:pPr>
                    <w:spacing w:before="120" w:after="120"/>
                    <w:jc w:val="both"/>
                    <w:rPr>
                      <w:rFonts w:ascii="Trebuchet MS" w:hAnsi="Trebuchet MS"/>
                      <w:color w:val="0070C0"/>
                    </w:rPr>
                  </w:pPr>
                  <w:proofErr w:type="spellStart"/>
                  <w:r>
                    <w:rPr>
                      <w:rFonts w:ascii="Trebuchet MS" w:hAnsi="Trebuchet MS"/>
                      <w:color w:val="0070C0"/>
                      <w:szCs w:val="24"/>
                    </w:rPr>
                    <w:t>Situatiile</w:t>
                  </w:r>
                  <w:proofErr w:type="spellEnd"/>
                  <w:r>
                    <w:rPr>
                      <w:rFonts w:ascii="Trebuchet MS" w:hAnsi="Trebuchet MS"/>
                      <w:color w:val="0070C0"/>
                      <w:szCs w:val="24"/>
                    </w:rPr>
                    <w:t xml:space="preserve"> financiare pentru ultimii 2 ani.</w:t>
                  </w:r>
                </w:p>
              </w:tc>
            </w:tr>
            <w:tr w:rsidR="0079683B" w:rsidRPr="003929AA" w14:paraId="45C2AA9C" w14:textId="77777777" w:rsidTr="0093132B">
              <w:tc>
                <w:tcPr>
                  <w:tcW w:w="4585" w:type="dxa"/>
                </w:tcPr>
                <w:p w14:paraId="21541223" w14:textId="1EB3FE27" w:rsidR="0079683B" w:rsidRPr="00147BA2" w:rsidRDefault="0079683B" w:rsidP="0079683B">
                  <w:pPr>
                    <w:spacing w:before="120" w:after="120"/>
                    <w:rPr>
                      <w:rFonts w:ascii="Trebuchet MS" w:hAnsi="Trebuchet MS"/>
                      <w:b/>
                      <w:color w:val="0070C0"/>
                    </w:rPr>
                  </w:pPr>
                  <w:r w:rsidRPr="00F402D0">
                    <w:rPr>
                      <w:rFonts w:ascii="Trebuchet MS" w:hAnsi="Trebuchet MS"/>
                      <w:b/>
                      <w:color w:val="0070C0"/>
                    </w:rPr>
                    <w:t>Planul de monitorizare a proiectului</w:t>
                  </w:r>
                </w:p>
              </w:tc>
              <w:tc>
                <w:tcPr>
                  <w:tcW w:w="4585" w:type="dxa"/>
                </w:tcPr>
                <w:p w14:paraId="3148827C" w14:textId="7A29EDF7" w:rsidR="0079683B" w:rsidRPr="00147BA2" w:rsidRDefault="0079683B" w:rsidP="0079683B">
                  <w:pPr>
                    <w:spacing w:before="120" w:after="120"/>
                    <w:jc w:val="both"/>
                    <w:rPr>
                      <w:rFonts w:ascii="Trebuchet MS" w:hAnsi="Trebuchet MS"/>
                      <w:color w:val="0070C0"/>
                    </w:rPr>
                  </w:pPr>
                  <w:r w:rsidRPr="00F402D0">
                    <w:rPr>
                      <w:rFonts w:ascii="Trebuchet MS" w:hAnsi="Trebuchet MS"/>
                      <w:color w:val="0070C0"/>
                    </w:rPr>
                    <w:t>Planul de monitorizare a proiectului conform ghidului solicitantului, actualizat urmare a procesului de evaluare</w:t>
                  </w:r>
                </w:p>
              </w:tc>
            </w:tr>
          </w:tbl>
          <w:p w14:paraId="5817FB29" w14:textId="77777777" w:rsidR="00604344" w:rsidRPr="00147BA2" w:rsidRDefault="00604344" w:rsidP="00B558B3">
            <w:pPr>
              <w:spacing w:before="120" w:after="120"/>
              <w:rPr>
                <w:rFonts w:ascii="Trebuchet MS" w:hAnsi="Trebuchet MS"/>
                <w:i/>
                <w:color w:val="0070C0"/>
                <w:sz w:val="24"/>
                <w:szCs w:val="24"/>
              </w:rPr>
            </w:pPr>
          </w:p>
        </w:tc>
      </w:tr>
    </w:tbl>
    <w:p w14:paraId="69E014B2" w14:textId="77777777" w:rsidR="003256EB" w:rsidRPr="003929AA" w:rsidRDefault="00EB1DB1" w:rsidP="0050444F">
      <w:pPr>
        <w:pStyle w:val="Heading2"/>
      </w:pPr>
      <w:bookmarkStart w:id="328" w:name="_Toc144131596"/>
      <w:r>
        <w:lastRenderedPageBreak/>
        <w:t>7.7</w:t>
      </w:r>
      <w:r w:rsidR="000A000E">
        <w:t xml:space="preserve"> </w:t>
      </w:r>
      <w:r w:rsidR="003256EB" w:rsidRPr="003929AA">
        <w:t>Renunțarea la cererea de finanțare</w:t>
      </w:r>
      <w:bookmarkEnd w:id="328"/>
      <w:r w:rsidR="003256EB" w:rsidRPr="003929AA">
        <w:tab/>
      </w:r>
    </w:p>
    <w:tbl>
      <w:tblPr>
        <w:tblStyle w:val="TableGrid"/>
        <w:tblW w:w="0" w:type="auto"/>
        <w:tblLook w:val="04A0" w:firstRow="1" w:lastRow="0" w:firstColumn="1" w:lastColumn="0" w:noHBand="0" w:noVBand="1"/>
      </w:tblPr>
      <w:tblGrid>
        <w:gridCol w:w="9396"/>
      </w:tblGrid>
      <w:tr w:rsidR="004450DD" w:rsidRPr="003929AA" w14:paraId="2FEE9E42" w14:textId="77777777" w:rsidTr="00B558B3">
        <w:tc>
          <w:tcPr>
            <w:tcW w:w="9396" w:type="dxa"/>
          </w:tcPr>
          <w:p w14:paraId="5486DE82" w14:textId="77777777" w:rsidR="006E3D82" w:rsidRPr="00147BA2" w:rsidRDefault="006E3D82" w:rsidP="006E3D82">
            <w:pPr>
              <w:spacing w:before="120" w:after="120"/>
              <w:jc w:val="both"/>
              <w:rPr>
                <w:rFonts w:ascii="Trebuchet MS" w:hAnsi="Trebuchet MS"/>
                <w:color w:val="0070C0"/>
                <w:sz w:val="24"/>
                <w:szCs w:val="24"/>
              </w:rPr>
            </w:pPr>
            <w:r w:rsidRPr="00147BA2">
              <w:rPr>
                <w:rFonts w:ascii="Trebuchet MS" w:hAnsi="Trebuchet MS"/>
                <w:color w:val="0070C0"/>
                <w:sz w:val="24"/>
                <w:szCs w:val="24"/>
              </w:rPr>
              <w:t>Pe tot parcursul procesului de evalua</w:t>
            </w:r>
            <w:r w:rsidR="002B42AA">
              <w:rPr>
                <w:rFonts w:ascii="Trebuchet MS" w:hAnsi="Trebuchet MS"/>
                <w:color w:val="0070C0"/>
                <w:sz w:val="24"/>
                <w:szCs w:val="24"/>
              </w:rPr>
              <w:t>re, selecție și contractare, solicitanții</w:t>
            </w:r>
            <w:r w:rsidRPr="00147BA2">
              <w:rPr>
                <w:rFonts w:ascii="Trebuchet MS" w:hAnsi="Trebuchet MS"/>
                <w:color w:val="0070C0"/>
                <w:sz w:val="24"/>
                <w:szCs w:val="24"/>
              </w:rPr>
              <w:t xml:space="preserve"> a</w:t>
            </w:r>
            <w:r w:rsidR="002B42AA">
              <w:rPr>
                <w:rFonts w:ascii="Trebuchet MS" w:hAnsi="Trebuchet MS"/>
                <w:color w:val="0070C0"/>
                <w:sz w:val="24"/>
                <w:szCs w:val="24"/>
              </w:rPr>
              <w:t>u</w:t>
            </w:r>
            <w:r w:rsidRPr="00147BA2">
              <w:rPr>
                <w:rFonts w:ascii="Trebuchet MS" w:hAnsi="Trebuchet MS"/>
                <w:color w:val="0070C0"/>
                <w:sz w:val="24"/>
                <w:szCs w:val="24"/>
              </w:rPr>
              <w:t xml:space="preserve"> dreptul de a renunța la cererea de finanțare depusă. Renunțarea poate fi făcută doar de reprezentantul </w:t>
            </w:r>
            <w:r w:rsidR="00D745AE">
              <w:rPr>
                <w:rFonts w:ascii="Trebuchet MS" w:hAnsi="Trebuchet MS"/>
                <w:color w:val="0070C0"/>
                <w:sz w:val="24"/>
                <w:szCs w:val="24"/>
              </w:rPr>
              <w:t xml:space="preserve">legal/persoana împuternicită </w:t>
            </w:r>
            <w:r w:rsidRPr="00147BA2">
              <w:rPr>
                <w:rFonts w:ascii="Trebuchet MS" w:hAnsi="Trebuchet MS"/>
                <w:color w:val="0070C0"/>
                <w:sz w:val="24"/>
                <w:szCs w:val="24"/>
              </w:rPr>
              <w:t>a solicitantului</w:t>
            </w:r>
            <w:r w:rsidR="002B42AA">
              <w:rPr>
                <w:rFonts w:ascii="Trebuchet MS" w:hAnsi="Trebuchet MS"/>
                <w:color w:val="0070C0"/>
                <w:sz w:val="24"/>
                <w:szCs w:val="24"/>
              </w:rPr>
              <w:t xml:space="preserve"> (lider de parteneriat)</w:t>
            </w:r>
            <w:r w:rsidRPr="00147BA2">
              <w:rPr>
                <w:rFonts w:ascii="Trebuchet MS" w:hAnsi="Trebuchet MS"/>
                <w:color w:val="0070C0"/>
                <w:sz w:val="24"/>
                <w:szCs w:val="24"/>
              </w:rPr>
              <w:t xml:space="preserve">, prin sistemul informatic MySMIS2021/SMIS2021+. </w:t>
            </w:r>
          </w:p>
          <w:p w14:paraId="55130601" w14:textId="77777777" w:rsidR="006E3D82" w:rsidRPr="00147BA2" w:rsidRDefault="006E3D82" w:rsidP="008A330F">
            <w:pPr>
              <w:spacing w:before="120" w:after="120"/>
              <w:jc w:val="both"/>
              <w:rPr>
                <w:rFonts w:ascii="Trebuchet MS" w:hAnsi="Trebuchet MS"/>
                <w:color w:val="0070C0"/>
                <w:sz w:val="24"/>
                <w:szCs w:val="24"/>
              </w:rPr>
            </w:pPr>
            <w:r w:rsidRPr="00147BA2">
              <w:rPr>
                <w:rFonts w:ascii="Trebuchet MS" w:hAnsi="Trebuchet MS"/>
                <w:color w:val="0070C0"/>
                <w:sz w:val="24"/>
                <w:szCs w:val="24"/>
              </w:rPr>
              <w:t>Documentația cererii de finanțare și anexel</w:t>
            </w:r>
            <w:r w:rsidR="00D745AE">
              <w:rPr>
                <w:rFonts w:ascii="Trebuchet MS" w:hAnsi="Trebuchet MS"/>
                <w:color w:val="0070C0"/>
                <w:sz w:val="24"/>
                <w:szCs w:val="24"/>
              </w:rPr>
              <w:t>e aferente</w:t>
            </w:r>
            <w:r w:rsidRPr="00147BA2">
              <w:rPr>
                <w:rFonts w:ascii="Trebuchet MS" w:hAnsi="Trebuchet MS"/>
                <w:color w:val="0070C0"/>
                <w:sz w:val="24"/>
                <w:szCs w:val="24"/>
              </w:rPr>
              <w:t xml:space="preserve"> depuse va fi arhivată corespunzător procedurilor specifice. </w:t>
            </w:r>
          </w:p>
          <w:p w14:paraId="55DA39F7" w14:textId="77777777" w:rsidR="003256EB" w:rsidRPr="00147BA2" w:rsidRDefault="006E3D82" w:rsidP="008A330F">
            <w:pPr>
              <w:spacing w:before="120" w:after="120"/>
              <w:jc w:val="both"/>
              <w:rPr>
                <w:rFonts w:ascii="Trebuchet MS" w:hAnsi="Trebuchet MS"/>
                <w:i/>
                <w:color w:val="0070C0"/>
                <w:sz w:val="24"/>
                <w:szCs w:val="24"/>
              </w:rPr>
            </w:pPr>
            <w:r w:rsidRPr="00147BA2">
              <w:rPr>
                <w:rFonts w:ascii="Trebuchet MS" w:hAnsi="Trebuchet MS"/>
                <w:color w:val="0070C0"/>
                <w:sz w:val="24"/>
                <w:szCs w:val="24"/>
              </w:rPr>
              <w:t xml:space="preserve">Procedura de renunțare </w:t>
            </w:r>
            <w:r w:rsidR="008A330F" w:rsidRPr="00147BA2">
              <w:rPr>
                <w:rFonts w:ascii="Trebuchet MS" w:hAnsi="Trebuchet MS"/>
                <w:color w:val="0070C0"/>
                <w:sz w:val="24"/>
                <w:szCs w:val="24"/>
              </w:rPr>
              <w:t>la cererea de finanțare depusă</w:t>
            </w:r>
            <w:r w:rsidRPr="00147BA2">
              <w:rPr>
                <w:rFonts w:ascii="Trebuchet MS" w:hAnsi="Trebuchet MS"/>
                <w:color w:val="0070C0"/>
                <w:sz w:val="24"/>
                <w:szCs w:val="24"/>
              </w:rPr>
              <w:t xml:space="preserve"> se aplică pentru toate etapele procesului de evaluare, selecție și contractare.</w:t>
            </w:r>
          </w:p>
        </w:tc>
      </w:tr>
    </w:tbl>
    <w:p w14:paraId="703A2889" w14:textId="77777777" w:rsidR="00D82B4E" w:rsidRPr="00A34C5F" w:rsidRDefault="00D82B4E" w:rsidP="00D84C69">
      <w:pPr>
        <w:spacing w:before="120" w:after="120"/>
        <w:rPr>
          <w:rFonts w:ascii="Trebuchet MS" w:hAnsi="Trebuchet MS"/>
          <w:i/>
          <w:color w:val="0070C0"/>
          <w:sz w:val="24"/>
          <w:szCs w:val="24"/>
        </w:rPr>
      </w:pPr>
    </w:p>
    <w:p w14:paraId="0231F274" w14:textId="2703A511" w:rsidR="00566CCA" w:rsidRPr="00515014" w:rsidRDefault="00F67DEB" w:rsidP="00F67DEB">
      <w:pPr>
        <w:pStyle w:val="Heading1"/>
        <w:ind w:left="720"/>
        <w:rPr>
          <w:b/>
          <w:bCs/>
          <w:i/>
          <w:color w:val="0070C0"/>
          <w:szCs w:val="24"/>
        </w:rPr>
      </w:pPr>
      <w:bookmarkStart w:id="329" w:name="_Toc144131597"/>
      <w:r>
        <w:rPr>
          <w:b/>
          <w:color w:val="0070C0"/>
          <w:szCs w:val="24"/>
        </w:rPr>
        <w:t xml:space="preserve">8. </w:t>
      </w:r>
      <w:r w:rsidR="00566CCA" w:rsidRPr="00147BA2">
        <w:rPr>
          <w:b/>
          <w:color w:val="0070C0"/>
          <w:szCs w:val="24"/>
        </w:rPr>
        <w:t>PROCESUL</w:t>
      </w:r>
      <w:r w:rsidR="00566CCA" w:rsidRPr="00A34C5F">
        <w:rPr>
          <w:b/>
          <w:bCs/>
          <w:i/>
          <w:color w:val="0070C0"/>
          <w:szCs w:val="24"/>
        </w:rPr>
        <w:t xml:space="preserve"> DE EVALUARE, SELECȚIE ȘI CONTRACTARE A PROIECTELOR</w:t>
      </w:r>
      <w:bookmarkEnd w:id="329"/>
      <w:r w:rsidR="00566CCA" w:rsidRPr="00A34C5F">
        <w:rPr>
          <w:b/>
          <w:bCs/>
          <w:i/>
          <w:color w:val="0070C0"/>
          <w:szCs w:val="24"/>
        </w:rPr>
        <w:t xml:space="preserve"> </w:t>
      </w:r>
      <w:r w:rsidR="00566CCA" w:rsidRPr="00A34C5F">
        <w:rPr>
          <w:b/>
          <w:bCs/>
          <w:i/>
          <w:color w:val="0070C0"/>
          <w:szCs w:val="24"/>
        </w:rPr>
        <w:tab/>
      </w:r>
    </w:p>
    <w:p w14:paraId="512F0828" w14:textId="50CE3EE5" w:rsidR="007022AD" w:rsidRPr="003929AA" w:rsidRDefault="00F67DEB" w:rsidP="0050444F">
      <w:pPr>
        <w:pStyle w:val="Heading2"/>
      </w:pPr>
      <w:bookmarkStart w:id="330" w:name="_Toc144131598"/>
      <w:r>
        <w:t xml:space="preserve">8.1 </w:t>
      </w:r>
      <w:r w:rsidR="007022AD" w:rsidRPr="003929AA">
        <w:t>Principalele etape ale procesului de evaluare, selecție și contractare</w:t>
      </w:r>
      <w:bookmarkEnd w:id="330"/>
      <w:r w:rsidR="007022AD" w:rsidRPr="003929AA">
        <w:tab/>
      </w:r>
    </w:p>
    <w:tbl>
      <w:tblPr>
        <w:tblStyle w:val="TableGrid"/>
        <w:tblW w:w="9396" w:type="dxa"/>
        <w:tblLook w:val="04A0" w:firstRow="1" w:lastRow="0" w:firstColumn="1" w:lastColumn="0" w:noHBand="0" w:noVBand="1"/>
      </w:tblPr>
      <w:tblGrid>
        <w:gridCol w:w="9396"/>
      </w:tblGrid>
      <w:tr w:rsidR="003506A1" w:rsidRPr="003929AA" w14:paraId="29BEFB95" w14:textId="77777777" w:rsidTr="002475D4">
        <w:tc>
          <w:tcPr>
            <w:tcW w:w="9396" w:type="dxa"/>
          </w:tcPr>
          <w:p w14:paraId="1458D355" w14:textId="77777777" w:rsidR="00A21DD0" w:rsidRPr="003929AA" w:rsidRDefault="00A21DD0" w:rsidP="00505322">
            <w:pPr>
              <w:spacing w:before="120" w:after="120"/>
              <w:jc w:val="both"/>
              <w:rPr>
                <w:rFonts w:ascii="Trebuchet MS" w:hAnsi="Trebuchet MS"/>
                <w:color w:val="0070C0"/>
                <w:sz w:val="24"/>
                <w:szCs w:val="24"/>
              </w:rPr>
            </w:pPr>
            <w:r w:rsidRPr="00A34C5F">
              <w:rPr>
                <w:rFonts w:ascii="Trebuchet MS" w:hAnsi="Trebuchet MS"/>
                <w:color w:val="0070C0"/>
                <w:sz w:val="24"/>
                <w:szCs w:val="24"/>
              </w:rPr>
              <w:t>E</w:t>
            </w:r>
            <w:r w:rsidRPr="00515014">
              <w:rPr>
                <w:rFonts w:ascii="Trebuchet MS" w:hAnsi="Trebuchet MS"/>
                <w:color w:val="0070C0"/>
                <w:sz w:val="24"/>
                <w:szCs w:val="24"/>
              </w:rPr>
              <w:t>valuarea, selecția și contractarea pro</w:t>
            </w:r>
            <w:r w:rsidRPr="003929AA">
              <w:rPr>
                <w:rFonts w:ascii="Trebuchet MS" w:hAnsi="Trebuchet MS"/>
                <w:color w:val="0070C0"/>
                <w:sz w:val="24"/>
                <w:szCs w:val="24"/>
              </w:rPr>
              <w:t xml:space="preserve">iectelor depuse se realizează strict în baza documentelor și informațiilor transmise de solicitantul de finanțare prin sistemul informatic MySMIS2021/SMIS2021+ cu excepția situațiilor de </w:t>
            </w:r>
            <w:proofErr w:type="spellStart"/>
            <w:r w:rsidRPr="003929AA">
              <w:rPr>
                <w:rFonts w:ascii="Trebuchet MS" w:hAnsi="Trebuchet MS"/>
                <w:color w:val="0070C0"/>
                <w:sz w:val="24"/>
                <w:szCs w:val="24"/>
              </w:rPr>
              <w:t>nefuncționalitate</w:t>
            </w:r>
            <w:proofErr w:type="spellEnd"/>
            <w:r w:rsidRPr="003929AA">
              <w:rPr>
                <w:rFonts w:ascii="Trebuchet MS" w:hAnsi="Trebuchet MS"/>
                <w:color w:val="0070C0"/>
                <w:sz w:val="24"/>
                <w:szCs w:val="24"/>
              </w:rPr>
              <w:t xml:space="preserve"> a sistemului sau în alte situații prevăzute în ghidul solicitantului de finanțare sau detaliate de către AM prin Instrucțiuni. Nu se vor analiza documente transmise sau comunicate în afara sistemului informatic MySMIS2021/SMIS2021+, de exem</w:t>
            </w:r>
            <w:r w:rsidR="00604344" w:rsidRPr="003929AA">
              <w:rPr>
                <w:rFonts w:ascii="Trebuchet MS" w:hAnsi="Trebuchet MS"/>
                <w:color w:val="0070C0"/>
                <w:sz w:val="24"/>
                <w:szCs w:val="24"/>
              </w:rPr>
              <w:t>plu pe email, fax, poștă, tel. e</w:t>
            </w:r>
            <w:r w:rsidRPr="003929AA">
              <w:rPr>
                <w:rFonts w:ascii="Trebuchet MS" w:hAnsi="Trebuchet MS"/>
                <w:color w:val="0070C0"/>
                <w:sz w:val="24"/>
                <w:szCs w:val="24"/>
              </w:rPr>
              <w:t>tc</w:t>
            </w:r>
          </w:p>
          <w:p w14:paraId="2EB02478" w14:textId="77777777" w:rsidR="00A21DD0" w:rsidRPr="003929AA" w:rsidRDefault="00A21DD0" w:rsidP="00505322">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Cererile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 xml:space="preserve"> depuse de </w:t>
            </w:r>
            <w:proofErr w:type="spellStart"/>
            <w:r w:rsidRPr="003929AA">
              <w:rPr>
                <w:rFonts w:ascii="Trebuchet MS" w:hAnsi="Trebuchet MS"/>
                <w:color w:val="0070C0"/>
                <w:sz w:val="24"/>
                <w:szCs w:val="24"/>
              </w:rPr>
              <w:t>solicitanţi</w:t>
            </w:r>
            <w:proofErr w:type="spellEnd"/>
            <w:r w:rsidRPr="003929AA">
              <w:rPr>
                <w:rFonts w:ascii="Trebuchet MS" w:hAnsi="Trebuchet MS"/>
                <w:color w:val="0070C0"/>
                <w:sz w:val="24"/>
                <w:szCs w:val="24"/>
              </w:rPr>
              <w:t xml:space="preserve"> în sistemul informatic MySMIS2021/SMIS2021+, se evaluează în conformitate cu metodologia și criteriile de evaluare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selecţie</w:t>
            </w:r>
            <w:proofErr w:type="spellEnd"/>
            <w:r w:rsidRPr="003929AA">
              <w:rPr>
                <w:rFonts w:ascii="Trebuchet MS" w:hAnsi="Trebuchet MS"/>
                <w:color w:val="0070C0"/>
                <w:sz w:val="24"/>
                <w:szCs w:val="24"/>
              </w:rPr>
              <w:t xml:space="preserve"> descrise în cadrul prezentului ghid și aprobate de Comitetul de monitorizare a programului, conform prevederilor art. 40 din Regulamentul (UE) 2021/1060, cu modificările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completările ulterioare.</w:t>
            </w:r>
          </w:p>
          <w:p w14:paraId="3673D919" w14:textId="77777777" w:rsidR="00A21DD0" w:rsidRPr="003929AA" w:rsidRDefault="00A21DD0" w:rsidP="00505322">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Principalele etape ale procesului de evaluare, selecție și contractare sunt: </w:t>
            </w:r>
          </w:p>
          <w:p w14:paraId="155C7531" w14:textId="77777777" w:rsidR="00A21DD0" w:rsidRPr="00147BA2" w:rsidRDefault="00A21DD0" w:rsidP="00505322">
            <w:pPr>
              <w:spacing w:before="120" w:after="120"/>
              <w:jc w:val="both"/>
              <w:rPr>
                <w:rFonts w:ascii="Trebuchet MS" w:hAnsi="Trebuchet MS"/>
                <w:b/>
                <w:color w:val="0070C0"/>
                <w:sz w:val="24"/>
                <w:szCs w:val="24"/>
              </w:rPr>
            </w:pPr>
            <w:r w:rsidRPr="00147BA2">
              <w:rPr>
                <w:rFonts w:ascii="Trebuchet MS" w:hAnsi="Trebuchet MS"/>
                <w:b/>
                <w:color w:val="0070C0"/>
                <w:sz w:val="24"/>
                <w:szCs w:val="24"/>
              </w:rPr>
              <w:t xml:space="preserve">1. Depunerea și înregistrarea cererilor de finanțare </w:t>
            </w:r>
          </w:p>
          <w:p w14:paraId="17089BDD" w14:textId="77777777" w:rsidR="00A21DD0" w:rsidRPr="00A34C5F" w:rsidRDefault="00A21DD0" w:rsidP="00505322">
            <w:pPr>
              <w:spacing w:before="120" w:after="120"/>
              <w:jc w:val="both"/>
              <w:rPr>
                <w:rFonts w:ascii="Trebuchet MS" w:hAnsi="Trebuchet MS"/>
                <w:color w:val="0070C0"/>
                <w:sz w:val="24"/>
                <w:szCs w:val="24"/>
              </w:rPr>
            </w:pPr>
            <w:r w:rsidRPr="00515014">
              <w:rPr>
                <w:rFonts w:ascii="Trebuchet MS" w:hAnsi="Trebuchet MS"/>
                <w:color w:val="0070C0"/>
                <w:sz w:val="24"/>
                <w:szCs w:val="24"/>
              </w:rPr>
              <w:t>Depunerea unei cereri de finanțare reprezintă operațiunea de transmitere, de către un solicitant, a unei solicitări de finanțare (cerere de finanțare), prin intermediul aplicației SMIS2021/MySMIS2021. Aplicația SMIS2021/MySMIS2021 alocă, în mod automat, co</w:t>
            </w:r>
            <w:r w:rsidRPr="003929AA">
              <w:rPr>
                <w:rFonts w:ascii="Trebuchet MS" w:hAnsi="Trebuchet MS"/>
                <w:color w:val="0070C0"/>
                <w:sz w:val="24"/>
                <w:szCs w:val="24"/>
              </w:rPr>
              <w:t xml:space="preserve">dul proiectului (codul SMIS). </w:t>
            </w:r>
          </w:p>
          <w:p w14:paraId="17759B2A" w14:textId="05C7D4F9" w:rsidR="00A21DD0" w:rsidRPr="00147BA2" w:rsidRDefault="009A64A8" w:rsidP="00505322">
            <w:pPr>
              <w:spacing w:before="120" w:after="120"/>
              <w:jc w:val="both"/>
              <w:rPr>
                <w:rFonts w:ascii="Trebuchet MS" w:hAnsi="Trebuchet MS"/>
                <w:b/>
                <w:color w:val="0070C0"/>
                <w:sz w:val="24"/>
                <w:szCs w:val="24"/>
              </w:rPr>
            </w:pPr>
            <w:r>
              <w:rPr>
                <w:rFonts w:ascii="Trebuchet MS" w:hAnsi="Trebuchet MS"/>
                <w:b/>
                <w:color w:val="0070C0"/>
                <w:sz w:val="24"/>
                <w:szCs w:val="24"/>
              </w:rPr>
              <w:lastRenderedPageBreak/>
              <w:t xml:space="preserve">2 </w:t>
            </w:r>
            <w:r w:rsidR="00A21DD0" w:rsidRPr="00147BA2">
              <w:rPr>
                <w:rFonts w:ascii="Trebuchet MS" w:hAnsi="Trebuchet MS"/>
                <w:b/>
                <w:color w:val="0070C0"/>
                <w:sz w:val="24"/>
                <w:szCs w:val="24"/>
              </w:rPr>
              <w:t xml:space="preserve">. Verificarea conformității administrative </w:t>
            </w:r>
          </w:p>
          <w:p w14:paraId="15CE626B" w14:textId="77777777" w:rsidR="00A21DD0" w:rsidRPr="003929AA" w:rsidRDefault="00A21DD0" w:rsidP="00505322">
            <w:pPr>
              <w:spacing w:before="120" w:after="120"/>
              <w:jc w:val="both"/>
              <w:rPr>
                <w:rFonts w:ascii="Trebuchet MS" w:hAnsi="Trebuchet MS"/>
                <w:color w:val="0070C0"/>
                <w:sz w:val="24"/>
                <w:szCs w:val="24"/>
              </w:rPr>
            </w:pPr>
            <w:r w:rsidRPr="00515014">
              <w:rPr>
                <w:rFonts w:ascii="Trebuchet MS" w:hAnsi="Trebuchet MS"/>
                <w:color w:val="0070C0"/>
                <w:sz w:val="24"/>
                <w:szCs w:val="24"/>
              </w:rPr>
              <w:t xml:space="preserve">Această etapă este complet </w:t>
            </w:r>
            <w:r w:rsidRPr="003929AA">
              <w:rPr>
                <w:rFonts w:ascii="Trebuchet MS" w:hAnsi="Trebuchet MS"/>
                <w:color w:val="0070C0"/>
                <w:sz w:val="24"/>
                <w:szCs w:val="24"/>
              </w:rPr>
              <w:t>digitalizată, respectiv este realizată în mod automat prin sistemul informatic MySMIS2021/SMIS2021+, pe baza declarației unice generată de sistemul informatic MySMIS2021/SMIS2021+.</w:t>
            </w:r>
          </w:p>
          <w:p w14:paraId="29A25347" w14:textId="5E420F6D" w:rsidR="00A21DD0" w:rsidRPr="00147BA2" w:rsidRDefault="009A64A8" w:rsidP="00505322">
            <w:pPr>
              <w:spacing w:before="120" w:after="120"/>
              <w:jc w:val="both"/>
              <w:rPr>
                <w:rFonts w:ascii="Trebuchet MS" w:hAnsi="Trebuchet MS"/>
                <w:b/>
                <w:color w:val="0070C0"/>
                <w:sz w:val="24"/>
                <w:szCs w:val="24"/>
              </w:rPr>
            </w:pPr>
            <w:r>
              <w:rPr>
                <w:rFonts w:ascii="Trebuchet MS" w:hAnsi="Trebuchet MS"/>
                <w:b/>
                <w:color w:val="0070C0"/>
                <w:sz w:val="24"/>
                <w:szCs w:val="24"/>
              </w:rPr>
              <w:t>3</w:t>
            </w:r>
            <w:r w:rsidR="00A21DD0" w:rsidRPr="00147BA2">
              <w:rPr>
                <w:rFonts w:ascii="Trebuchet MS" w:hAnsi="Trebuchet MS"/>
                <w:b/>
                <w:color w:val="0070C0"/>
                <w:sz w:val="24"/>
                <w:szCs w:val="24"/>
              </w:rPr>
              <w:t>. Evaluarea tehnică și financiară a cererii de finanțare</w:t>
            </w:r>
          </w:p>
          <w:p w14:paraId="53618B4E" w14:textId="77777777" w:rsidR="00A21DD0" w:rsidRPr="003929AA" w:rsidRDefault="00A21DD0" w:rsidP="00505322">
            <w:pPr>
              <w:spacing w:before="120" w:after="120"/>
              <w:jc w:val="both"/>
              <w:rPr>
                <w:rFonts w:ascii="Trebuchet MS" w:hAnsi="Trebuchet MS"/>
                <w:color w:val="0070C0"/>
                <w:sz w:val="24"/>
                <w:szCs w:val="24"/>
              </w:rPr>
            </w:pPr>
            <w:r w:rsidRPr="00515014">
              <w:rPr>
                <w:rFonts w:ascii="Trebuchet MS" w:hAnsi="Trebuchet MS"/>
                <w:color w:val="0070C0"/>
                <w:sz w:val="24"/>
                <w:szCs w:val="24"/>
              </w:rPr>
              <w:t xml:space="preserve">După verificarea </w:t>
            </w:r>
            <w:r w:rsidRPr="003929AA">
              <w:rPr>
                <w:rFonts w:ascii="Trebuchet MS" w:hAnsi="Trebuchet MS"/>
                <w:color w:val="0070C0"/>
                <w:sz w:val="24"/>
                <w:szCs w:val="24"/>
              </w:rPr>
              <w:t>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49F09B06" w14:textId="77777777" w:rsidR="00A21DD0" w:rsidRPr="003929AA" w:rsidRDefault="00A21DD0" w:rsidP="00505322">
            <w:pPr>
              <w:spacing w:before="120" w:after="120"/>
              <w:jc w:val="both"/>
              <w:rPr>
                <w:rFonts w:ascii="Trebuchet MS" w:hAnsi="Trebuchet MS"/>
                <w:color w:val="0070C0"/>
                <w:sz w:val="24"/>
                <w:szCs w:val="24"/>
              </w:rPr>
            </w:pPr>
            <w:r w:rsidRPr="003929AA">
              <w:rPr>
                <w:rFonts w:ascii="Trebuchet MS" w:hAnsi="Trebuchet MS"/>
                <w:color w:val="0070C0"/>
                <w:sz w:val="24"/>
                <w:szCs w:val="24"/>
              </w:rPr>
              <w:t>Pe parcursul procesului de evaluare tehnică și financiară, comisia de evaluare poate solicita clarificări.</w:t>
            </w:r>
          </w:p>
          <w:p w14:paraId="2E781E3B" w14:textId="77777777" w:rsidR="00A21DD0" w:rsidRPr="003929AA" w:rsidRDefault="00A21DD0" w:rsidP="00505322">
            <w:pPr>
              <w:spacing w:before="120" w:after="120"/>
              <w:jc w:val="both"/>
              <w:rPr>
                <w:rFonts w:ascii="Trebuchet MS" w:hAnsi="Trebuchet MS"/>
                <w:color w:val="0070C0"/>
                <w:sz w:val="24"/>
                <w:szCs w:val="24"/>
              </w:rPr>
            </w:pPr>
            <w:r w:rsidRPr="003929AA">
              <w:rPr>
                <w:rFonts w:ascii="Trebuchet MS" w:hAnsi="Trebuchet MS"/>
                <w:color w:val="0070C0"/>
                <w:sz w:val="24"/>
                <w:szCs w:val="24"/>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512C8A3C" w14:textId="77777777" w:rsidR="00A21DD0" w:rsidRPr="003929AA" w:rsidRDefault="00A21DD0"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buget incorect calculat din punct de vedere aritmetic;</w:t>
            </w:r>
          </w:p>
          <w:p w14:paraId="34C0009B" w14:textId="77777777" w:rsidR="00A21DD0" w:rsidRPr="003929AA" w:rsidRDefault="00A21DD0"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 xml:space="preserve">necorelarea bugetului cu activitățile proiectului și cu planul de achiziții; </w:t>
            </w:r>
          </w:p>
          <w:p w14:paraId="44E407DC" w14:textId="77777777" w:rsidR="00A21DD0" w:rsidRPr="003929AA" w:rsidRDefault="00A21DD0"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necorelarea calendarului de activități cu planul de achiziții;</w:t>
            </w:r>
          </w:p>
          <w:p w14:paraId="7B0E5CAF" w14:textId="77777777" w:rsidR="00A21DD0" w:rsidRPr="003929AA" w:rsidRDefault="00A21DD0"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declararea anumitor cheltuieli ca fiind neeligibile și reasumarea acestora de către solicitant;</w:t>
            </w:r>
          </w:p>
          <w:p w14:paraId="710696A3" w14:textId="77777777" w:rsidR="00A21DD0" w:rsidRPr="003929AA" w:rsidRDefault="00A21DD0"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necorelări de informații în diferite parți ale cererii de finanțare, care să nu afecteze principiile de competitivitate în cadrul procesului, depunctând în mod corespunzător;</w:t>
            </w:r>
          </w:p>
          <w:p w14:paraId="24CDEF2A" w14:textId="77777777" w:rsidR="00A21DD0" w:rsidRPr="003929AA" w:rsidRDefault="00A21DD0"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 xml:space="preserve">necorelări între cererea de finanțare și documentația </w:t>
            </w:r>
            <w:proofErr w:type="spellStart"/>
            <w:r w:rsidRPr="003929AA">
              <w:rPr>
                <w:rFonts w:ascii="Trebuchet MS" w:hAnsi="Trebuchet MS"/>
                <w:color w:val="0070C0"/>
                <w:sz w:val="24"/>
                <w:szCs w:val="24"/>
              </w:rPr>
              <w:t>tehnico</w:t>
            </w:r>
            <w:proofErr w:type="spellEnd"/>
            <w:r w:rsidRPr="003929AA">
              <w:rPr>
                <w:rFonts w:ascii="Trebuchet MS" w:hAnsi="Trebuchet MS"/>
                <w:color w:val="0070C0"/>
                <w:sz w:val="24"/>
                <w:szCs w:val="24"/>
              </w:rPr>
              <w:t>-economică/ plan de afaceri, acolo unde este cazul.</w:t>
            </w:r>
          </w:p>
          <w:p w14:paraId="0B5CF328" w14:textId="77777777" w:rsidR="00A21DD0" w:rsidRPr="00515014" w:rsidRDefault="00A21DD0" w:rsidP="00505322">
            <w:pPr>
              <w:spacing w:before="120" w:after="120"/>
              <w:jc w:val="both"/>
              <w:rPr>
                <w:rFonts w:ascii="Trebuchet MS" w:hAnsi="Trebuchet MS"/>
                <w:color w:val="0070C0"/>
                <w:sz w:val="24"/>
                <w:szCs w:val="24"/>
              </w:rPr>
            </w:pPr>
            <w:r w:rsidRPr="00011298">
              <w:rPr>
                <w:rFonts w:ascii="Trebuchet MS" w:hAnsi="Trebuchet MS"/>
                <w:color w:val="0070C0"/>
                <w:sz w:val="24"/>
                <w:szCs w:val="24"/>
              </w:rPr>
              <w:t>Termenul de răspuns la solicitările de clarificări este de maximum 5 zile lucrătoare, în funcție de complexitatea acestora.</w:t>
            </w:r>
          </w:p>
          <w:p w14:paraId="07E8F14B" w14:textId="77777777" w:rsidR="00A21DD0" w:rsidRPr="003929AA" w:rsidRDefault="00A21DD0" w:rsidP="00505322">
            <w:pPr>
              <w:spacing w:before="120" w:after="120"/>
              <w:jc w:val="both"/>
              <w:rPr>
                <w:rFonts w:ascii="Trebuchet MS" w:hAnsi="Trebuchet MS"/>
                <w:color w:val="0070C0"/>
                <w:sz w:val="24"/>
                <w:szCs w:val="24"/>
              </w:rPr>
            </w:pPr>
            <w:r w:rsidRPr="003929AA">
              <w:rPr>
                <w:rFonts w:ascii="Trebuchet MS" w:hAnsi="Trebuchet MS"/>
                <w:color w:val="0070C0"/>
                <w:sz w:val="24"/>
                <w:szCs w:val="24"/>
              </w:rPr>
              <w:t>În lipsa unor răspunsuri la clarificări sau în cazul primirii unor răspunsuri neconcludente, OI ia decizia privind rezultatul evaluării pe baza informațiilor existente.</w:t>
            </w:r>
          </w:p>
          <w:p w14:paraId="0E7D80B9" w14:textId="77777777" w:rsidR="00A21DD0" w:rsidRPr="003929AA" w:rsidRDefault="00A21DD0" w:rsidP="00505322">
            <w:pPr>
              <w:spacing w:before="120" w:after="120"/>
              <w:jc w:val="both"/>
              <w:rPr>
                <w:rFonts w:ascii="Trebuchet MS" w:hAnsi="Trebuchet MS"/>
                <w:color w:val="0070C0"/>
                <w:sz w:val="24"/>
                <w:szCs w:val="24"/>
              </w:rPr>
            </w:pPr>
            <w:r w:rsidRPr="003929AA">
              <w:rPr>
                <w:rFonts w:ascii="Trebuchet MS" w:hAnsi="Trebuchet MS"/>
                <w:color w:val="0070C0"/>
                <w:sz w:val="24"/>
                <w:szCs w:val="24"/>
              </w:rPr>
              <w:t>Grilele de evaluare tehnică și financiară se completează și se generează în sistemul informatic MySMIS2021/SMIS2021+.</w:t>
            </w:r>
          </w:p>
          <w:p w14:paraId="7FBFEEB4" w14:textId="77777777" w:rsidR="00A21DD0" w:rsidRPr="003929AA" w:rsidRDefault="00A21DD0" w:rsidP="00505322">
            <w:pPr>
              <w:spacing w:before="120" w:after="120"/>
              <w:jc w:val="both"/>
              <w:rPr>
                <w:rFonts w:ascii="Trebuchet MS" w:hAnsi="Trebuchet MS"/>
                <w:color w:val="0070C0"/>
                <w:sz w:val="24"/>
                <w:szCs w:val="24"/>
              </w:rPr>
            </w:pPr>
            <w:r w:rsidRPr="003929AA">
              <w:rPr>
                <w:rFonts w:ascii="Trebuchet MS" w:hAnsi="Trebuchet MS"/>
                <w:color w:val="0070C0"/>
                <w:sz w:val="24"/>
                <w:szCs w:val="24"/>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013563C2" w14:textId="19A212B9" w:rsidR="00A21DD0" w:rsidRPr="00147BA2" w:rsidRDefault="009A64A8" w:rsidP="00A74D9D">
            <w:pPr>
              <w:spacing w:before="120" w:after="120"/>
              <w:jc w:val="both"/>
              <w:rPr>
                <w:rFonts w:ascii="Trebuchet MS" w:hAnsi="Trebuchet MS"/>
                <w:b/>
                <w:color w:val="0070C0"/>
                <w:sz w:val="24"/>
                <w:szCs w:val="24"/>
              </w:rPr>
            </w:pPr>
            <w:r>
              <w:rPr>
                <w:rFonts w:ascii="Trebuchet MS" w:hAnsi="Trebuchet MS"/>
                <w:b/>
                <w:color w:val="0070C0"/>
                <w:sz w:val="24"/>
                <w:szCs w:val="24"/>
              </w:rPr>
              <w:t>4</w:t>
            </w:r>
            <w:r w:rsidR="00A21DD0" w:rsidRPr="00147BA2">
              <w:rPr>
                <w:rFonts w:ascii="Trebuchet MS" w:hAnsi="Trebuchet MS"/>
                <w:b/>
                <w:color w:val="0070C0"/>
                <w:sz w:val="24"/>
                <w:szCs w:val="24"/>
              </w:rPr>
              <w:t>. Selecția cererilor de finanțare</w:t>
            </w:r>
          </w:p>
          <w:p w14:paraId="7840C065" w14:textId="77777777" w:rsidR="00A21DD0" w:rsidRPr="00434640" w:rsidRDefault="00A21DD0" w:rsidP="00A74D9D">
            <w:pPr>
              <w:spacing w:before="120" w:after="120"/>
              <w:jc w:val="both"/>
              <w:rPr>
                <w:rFonts w:ascii="Trebuchet MS" w:hAnsi="Trebuchet MS"/>
                <w:color w:val="0070C0"/>
                <w:sz w:val="24"/>
                <w:szCs w:val="24"/>
              </w:rPr>
            </w:pPr>
            <w:r w:rsidRPr="00434640">
              <w:rPr>
                <w:rFonts w:ascii="Trebuchet MS" w:hAnsi="Trebuchet MS"/>
                <w:color w:val="0070C0"/>
                <w:sz w:val="24"/>
                <w:szCs w:val="24"/>
              </w:rPr>
              <w:lastRenderedPageBreak/>
              <w:t xml:space="preserve">Selecția cererilor de finanțare va fi derulată în conformitate cu prevederile ghidului solicitantului, în ordinea descrescătoare a punctajelor obținute în urma evaluării </w:t>
            </w:r>
            <w:proofErr w:type="spellStart"/>
            <w:r w:rsidRPr="00434640">
              <w:rPr>
                <w:rFonts w:ascii="Trebuchet MS" w:hAnsi="Trebuchet MS"/>
                <w:color w:val="0070C0"/>
                <w:sz w:val="24"/>
                <w:szCs w:val="24"/>
              </w:rPr>
              <w:t>tehnico</w:t>
            </w:r>
            <w:proofErr w:type="spellEnd"/>
            <w:r w:rsidRPr="00434640">
              <w:rPr>
                <w:rFonts w:ascii="Trebuchet MS" w:hAnsi="Trebuchet MS"/>
                <w:color w:val="0070C0"/>
                <w:sz w:val="24"/>
                <w:szCs w:val="24"/>
              </w:rPr>
              <w:t xml:space="preserve">-financiare. </w:t>
            </w:r>
          </w:p>
          <w:p w14:paraId="6721E85D" w14:textId="77777777" w:rsidR="00A21DD0" w:rsidRPr="00434640" w:rsidRDefault="00A21DD0" w:rsidP="00A74D9D">
            <w:pPr>
              <w:spacing w:before="120" w:after="120"/>
              <w:jc w:val="both"/>
              <w:rPr>
                <w:rFonts w:ascii="Trebuchet MS" w:hAnsi="Trebuchet MS"/>
                <w:color w:val="0070C0"/>
                <w:sz w:val="24"/>
                <w:szCs w:val="24"/>
              </w:rPr>
            </w:pPr>
            <w:r w:rsidRPr="00434640">
              <w:rPr>
                <w:rFonts w:ascii="Trebuchet MS" w:hAnsi="Trebuchet MS"/>
                <w:color w:val="0070C0"/>
                <w:sz w:val="24"/>
                <w:szCs w:val="24"/>
              </w:rPr>
              <w:t xml:space="preserve">In cadrul </w:t>
            </w:r>
            <w:proofErr w:type="spellStart"/>
            <w:r w:rsidRPr="00434640">
              <w:rPr>
                <w:rFonts w:ascii="Trebuchet MS" w:hAnsi="Trebuchet MS"/>
                <w:color w:val="0070C0"/>
                <w:sz w:val="24"/>
                <w:szCs w:val="24"/>
              </w:rPr>
              <w:t>fiecarui</w:t>
            </w:r>
            <w:proofErr w:type="spellEnd"/>
            <w:r w:rsidRPr="00434640">
              <w:rPr>
                <w:rFonts w:ascii="Trebuchet MS" w:hAnsi="Trebuchet MS"/>
                <w:color w:val="0070C0"/>
                <w:sz w:val="24"/>
                <w:szCs w:val="24"/>
              </w:rPr>
              <w:t xml:space="preserve"> apel de proiecte vor fi specificate </w:t>
            </w:r>
            <w:proofErr w:type="spellStart"/>
            <w:r w:rsidRPr="00434640">
              <w:rPr>
                <w:rFonts w:ascii="Trebuchet MS" w:hAnsi="Trebuchet MS"/>
                <w:color w:val="0070C0"/>
                <w:sz w:val="24"/>
                <w:szCs w:val="24"/>
              </w:rPr>
              <w:t>numarul</w:t>
            </w:r>
            <w:proofErr w:type="spellEnd"/>
            <w:r w:rsidRPr="00434640">
              <w:rPr>
                <w:rFonts w:ascii="Trebuchet MS" w:hAnsi="Trebuchet MS"/>
                <w:color w:val="0070C0"/>
                <w:sz w:val="24"/>
                <w:szCs w:val="24"/>
              </w:rPr>
              <w:t xml:space="preserve"> de puncte care stabilesc pragul minim </w:t>
            </w:r>
            <w:r w:rsidR="004450DD" w:rsidRPr="00434640">
              <w:rPr>
                <w:rFonts w:ascii="Trebuchet MS" w:hAnsi="Trebuchet MS"/>
                <w:color w:val="0070C0"/>
                <w:sz w:val="24"/>
                <w:szCs w:val="24"/>
              </w:rPr>
              <w:t>de calitate pentru</w:t>
            </w:r>
            <w:r w:rsidRPr="00434640">
              <w:rPr>
                <w:rFonts w:ascii="Trebuchet MS" w:hAnsi="Trebuchet MS"/>
                <w:color w:val="0070C0"/>
                <w:sz w:val="24"/>
                <w:szCs w:val="24"/>
              </w:rPr>
              <w:t xml:space="preserve"> </w:t>
            </w:r>
            <w:proofErr w:type="spellStart"/>
            <w:r w:rsidRPr="00434640">
              <w:rPr>
                <w:rFonts w:ascii="Trebuchet MS" w:hAnsi="Trebuchet MS"/>
                <w:color w:val="0070C0"/>
                <w:sz w:val="24"/>
                <w:szCs w:val="24"/>
              </w:rPr>
              <w:t>finantarea</w:t>
            </w:r>
            <w:proofErr w:type="spellEnd"/>
            <w:r w:rsidRPr="00434640">
              <w:rPr>
                <w:rFonts w:ascii="Trebuchet MS" w:hAnsi="Trebuchet MS"/>
                <w:color w:val="0070C0"/>
                <w:sz w:val="24"/>
                <w:szCs w:val="24"/>
              </w:rPr>
              <w:t xml:space="preserve"> proiectelor. </w:t>
            </w:r>
          </w:p>
          <w:p w14:paraId="1ADC1EF7" w14:textId="77777777" w:rsidR="00A21DD0" w:rsidRPr="00434640" w:rsidRDefault="00A21DD0" w:rsidP="00A74D9D">
            <w:pPr>
              <w:spacing w:before="120" w:after="120"/>
              <w:jc w:val="both"/>
              <w:rPr>
                <w:rFonts w:ascii="Trebuchet MS" w:hAnsi="Trebuchet MS"/>
                <w:color w:val="0070C0"/>
                <w:sz w:val="24"/>
                <w:szCs w:val="24"/>
              </w:rPr>
            </w:pPr>
            <w:r w:rsidRPr="00434640">
              <w:rPr>
                <w:rFonts w:ascii="Trebuchet MS" w:hAnsi="Trebuchet MS"/>
                <w:color w:val="0070C0"/>
                <w:sz w:val="24"/>
                <w:szCs w:val="24"/>
              </w:rPr>
              <w:t xml:space="preserve">Proiectele care obțin la evaluarea </w:t>
            </w:r>
            <w:proofErr w:type="spellStart"/>
            <w:r w:rsidRPr="00434640">
              <w:rPr>
                <w:rFonts w:ascii="Trebuchet MS" w:hAnsi="Trebuchet MS"/>
                <w:color w:val="0070C0"/>
                <w:sz w:val="24"/>
                <w:szCs w:val="24"/>
              </w:rPr>
              <w:t>tehnico</w:t>
            </w:r>
            <w:proofErr w:type="spellEnd"/>
            <w:r w:rsidRPr="00434640">
              <w:rPr>
                <w:rFonts w:ascii="Trebuchet MS" w:hAnsi="Trebuchet MS"/>
                <w:color w:val="0070C0"/>
                <w:sz w:val="24"/>
                <w:szCs w:val="24"/>
              </w:rPr>
              <w:t xml:space="preserve">-financiară </w:t>
            </w:r>
            <w:r w:rsidR="00A07D83" w:rsidRPr="00434640">
              <w:rPr>
                <w:rFonts w:ascii="Trebuchet MS" w:hAnsi="Trebuchet MS"/>
                <w:color w:val="0070C0"/>
                <w:sz w:val="24"/>
                <w:szCs w:val="24"/>
              </w:rPr>
              <w:t xml:space="preserve">punctaje </w:t>
            </w:r>
            <w:r w:rsidR="00434640">
              <w:rPr>
                <w:rFonts w:ascii="Trebuchet MS" w:hAnsi="Trebuchet MS"/>
                <w:color w:val="0070C0"/>
                <w:sz w:val="24"/>
                <w:szCs w:val="24"/>
              </w:rPr>
              <w:t xml:space="preserve">egale sau </w:t>
            </w:r>
            <w:r w:rsidR="00A07D83" w:rsidRPr="00434640">
              <w:rPr>
                <w:rFonts w:ascii="Trebuchet MS" w:hAnsi="Trebuchet MS"/>
                <w:color w:val="0070C0"/>
                <w:sz w:val="24"/>
                <w:szCs w:val="24"/>
              </w:rPr>
              <w:t xml:space="preserve">peste </w:t>
            </w:r>
            <w:r w:rsidRPr="00434640">
              <w:rPr>
                <w:rFonts w:ascii="Trebuchet MS" w:hAnsi="Trebuchet MS"/>
                <w:color w:val="0070C0"/>
                <w:sz w:val="24"/>
                <w:szCs w:val="24"/>
              </w:rPr>
              <w:t xml:space="preserve">pragul de </w:t>
            </w:r>
            <w:r w:rsidR="009D10CE" w:rsidRPr="00434640">
              <w:rPr>
                <w:rFonts w:ascii="Trebuchet MS" w:hAnsi="Trebuchet MS"/>
                <w:color w:val="0070C0"/>
                <w:sz w:val="24"/>
                <w:szCs w:val="24"/>
              </w:rPr>
              <w:t>excelență</w:t>
            </w:r>
            <w:r w:rsidRPr="00434640">
              <w:rPr>
                <w:rFonts w:ascii="Trebuchet MS" w:hAnsi="Trebuchet MS"/>
                <w:color w:val="0070C0"/>
                <w:sz w:val="24"/>
                <w:szCs w:val="24"/>
              </w:rPr>
              <w:t xml:space="preserve">, vor fi finanțate </w:t>
            </w:r>
            <w:r w:rsidR="002D288B" w:rsidRPr="00434640">
              <w:rPr>
                <w:rFonts w:ascii="Trebuchet MS" w:hAnsi="Trebuchet MS"/>
                <w:color w:val="0070C0"/>
                <w:sz w:val="24"/>
                <w:szCs w:val="24"/>
              </w:rPr>
              <w:t>în limita bugetului alocat</w:t>
            </w:r>
            <w:r w:rsidRPr="00434640">
              <w:rPr>
                <w:rFonts w:ascii="Trebuchet MS" w:hAnsi="Trebuchet MS"/>
                <w:color w:val="0070C0"/>
                <w:sz w:val="24"/>
                <w:szCs w:val="24"/>
              </w:rPr>
              <w:t>.</w:t>
            </w:r>
          </w:p>
          <w:p w14:paraId="099CA1C8" w14:textId="77777777" w:rsidR="00434640" w:rsidRPr="00434640" w:rsidRDefault="00434640" w:rsidP="00A74D9D">
            <w:pPr>
              <w:spacing w:before="120" w:after="120"/>
              <w:jc w:val="both"/>
              <w:rPr>
                <w:rFonts w:ascii="Trebuchet MS" w:hAnsi="Trebuchet MS"/>
                <w:color w:val="0070C0"/>
                <w:sz w:val="24"/>
                <w:szCs w:val="24"/>
              </w:rPr>
            </w:pPr>
            <w:r w:rsidRPr="00434640">
              <w:rPr>
                <w:rFonts w:ascii="Trebuchet MS" w:hAnsi="Trebuchet MS"/>
                <w:color w:val="0070C0"/>
                <w:sz w:val="24"/>
                <w:szCs w:val="24"/>
              </w:rPr>
              <w:t xml:space="preserve">Pentru proiectele care obțin la evaluarea </w:t>
            </w:r>
            <w:proofErr w:type="spellStart"/>
            <w:r w:rsidRPr="00434640">
              <w:rPr>
                <w:rFonts w:ascii="Trebuchet MS" w:hAnsi="Trebuchet MS"/>
                <w:color w:val="0070C0"/>
                <w:sz w:val="24"/>
                <w:szCs w:val="24"/>
              </w:rPr>
              <w:t>tehnico</w:t>
            </w:r>
            <w:proofErr w:type="spellEnd"/>
            <w:r w:rsidRPr="00434640">
              <w:rPr>
                <w:rFonts w:ascii="Trebuchet MS" w:hAnsi="Trebuchet MS"/>
                <w:color w:val="0070C0"/>
                <w:sz w:val="24"/>
                <w:szCs w:val="24"/>
              </w:rPr>
              <w:t>-economica un punctaj între pragul minim si pragul de excelenta se realizează o listă de ierarhizare în ordinea descrescătoare a punctajului după finalizarea evaluării tuturor proiectelor și se finanțează până la concurența cu alocările apelului rămase după finanțarea proiectelor care obțin punctaj peste pragul de excelenta.</w:t>
            </w:r>
          </w:p>
          <w:p w14:paraId="58F72409" w14:textId="77777777" w:rsidR="00A21DD0" w:rsidRDefault="00A21DD0" w:rsidP="00A74D9D">
            <w:pPr>
              <w:spacing w:before="120" w:after="120"/>
              <w:jc w:val="both"/>
              <w:rPr>
                <w:rFonts w:ascii="Trebuchet MS" w:hAnsi="Trebuchet MS"/>
                <w:color w:val="0070C0"/>
                <w:sz w:val="24"/>
                <w:szCs w:val="24"/>
              </w:rPr>
            </w:pPr>
            <w:r w:rsidRPr="00434640">
              <w:rPr>
                <w:rFonts w:ascii="Trebuchet MS" w:hAnsi="Trebuchet MS"/>
                <w:color w:val="0070C0"/>
                <w:sz w:val="24"/>
                <w:szCs w:val="24"/>
              </w:rPr>
              <w:t xml:space="preserve">Dacă în urma soluționării contestațiilor depuse pentru aceste proiecte, (după finalizarea evaluării tuturor proiectelor) sunt proiecte ce au obținut </w:t>
            </w:r>
            <w:proofErr w:type="spellStart"/>
            <w:r w:rsidRPr="00434640">
              <w:rPr>
                <w:rFonts w:ascii="Trebuchet MS" w:hAnsi="Trebuchet MS"/>
                <w:color w:val="0070C0"/>
                <w:sz w:val="24"/>
                <w:szCs w:val="24"/>
              </w:rPr>
              <w:t>puntaje</w:t>
            </w:r>
            <w:proofErr w:type="spellEnd"/>
            <w:r w:rsidRPr="00434640">
              <w:rPr>
                <w:rFonts w:ascii="Trebuchet MS" w:hAnsi="Trebuchet MS"/>
                <w:color w:val="0070C0"/>
                <w:sz w:val="24"/>
                <w:szCs w:val="24"/>
              </w:rPr>
              <w:t xml:space="preserve"> peste pragul de </w:t>
            </w:r>
            <w:r w:rsidR="002D288B" w:rsidRPr="00434640">
              <w:rPr>
                <w:rFonts w:ascii="Trebuchet MS" w:hAnsi="Trebuchet MS"/>
                <w:color w:val="0070C0"/>
                <w:sz w:val="24"/>
                <w:szCs w:val="24"/>
              </w:rPr>
              <w:t>excelență</w:t>
            </w:r>
            <w:r w:rsidRPr="00434640">
              <w:rPr>
                <w:rFonts w:ascii="Trebuchet MS" w:hAnsi="Trebuchet MS"/>
                <w:color w:val="0070C0"/>
                <w:sz w:val="24"/>
                <w:szCs w:val="24"/>
              </w:rPr>
              <w:t>, acestea vor fi finanțate după principiul „</w:t>
            </w:r>
            <w:proofErr w:type="spellStart"/>
            <w:r w:rsidRPr="00434640">
              <w:rPr>
                <w:rFonts w:ascii="Trebuchet MS" w:hAnsi="Trebuchet MS"/>
                <w:color w:val="0070C0"/>
                <w:sz w:val="24"/>
                <w:szCs w:val="24"/>
              </w:rPr>
              <w:t>first</w:t>
            </w:r>
            <w:proofErr w:type="spellEnd"/>
            <w:r w:rsidRPr="00434640">
              <w:rPr>
                <w:rFonts w:ascii="Trebuchet MS" w:hAnsi="Trebuchet MS"/>
                <w:color w:val="0070C0"/>
                <w:sz w:val="24"/>
                <w:szCs w:val="24"/>
              </w:rPr>
              <w:t xml:space="preserve"> in, </w:t>
            </w:r>
            <w:proofErr w:type="spellStart"/>
            <w:r w:rsidRPr="00434640">
              <w:rPr>
                <w:rFonts w:ascii="Trebuchet MS" w:hAnsi="Trebuchet MS"/>
                <w:color w:val="0070C0"/>
                <w:sz w:val="24"/>
                <w:szCs w:val="24"/>
              </w:rPr>
              <w:t>first</w:t>
            </w:r>
            <w:proofErr w:type="spellEnd"/>
            <w:r w:rsidRPr="00434640">
              <w:rPr>
                <w:rFonts w:ascii="Trebuchet MS" w:hAnsi="Trebuchet MS"/>
                <w:color w:val="0070C0"/>
                <w:sz w:val="24"/>
                <w:szCs w:val="24"/>
              </w:rPr>
              <w:t xml:space="preserve"> out” până la concurența cu alocările apelului</w:t>
            </w:r>
            <w:r w:rsidR="004450DD" w:rsidRPr="00434640">
              <w:rPr>
                <w:rFonts w:ascii="Trebuchet MS" w:hAnsi="Trebuchet MS"/>
                <w:color w:val="0070C0"/>
                <w:sz w:val="24"/>
                <w:szCs w:val="24"/>
              </w:rPr>
              <w:t>.</w:t>
            </w:r>
          </w:p>
          <w:p w14:paraId="1C2E57D2" w14:textId="79B4F3E8" w:rsidR="00A21DD0" w:rsidRPr="00147BA2" w:rsidRDefault="009A64A8" w:rsidP="00505322">
            <w:pPr>
              <w:spacing w:before="120" w:after="120"/>
              <w:jc w:val="both"/>
              <w:rPr>
                <w:rFonts w:ascii="Trebuchet MS" w:hAnsi="Trebuchet MS"/>
                <w:b/>
                <w:color w:val="0070C0"/>
                <w:sz w:val="24"/>
                <w:szCs w:val="24"/>
              </w:rPr>
            </w:pPr>
            <w:r>
              <w:rPr>
                <w:rFonts w:ascii="Trebuchet MS" w:hAnsi="Trebuchet MS"/>
                <w:b/>
                <w:color w:val="0070C0"/>
                <w:sz w:val="24"/>
                <w:szCs w:val="24"/>
              </w:rPr>
              <w:t>5</w:t>
            </w:r>
            <w:r w:rsidR="00A21DD0" w:rsidRPr="00147BA2">
              <w:rPr>
                <w:rFonts w:ascii="Trebuchet MS" w:hAnsi="Trebuchet MS"/>
                <w:b/>
                <w:color w:val="0070C0"/>
                <w:sz w:val="24"/>
                <w:szCs w:val="24"/>
              </w:rPr>
              <w:t>. Contractarea proiectelor</w:t>
            </w:r>
          </w:p>
          <w:p w14:paraId="38EBD201" w14:textId="77777777" w:rsidR="00A21DD0" w:rsidRPr="003929AA" w:rsidRDefault="00A21DD0" w:rsidP="00505322">
            <w:pPr>
              <w:spacing w:before="120" w:after="120"/>
              <w:jc w:val="both"/>
              <w:rPr>
                <w:rFonts w:ascii="Trebuchet MS" w:hAnsi="Trebuchet MS"/>
                <w:color w:val="0070C0"/>
                <w:sz w:val="24"/>
                <w:szCs w:val="24"/>
              </w:rPr>
            </w:pPr>
            <w:r w:rsidRPr="00515014">
              <w:rPr>
                <w:rFonts w:ascii="Trebuchet MS" w:hAnsi="Trebuchet MS"/>
                <w:color w:val="0070C0"/>
                <w:sz w:val="24"/>
                <w:szCs w:val="24"/>
              </w:rPr>
              <w:t>După finalizarea evaluării tehnice și financiare a cererilor de finanțare, OI demarează etapa de contractare.</w:t>
            </w:r>
          </w:p>
          <w:p w14:paraId="49E44B7A" w14:textId="77777777" w:rsidR="00A21DD0" w:rsidRPr="003929AA" w:rsidRDefault="00A21DD0" w:rsidP="00505322">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Intrarea în etapa de contractare este adusă la cunoștința solicitantului prin aplicația informatică MySMIS2021/SMIS2021+. </w:t>
            </w:r>
          </w:p>
          <w:p w14:paraId="56305C5D" w14:textId="77777777" w:rsidR="00A21DD0" w:rsidRPr="003929AA" w:rsidRDefault="00A21DD0" w:rsidP="00505322">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Solicitanții ale căror cereri de finanțare au întrunit pragul de </w:t>
            </w:r>
            <w:r w:rsidR="004538F6">
              <w:rPr>
                <w:rFonts w:ascii="Trebuchet MS" w:hAnsi="Trebuchet MS"/>
                <w:color w:val="0070C0"/>
                <w:sz w:val="24"/>
                <w:szCs w:val="24"/>
              </w:rPr>
              <w:t>calitate</w:t>
            </w:r>
            <w:r w:rsidR="004538F6" w:rsidRPr="00515014">
              <w:rPr>
                <w:rFonts w:ascii="Trebuchet MS" w:hAnsi="Trebuchet MS"/>
                <w:color w:val="0070C0"/>
                <w:sz w:val="24"/>
                <w:szCs w:val="24"/>
              </w:rPr>
              <w:t>,</w:t>
            </w:r>
            <w:r w:rsidRPr="003929AA">
              <w:rPr>
                <w:rFonts w:ascii="Trebuchet MS" w:hAnsi="Trebuchet MS"/>
                <w:color w:val="0070C0"/>
                <w:sz w:val="24"/>
                <w:szCs w:val="24"/>
              </w:rPr>
              <w:t xml:space="preserve"> care au îndeplinit condițiile prevăzute în Ghidul Solicitantului și ale căror rezultate confirmă îndeplinirea condițiilor pentru selecție</w:t>
            </w:r>
            <w:r w:rsidR="004538F6">
              <w:rPr>
                <w:rFonts w:ascii="Trebuchet MS" w:hAnsi="Trebuchet MS"/>
                <w:color w:val="0070C0"/>
                <w:sz w:val="24"/>
                <w:szCs w:val="24"/>
              </w:rPr>
              <w:t>,</w:t>
            </w:r>
            <w:r w:rsidRPr="00515014">
              <w:rPr>
                <w:rFonts w:ascii="Trebuchet MS" w:hAnsi="Trebuchet MS"/>
                <w:color w:val="0070C0"/>
                <w:sz w:val="24"/>
                <w:szCs w:val="24"/>
              </w:rPr>
              <w:t xml:space="preserve"> sunt no</w:t>
            </w:r>
            <w:r w:rsidRPr="003929AA">
              <w:rPr>
                <w:rFonts w:ascii="Trebuchet MS" w:hAnsi="Trebuchet MS"/>
                <w:color w:val="0070C0"/>
                <w:sz w:val="24"/>
                <w:szCs w:val="24"/>
              </w:rPr>
              <w:t xml:space="preserve">tificați cu privire la </w:t>
            </w:r>
            <w:r w:rsidR="00DC2573">
              <w:rPr>
                <w:rFonts w:ascii="Trebuchet MS" w:hAnsi="Trebuchet MS"/>
                <w:color w:val="0070C0"/>
                <w:sz w:val="24"/>
                <w:szCs w:val="24"/>
              </w:rPr>
              <w:t>intrarea</w:t>
            </w:r>
            <w:r w:rsidR="00DC2573" w:rsidRPr="003929AA">
              <w:rPr>
                <w:rFonts w:ascii="Trebuchet MS" w:hAnsi="Trebuchet MS"/>
                <w:color w:val="0070C0"/>
                <w:sz w:val="24"/>
                <w:szCs w:val="24"/>
              </w:rPr>
              <w:t xml:space="preserve"> </w:t>
            </w:r>
            <w:r w:rsidRPr="003929AA">
              <w:rPr>
                <w:rFonts w:ascii="Trebuchet MS" w:hAnsi="Trebuchet MS"/>
                <w:color w:val="0070C0"/>
                <w:sz w:val="24"/>
                <w:szCs w:val="24"/>
              </w:rPr>
              <w:t>în etapa de contractare, în termen de 5 zile lucrătoare</w:t>
            </w:r>
            <w:r w:rsidR="004538F6">
              <w:rPr>
                <w:rFonts w:ascii="Trebuchet MS" w:hAnsi="Trebuchet MS"/>
                <w:color w:val="0070C0"/>
                <w:sz w:val="24"/>
                <w:szCs w:val="24"/>
              </w:rPr>
              <w:t xml:space="preserve"> de la finalizarea etapei de evaluare </w:t>
            </w:r>
            <w:proofErr w:type="spellStart"/>
            <w:r w:rsidR="004538F6">
              <w:rPr>
                <w:rFonts w:ascii="Trebuchet MS" w:hAnsi="Trebuchet MS"/>
                <w:color w:val="0070C0"/>
                <w:sz w:val="24"/>
                <w:szCs w:val="24"/>
              </w:rPr>
              <w:t>tehnico</w:t>
            </w:r>
            <w:proofErr w:type="spellEnd"/>
            <w:r w:rsidR="004538F6">
              <w:rPr>
                <w:rFonts w:ascii="Trebuchet MS" w:hAnsi="Trebuchet MS"/>
                <w:color w:val="0070C0"/>
                <w:sz w:val="24"/>
                <w:szCs w:val="24"/>
              </w:rPr>
              <w:t>-financiară</w:t>
            </w:r>
            <w:r w:rsidRPr="00515014">
              <w:rPr>
                <w:rFonts w:ascii="Trebuchet MS" w:hAnsi="Trebuchet MS"/>
                <w:color w:val="0070C0"/>
                <w:sz w:val="24"/>
                <w:szCs w:val="24"/>
              </w:rPr>
              <w:t>.</w:t>
            </w:r>
          </w:p>
          <w:p w14:paraId="18543BD9" w14:textId="77777777" w:rsidR="00A21DD0" w:rsidRPr="003929AA" w:rsidRDefault="00A21DD0" w:rsidP="003A30A7">
            <w:pPr>
              <w:jc w:val="both"/>
              <w:rPr>
                <w:rFonts w:ascii="Trebuchet MS" w:hAnsi="Trebuchet MS"/>
                <w:color w:val="0070C0"/>
                <w:sz w:val="24"/>
                <w:szCs w:val="24"/>
              </w:rPr>
            </w:pPr>
            <w:r w:rsidRPr="003929AA">
              <w:rPr>
                <w:rFonts w:ascii="Trebuchet MS" w:hAnsi="Trebuchet MS"/>
                <w:color w:val="0070C0"/>
                <w:sz w:val="24"/>
                <w:szCs w:val="24"/>
              </w:rPr>
              <w:t>În etapa de contractare, solicitanților li se solicită de către OI prin sistemul informatic MySMIS2021/SMIS2021+ să facă dovada celor declarate prin declarația unică, respectiv să prezinte documentele justificative prin care fac dovada îndeplinirii tuturor condițiilor de eligibilitate.</w:t>
            </w:r>
          </w:p>
          <w:p w14:paraId="7288A20F" w14:textId="77777777" w:rsidR="003A30A7" w:rsidRPr="003929AA" w:rsidRDefault="003A30A7" w:rsidP="003A30A7">
            <w:pPr>
              <w:jc w:val="both"/>
              <w:rPr>
                <w:rFonts w:ascii="Trebuchet MS" w:hAnsi="Trebuchet MS"/>
                <w:color w:val="0070C0"/>
                <w:sz w:val="24"/>
                <w:szCs w:val="24"/>
              </w:rPr>
            </w:pPr>
          </w:p>
          <w:p w14:paraId="7EBE1C6C" w14:textId="77777777" w:rsidR="00A21DD0" w:rsidRPr="003929AA" w:rsidRDefault="00A21DD0" w:rsidP="003A30A7">
            <w:pPr>
              <w:jc w:val="both"/>
              <w:rPr>
                <w:rFonts w:ascii="Trebuchet MS" w:hAnsi="Trebuchet MS"/>
                <w:color w:val="0070C0"/>
                <w:sz w:val="24"/>
                <w:szCs w:val="24"/>
              </w:rPr>
            </w:pPr>
            <w:r w:rsidRPr="003929AA">
              <w:rPr>
                <w:rFonts w:ascii="Trebuchet MS" w:hAnsi="Trebuchet MS"/>
                <w:color w:val="0070C0"/>
                <w:sz w:val="24"/>
                <w:szCs w:val="24"/>
              </w:rPr>
              <w:t>OI poate solicita clarificări în etapa de contractare.</w:t>
            </w:r>
          </w:p>
          <w:p w14:paraId="5E55488E" w14:textId="77777777" w:rsidR="00A21DD0" w:rsidRPr="003929AA" w:rsidRDefault="00A21DD0" w:rsidP="003A30A7">
            <w:pPr>
              <w:jc w:val="both"/>
              <w:rPr>
                <w:rFonts w:ascii="Trebuchet MS" w:hAnsi="Trebuchet MS"/>
                <w:color w:val="0070C0"/>
                <w:sz w:val="24"/>
                <w:szCs w:val="24"/>
              </w:rPr>
            </w:pPr>
          </w:p>
          <w:p w14:paraId="08CD4A07" w14:textId="77777777" w:rsidR="00A21DD0" w:rsidRPr="003929AA" w:rsidRDefault="00A21DD0" w:rsidP="003A30A7">
            <w:pPr>
              <w:jc w:val="both"/>
              <w:rPr>
                <w:rFonts w:ascii="Trebuchet MS" w:hAnsi="Trebuchet MS"/>
                <w:color w:val="0070C0"/>
                <w:sz w:val="24"/>
                <w:szCs w:val="24"/>
              </w:rPr>
            </w:pPr>
            <w:r w:rsidRPr="003929AA">
              <w:rPr>
                <w:rFonts w:ascii="Trebuchet MS" w:hAnsi="Trebuchet MS"/>
                <w:color w:val="0070C0"/>
                <w:sz w:val="24"/>
                <w:szCs w:val="24"/>
              </w:rPr>
              <w:t>Urmare a verificării îndeplinirii condițiilor de eligibilitate, OI emite decizia de aprobare a finanțării, respectiv decizia de respingere a finanțării.</w:t>
            </w:r>
          </w:p>
          <w:p w14:paraId="469DAB3C" w14:textId="77777777" w:rsidR="00A21DD0" w:rsidRPr="003929AA" w:rsidRDefault="00A21DD0" w:rsidP="00147BA2">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Durata totală până la semnarea contractului de finanțare nu poate </w:t>
            </w:r>
            <w:r w:rsidRPr="00104186">
              <w:rPr>
                <w:rFonts w:ascii="Trebuchet MS" w:hAnsi="Trebuchet MS"/>
                <w:color w:val="0070C0"/>
                <w:sz w:val="24"/>
                <w:szCs w:val="24"/>
              </w:rPr>
              <w:t xml:space="preserve">depăși </w:t>
            </w:r>
            <w:r w:rsidR="00E2613F" w:rsidRPr="00104186">
              <w:rPr>
                <w:rFonts w:ascii="Trebuchet MS" w:hAnsi="Trebuchet MS"/>
                <w:color w:val="0070C0"/>
                <w:sz w:val="24"/>
                <w:szCs w:val="24"/>
              </w:rPr>
              <w:t>1</w:t>
            </w:r>
            <w:r w:rsidR="00E2613F">
              <w:rPr>
                <w:rFonts w:ascii="Trebuchet MS" w:hAnsi="Trebuchet MS"/>
                <w:color w:val="0070C0"/>
                <w:sz w:val="24"/>
                <w:szCs w:val="24"/>
              </w:rPr>
              <w:t>8</w:t>
            </w:r>
            <w:r w:rsidR="00E2613F" w:rsidRPr="00104186">
              <w:rPr>
                <w:rFonts w:ascii="Trebuchet MS" w:hAnsi="Trebuchet MS"/>
                <w:color w:val="0070C0"/>
                <w:sz w:val="24"/>
                <w:szCs w:val="24"/>
              </w:rPr>
              <w:t xml:space="preserve">0 </w:t>
            </w:r>
            <w:r w:rsidRPr="00104186">
              <w:rPr>
                <w:rFonts w:ascii="Trebuchet MS" w:hAnsi="Trebuchet MS"/>
                <w:color w:val="0070C0"/>
                <w:sz w:val="24"/>
                <w:szCs w:val="24"/>
              </w:rPr>
              <w:t>de zile</w:t>
            </w:r>
            <w:r w:rsidRPr="00515014">
              <w:rPr>
                <w:rFonts w:ascii="Trebuchet MS" w:hAnsi="Trebuchet MS"/>
                <w:color w:val="0070C0"/>
                <w:sz w:val="24"/>
                <w:szCs w:val="24"/>
              </w:rPr>
              <w:t xml:space="preserve"> calendaristice calculate de la închiderea apelului de proiecte.</w:t>
            </w:r>
          </w:p>
        </w:tc>
      </w:tr>
    </w:tbl>
    <w:p w14:paraId="1EC6545B" w14:textId="77777777" w:rsidR="00092B78" w:rsidRPr="00147BA2" w:rsidRDefault="00092B78" w:rsidP="00B02692">
      <w:pPr>
        <w:rPr>
          <w:color w:val="0070C0"/>
        </w:rPr>
      </w:pPr>
    </w:p>
    <w:p w14:paraId="399ED6A4" w14:textId="4AF99126" w:rsidR="00566CCA" w:rsidRPr="003929AA" w:rsidRDefault="00F67DEB" w:rsidP="00114EA2">
      <w:pPr>
        <w:pStyle w:val="Heading2"/>
      </w:pPr>
      <w:bookmarkStart w:id="331" w:name="_Toc144131599"/>
      <w:r>
        <w:lastRenderedPageBreak/>
        <w:t xml:space="preserve">8.2 </w:t>
      </w:r>
      <w:r w:rsidR="00566CCA" w:rsidRPr="00515014">
        <w:t>Conformitate administrativă</w:t>
      </w:r>
      <w:r w:rsidR="002D47EF" w:rsidRPr="003929AA">
        <w:t xml:space="preserve"> – DECLARAȚIA UNICĂ</w:t>
      </w:r>
      <w:bookmarkEnd w:id="331"/>
      <w:r w:rsidR="00566CCA" w:rsidRPr="003929AA">
        <w:tab/>
      </w:r>
    </w:p>
    <w:tbl>
      <w:tblPr>
        <w:tblStyle w:val="TableGrid"/>
        <w:tblW w:w="0" w:type="auto"/>
        <w:tblLook w:val="04A0" w:firstRow="1" w:lastRow="0" w:firstColumn="1" w:lastColumn="0" w:noHBand="0" w:noVBand="1"/>
      </w:tblPr>
      <w:tblGrid>
        <w:gridCol w:w="9396"/>
      </w:tblGrid>
      <w:tr w:rsidR="003506A1" w:rsidRPr="003929AA" w14:paraId="7DFFABAE" w14:textId="77777777" w:rsidTr="00112AE9">
        <w:tc>
          <w:tcPr>
            <w:tcW w:w="9396" w:type="dxa"/>
          </w:tcPr>
          <w:p w14:paraId="1D9D122B" w14:textId="77777777" w:rsidR="00A74D9D" w:rsidRPr="003929AA" w:rsidRDefault="00A74D9D" w:rsidP="00112AE9">
            <w:pPr>
              <w:spacing w:before="120" w:after="120"/>
              <w:jc w:val="both"/>
              <w:rPr>
                <w:rFonts w:ascii="Trebuchet MS" w:hAnsi="Trebuchet MS"/>
                <w:color w:val="0070C0"/>
                <w:sz w:val="24"/>
                <w:szCs w:val="24"/>
              </w:rPr>
            </w:pPr>
            <w:r w:rsidRPr="00A34C5F">
              <w:rPr>
                <w:rFonts w:ascii="Trebuchet MS" w:hAnsi="Trebuchet MS"/>
                <w:color w:val="0070C0"/>
                <w:sz w:val="24"/>
                <w:szCs w:val="24"/>
              </w:rPr>
              <w:t>V</w:t>
            </w:r>
            <w:r w:rsidRPr="00515014">
              <w:rPr>
                <w:rFonts w:ascii="Trebuchet MS" w:hAnsi="Trebuchet MS"/>
                <w:color w:val="0070C0"/>
                <w:sz w:val="24"/>
                <w:szCs w:val="24"/>
              </w:rPr>
              <w:t xml:space="preserve">erificarea </w:t>
            </w:r>
            <w:proofErr w:type="spellStart"/>
            <w:r w:rsidRPr="00515014">
              <w:rPr>
                <w:rFonts w:ascii="Trebuchet MS" w:hAnsi="Trebuchet MS"/>
                <w:color w:val="0070C0"/>
                <w:sz w:val="24"/>
                <w:szCs w:val="24"/>
              </w:rPr>
              <w:t>conformităţii</w:t>
            </w:r>
            <w:proofErr w:type="spellEnd"/>
            <w:r w:rsidRPr="00515014">
              <w:rPr>
                <w:rFonts w:ascii="Trebuchet MS" w:hAnsi="Trebuchet MS"/>
                <w:color w:val="0070C0"/>
                <w:sz w:val="24"/>
                <w:szCs w:val="24"/>
              </w:rPr>
              <w:t xml:space="preserve"> administrative este complet digitalizată, respectiv este realizată în mod automat prin sistemul informatic MySMIS2021/SMIS2021+, pe baza </w:t>
            </w:r>
            <w:proofErr w:type="spellStart"/>
            <w:r w:rsidRPr="00515014">
              <w:rPr>
                <w:rFonts w:ascii="Trebuchet MS" w:hAnsi="Trebuchet MS"/>
                <w:color w:val="0070C0"/>
                <w:sz w:val="24"/>
                <w:szCs w:val="24"/>
              </w:rPr>
              <w:t>declaraţiei</w:t>
            </w:r>
            <w:proofErr w:type="spellEnd"/>
            <w:r w:rsidRPr="00515014">
              <w:rPr>
                <w:rFonts w:ascii="Trebuchet MS" w:hAnsi="Trebuchet MS"/>
                <w:color w:val="0070C0"/>
                <w:sz w:val="24"/>
                <w:szCs w:val="24"/>
              </w:rPr>
              <w:t xml:space="preserve"> unice generate de sistemul informatic. Condițiile de </w:t>
            </w:r>
            <w:r w:rsidRPr="003929AA">
              <w:rPr>
                <w:rFonts w:ascii="Trebuchet MS" w:hAnsi="Trebuchet MS"/>
                <w:color w:val="0070C0"/>
                <w:sz w:val="24"/>
                <w:szCs w:val="24"/>
              </w:rPr>
              <w:t>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2DCEC521" w14:textId="066D2167" w:rsidR="00A74D9D" w:rsidRPr="003929AA" w:rsidRDefault="00A74D9D" w:rsidP="00112AE9">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Aplicația MySMIS2021/SMIS2021+ va genera declarația unică, care va fi completată de </w:t>
            </w:r>
            <w:r w:rsidR="009A64A8">
              <w:rPr>
                <w:rFonts w:ascii="Trebuchet MS" w:hAnsi="Trebuchet MS"/>
                <w:color w:val="0070C0"/>
                <w:sz w:val="24"/>
                <w:szCs w:val="24"/>
              </w:rPr>
              <w:t>lider de parteneriat și parteneri</w:t>
            </w:r>
            <w:r w:rsidRPr="003929AA">
              <w:rPr>
                <w:rFonts w:ascii="Trebuchet MS" w:hAnsi="Trebuchet MS"/>
                <w:color w:val="0070C0"/>
                <w:sz w:val="24"/>
                <w:szCs w:val="24"/>
              </w:rPr>
              <w:t xml:space="preserve"> și va fi semnată cu semnătură electronică de către reprezentantul legal al </w:t>
            </w:r>
            <w:r w:rsidR="009A64A8">
              <w:rPr>
                <w:rFonts w:ascii="Trebuchet MS" w:hAnsi="Trebuchet MS"/>
                <w:color w:val="0070C0"/>
                <w:sz w:val="24"/>
                <w:szCs w:val="24"/>
              </w:rPr>
              <w:t>acestora.</w:t>
            </w:r>
            <w:r w:rsidRPr="003929AA">
              <w:rPr>
                <w:rFonts w:ascii="Trebuchet MS" w:hAnsi="Trebuchet MS"/>
                <w:color w:val="0070C0"/>
                <w:sz w:val="24"/>
                <w:szCs w:val="24"/>
              </w:rPr>
              <w:t xml:space="preserve"> </w:t>
            </w:r>
          </w:p>
          <w:p w14:paraId="706D3DBB" w14:textId="77777777" w:rsidR="00A74D9D" w:rsidRPr="007827DD" w:rsidRDefault="009908AB" w:rsidP="00112AE9">
            <w:pPr>
              <w:spacing w:before="120" w:after="120"/>
              <w:jc w:val="both"/>
              <w:rPr>
                <w:rFonts w:ascii="Trebuchet MS" w:hAnsi="Trebuchet MS"/>
                <w:color w:val="0070C0"/>
                <w:sz w:val="24"/>
                <w:szCs w:val="24"/>
              </w:rPr>
            </w:pPr>
            <w:r>
              <w:rPr>
                <w:rFonts w:ascii="Trebuchet MS" w:hAnsi="Trebuchet MS"/>
                <w:color w:val="0070C0"/>
                <w:sz w:val="24"/>
                <w:szCs w:val="24"/>
              </w:rPr>
              <w:t>Solicitantul</w:t>
            </w:r>
            <w:r w:rsidR="00A74D9D" w:rsidRPr="003929AA">
              <w:rPr>
                <w:rFonts w:ascii="Trebuchet MS" w:hAnsi="Trebuchet MS"/>
                <w:color w:val="0070C0"/>
                <w:sz w:val="24"/>
                <w:szCs w:val="24"/>
              </w:rPr>
              <w:t xml:space="preserve">, </w:t>
            </w:r>
            <w:r w:rsidRPr="003929AA">
              <w:rPr>
                <w:rFonts w:ascii="Trebuchet MS" w:hAnsi="Trebuchet MS"/>
                <w:color w:val="0070C0"/>
                <w:sz w:val="24"/>
                <w:szCs w:val="24"/>
              </w:rPr>
              <w:t>emi</w:t>
            </w:r>
            <w:r>
              <w:rPr>
                <w:rFonts w:ascii="Trebuchet MS" w:hAnsi="Trebuchet MS"/>
                <w:color w:val="0070C0"/>
                <w:sz w:val="24"/>
                <w:szCs w:val="24"/>
              </w:rPr>
              <w:t>te</w:t>
            </w:r>
            <w:r w:rsidRPr="003929AA">
              <w:rPr>
                <w:rFonts w:ascii="Trebuchet MS" w:hAnsi="Trebuchet MS"/>
                <w:color w:val="0070C0"/>
                <w:sz w:val="24"/>
                <w:szCs w:val="24"/>
              </w:rPr>
              <w:t xml:space="preserve"> </w:t>
            </w:r>
            <w:r w:rsidR="00A74D9D" w:rsidRPr="003929AA">
              <w:rPr>
                <w:rFonts w:ascii="Trebuchet MS" w:hAnsi="Trebuchet MS"/>
                <w:color w:val="0070C0"/>
                <w:sz w:val="24"/>
                <w:szCs w:val="24"/>
              </w:rPr>
              <w:t xml:space="preserve">pe propria răspundere, sub </w:t>
            </w:r>
            <w:proofErr w:type="spellStart"/>
            <w:r w:rsidR="00A74D9D" w:rsidRPr="003929AA">
              <w:rPr>
                <w:rFonts w:ascii="Trebuchet MS" w:hAnsi="Trebuchet MS"/>
                <w:color w:val="0070C0"/>
                <w:sz w:val="24"/>
                <w:szCs w:val="24"/>
              </w:rPr>
              <w:t>incidenţa</w:t>
            </w:r>
            <w:proofErr w:type="spellEnd"/>
            <w:r w:rsidR="00A74D9D" w:rsidRPr="003929AA">
              <w:rPr>
                <w:rFonts w:ascii="Trebuchet MS" w:hAnsi="Trebuchet MS"/>
                <w:color w:val="0070C0"/>
                <w:sz w:val="24"/>
                <w:szCs w:val="24"/>
              </w:rPr>
              <w:t xml:space="preserve"> prevederilor legale în vigoare privind falsul în declarații și falsul intelectual</w:t>
            </w:r>
            <w:r>
              <w:rPr>
                <w:rFonts w:ascii="Trebuchet MS" w:hAnsi="Trebuchet MS"/>
                <w:color w:val="0070C0"/>
                <w:sz w:val="24"/>
                <w:szCs w:val="24"/>
              </w:rPr>
              <w:t xml:space="preserve"> </w:t>
            </w:r>
            <w:proofErr w:type="spellStart"/>
            <w:r w:rsidRPr="003929AA">
              <w:rPr>
                <w:rFonts w:ascii="Trebuchet MS" w:hAnsi="Trebuchet MS"/>
                <w:color w:val="0070C0"/>
                <w:sz w:val="24"/>
                <w:szCs w:val="24"/>
              </w:rPr>
              <w:t>Declaraţia</w:t>
            </w:r>
            <w:proofErr w:type="spellEnd"/>
            <w:r w:rsidRPr="003929AA">
              <w:rPr>
                <w:rFonts w:ascii="Trebuchet MS" w:hAnsi="Trebuchet MS"/>
                <w:color w:val="0070C0"/>
                <w:sz w:val="24"/>
                <w:szCs w:val="24"/>
              </w:rPr>
              <w:t xml:space="preserve"> </w:t>
            </w:r>
            <w:r w:rsidRPr="007827DD">
              <w:rPr>
                <w:rFonts w:ascii="Trebuchet MS" w:hAnsi="Trebuchet MS"/>
                <w:color w:val="0070C0"/>
                <w:sz w:val="24"/>
                <w:szCs w:val="24"/>
              </w:rPr>
              <w:t>unică (Anexa 2)</w:t>
            </w:r>
          </w:p>
          <w:p w14:paraId="29E6185C" w14:textId="57C253C3" w:rsidR="00A74D9D" w:rsidRPr="003929AA" w:rsidRDefault="00A74D9D" w:rsidP="00112AE9">
            <w:pPr>
              <w:spacing w:before="120" w:after="120"/>
              <w:jc w:val="both"/>
              <w:rPr>
                <w:rFonts w:ascii="Trebuchet MS" w:hAnsi="Trebuchet MS"/>
                <w:color w:val="0070C0"/>
                <w:sz w:val="24"/>
                <w:szCs w:val="24"/>
              </w:rPr>
            </w:pPr>
            <w:r w:rsidRPr="007827DD">
              <w:rPr>
                <w:rFonts w:ascii="Trebuchet MS" w:hAnsi="Trebuchet MS"/>
                <w:color w:val="0070C0"/>
                <w:sz w:val="24"/>
                <w:szCs w:val="24"/>
              </w:rPr>
              <w:t xml:space="preserve">Pentru a fi admisă, cererea de </w:t>
            </w:r>
            <w:proofErr w:type="spellStart"/>
            <w:r w:rsidRPr="007827DD">
              <w:rPr>
                <w:rFonts w:ascii="Trebuchet MS" w:hAnsi="Trebuchet MS"/>
                <w:color w:val="0070C0"/>
                <w:sz w:val="24"/>
                <w:szCs w:val="24"/>
              </w:rPr>
              <w:t>finanţare</w:t>
            </w:r>
            <w:proofErr w:type="spellEnd"/>
            <w:r w:rsidRPr="007827DD">
              <w:rPr>
                <w:rFonts w:ascii="Trebuchet MS" w:hAnsi="Trebuchet MS"/>
                <w:color w:val="0070C0"/>
                <w:sz w:val="24"/>
                <w:szCs w:val="24"/>
              </w:rPr>
              <w:t xml:space="preserve"> trebuie să obțină răspuns pozitiv</w:t>
            </w:r>
            <w:r w:rsidRPr="003929AA">
              <w:rPr>
                <w:rFonts w:ascii="Trebuchet MS" w:hAnsi="Trebuchet MS"/>
                <w:color w:val="0070C0"/>
                <w:sz w:val="24"/>
                <w:szCs w:val="24"/>
              </w:rPr>
              <w:t xml:space="preserve"> la toate întrebările</w:t>
            </w:r>
            <w:r w:rsidR="009A64A8">
              <w:rPr>
                <w:rFonts w:ascii="Trebuchet MS" w:hAnsi="Trebuchet MS"/>
                <w:color w:val="0070C0"/>
                <w:sz w:val="24"/>
                <w:szCs w:val="24"/>
              </w:rPr>
              <w:t xml:space="preserve"> din declarația unică</w:t>
            </w:r>
            <w:r w:rsidRPr="003929AA">
              <w:rPr>
                <w:rFonts w:ascii="Trebuchet MS" w:hAnsi="Trebuchet MS"/>
                <w:color w:val="0070C0"/>
                <w:sz w:val="24"/>
                <w:szCs w:val="24"/>
              </w:rPr>
              <w:t xml:space="preserve">. În caz contrar, propunerea este declarată neeligibilă. Modelul de declarație unică se regăsește în Anexa </w:t>
            </w:r>
            <w:r w:rsidR="002456A3" w:rsidRPr="003929AA">
              <w:rPr>
                <w:rFonts w:ascii="Trebuchet MS" w:hAnsi="Trebuchet MS"/>
                <w:color w:val="0070C0"/>
                <w:sz w:val="24"/>
                <w:szCs w:val="24"/>
              </w:rPr>
              <w:t>2</w:t>
            </w:r>
            <w:r w:rsidRPr="003929AA">
              <w:rPr>
                <w:rFonts w:ascii="Trebuchet MS" w:hAnsi="Trebuchet MS"/>
                <w:color w:val="0070C0"/>
                <w:sz w:val="24"/>
                <w:szCs w:val="24"/>
              </w:rPr>
              <w:t xml:space="preserve"> la prezentul ghid al solicitantului.</w:t>
            </w:r>
          </w:p>
          <w:p w14:paraId="7B414AC6" w14:textId="77777777" w:rsidR="00DA693E" w:rsidRPr="003929AA" w:rsidRDefault="00A74D9D" w:rsidP="00112AE9">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După verificarea </w:t>
            </w:r>
            <w:proofErr w:type="spellStart"/>
            <w:r w:rsidRPr="003929AA">
              <w:rPr>
                <w:rFonts w:ascii="Trebuchet MS" w:hAnsi="Trebuchet MS"/>
                <w:color w:val="0070C0"/>
                <w:sz w:val="24"/>
                <w:szCs w:val="24"/>
              </w:rPr>
              <w:t>conformităţii</w:t>
            </w:r>
            <w:proofErr w:type="spellEnd"/>
            <w:r w:rsidRPr="003929AA">
              <w:rPr>
                <w:rFonts w:ascii="Trebuchet MS" w:hAnsi="Trebuchet MS"/>
                <w:color w:val="0070C0"/>
                <w:sz w:val="24"/>
                <w:szCs w:val="24"/>
              </w:rPr>
              <w:t xml:space="preserve"> administrative, liderul de parteneriat este informat, prin emiterea unei notificări prin intermediul </w:t>
            </w:r>
            <w:proofErr w:type="spellStart"/>
            <w:r w:rsidRPr="003929AA">
              <w:rPr>
                <w:rFonts w:ascii="Trebuchet MS" w:hAnsi="Trebuchet MS"/>
                <w:color w:val="0070C0"/>
                <w:sz w:val="24"/>
                <w:szCs w:val="24"/>
              </w:rPr>
              <w:t>aplicaţiei</w:t>
            </w:r>
            <w:proofErr w:type="spellEnd"/>
            <w:r w:rsidRPr="003929AA">
              <w:rPr>
                <w:rFonts w:ascii="Trebuchet MS" w:hAnsi="Trebuchet MS"/>
                <w:color w:val="0070C0"/>
                <w:sz w:val="24"/>
                <w:szCs w:val="24"/>
              </w:rPr>
              <w:t xml:space="preserve"> MySMIS2021/SMIS2021+, cu privire la trecerea proiectului în etapa de evaluare tehnică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financiară sau, după caz, cu privire la nerespectarea </w:t>
            </w:r>
            <w:proofErr w:type="spellStart"/>
            <w:r w:rsidRPr="003929AA">
              <w:rPr>
                <w:rFonts w:ascii="Trebuchet MS" w:hAnsi="Trebuchet MS"/>
                <w:color w:val="0070C0"/>
                <w:sz w:val="24"/>
                <w:szCs w:val="24"/>
              </w:rPr>
              <w:t>cerinţelor</w:t>
            </w:r>
            <w:proofErr w:type="spellEnd"/>
            <w:r w:rsidRPr="003929AA">
              <w:rPr>
                <w:rFonts w:ascii="Trebuchet MS" w:hAnsi="Trebuchet MS"/>
                <w:color w:val="0070C0"/>
                <w:sz w:val="24"/>
                <w:szCs w:val="24"/>
              </w:rPr>
              <w:t xml:space="preserve"> de conformitate administrativă, </w:t>
            </w:r>
            <w:proofErr w:type="spellStart"/>
            <w:r w:rsidRPr="003929AA">
              <w:rPr>
                <w:rFonts w:ascii="Trebuchet MS" w:hAnsi="Trebuchet MS"/>
                <w:color w:val="0070C0"/>
                <w:sz w:val="24"/>
                <w:szCs w:val="24"/>
              </w:rPr>
              <w:t>situaţie</w:t>
            </w:r>
            <w:proofErr w:type="spellEnd"/>
            <w:r w:rsidRPr="003929AA">
              <w:rPr>
                <w:rFonts w:ascii="Trebuchet MS" w:hAnsi="Trebuchet MS"/>
                <w:color w:val="0070C0"/>
                <w:sz w:val="24"/>
                <w:szCs w:val="24"/>
              </w:rPr>
              <w:t xml:space="preserve"> în care nu este demarată etapa de evaluare tehnică și financiară.</w:t>
            </w:r>
          </w:p>
          <w:p w14:paraId="12DE8777" w14:textId="77777777" w:rsidR="00F43498" w:rsidRPr="003929AA" w:rsidRDefault="00F43498" w:rsidP="00515014">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Admiterea cererii de finanțare, în această etapă, nu exclude posibilitatea ca proiectul să fie respins </w:t>
            </w:r>
            <w:r w:rsidRPr="003675D3">
              <w:rPr>
                <w:rFonts w:ascii="Trebuchet MS" w:hAnsi="Trebuchet MS"/>
                <w:color w:val="0070C0"/>
                <w:sz w:val="24"/>
                <w:szCs w:val="24"/>
              </w:rPr>
              <w:t>în etapa de contract</w:t>
            </w:r>
            <w:r w:rsidR="00D71581" w:rsidRPr="003675D3">
              <w:rPr>
                <w:rFonts w:ascii="Trebuchet MS" w:hAnsi="Trebuchet MS"/>
                <w:color w:val="0070C0"/>
                <w:sz w:val="24"/>
                <w:szCs w:val="24"/>
              </w:rPr>
              <w:t>are</w:t>
            </w:r>
            <w:r w:rsidRPr="003675D3">
              <w:rPr>
                <w:rFonts w:ascii="Trebuchet MS" w:hAnsi="Trebuchet MS"/>
                <w:color w:val="0070C0"/>
                <w:sz w:val="24"/>
                <w:szCs w:val="24"/>
              </w:rPr>
              <w:t>, dacă</w:t>
            </w:r>
            <w:r w:rsidRPr="003929AA">
              <w:rPr>
                <w:rFonts w:ascii="Trebuchet MS" w:hAnsi="Trebuchet MS"/>
                <w:color w:val="0070C0"/>
                <w:sz w:val="24"/>
                <w:szCs w:val="24"/>
              </w:rPr>
              <w:t>, în urma analizei de către AM</w:t>
            </w:r>
            <w:r w:rsidR="00D71581">
              <w:rPr>
                <w:rFonts w:ascii="Trebuchet MS" w:hAnsi="Trebuchet MS"/>
                <w:color w:val="0070C0"/>
                <w:sz w:val="24"/>
                <w:szCs w:val="24"/>
              </w:rPr>
              <w:t>/OI</w:t>
            </w:r>
            <w:r w:rsidRPr="00515014">
              <w:rPr>
                <w:rFonts w:ascii="Trebuchet MS" w:hAnsi="Trebuchet MS"/>
                <w:color w:val="0070C0"/>
                <w:sz w:val="24"/>
                <w:szCs w:val="24"/>
              </w:rPr>
              <w:t>, se constată nerespectarea oricărei condiții de acordare a finanțării.</w:t>
            </w:r>
          </w:p>
        </w:tc>
      </w:tr>
    </w:tbl>
    <w:p w14:paraId="546A2F0A" w14:textId="6609A657" w:rsidR="002553BD" w:rsidRPr="003929AA" w:rsidRDefault="005559DC" w:rsidP="00114EA2">
      <w:pPr>
        <w:pStyle w:val="Heading2"/>
      </w:pPr>
      <w:bookmarkStart w:id="332" w:name="_Toc144131600"/>
      <w:r>
        <w:t xml:space="preserve">8.3 </w:t>
      </w:r>
      <w:r w:rsidR="002553BD" w:rsidRPr="003929AA">
        <w:t>Etapa de evaluare preliminară – dacă este cazul (specific pentru intervențiile FSE+)</w:t>
      </w:r>
      <w:bookmarkEnd w:id="332"/>
    </w:p>
    <w:p w14:paraId="089B8427" w14:textId="351D68C8" w:rsidR="002553BD" w:rsidRPr="003929AA" w:rsidRDefault="00A74D9D"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70C0"/>
          <w:sz w:val="24"/>
          <w:szCs w:val="24"/>
        </w:rPr>
      </w:pPr>
      <w:r w:rsidRPr="00A34C5F">
        <w:rPr>
          <w:rFonts w:ascii="Trebuchet MS" w:hAnsi="Trebuchet MS"/>
          <w:i/>
          <w:color w:val="0070C0"/>
          <w:sz w:val="24"/>
          <w:szCs w:val="24"/>
        </w:rPr>
        <w:t>N</w:t>
      </w:r>
      <w:r w:rsidRPr="00515014">
        <w:rPr>
          <w:rFonts w:ascii="Trebuchet MS" w:hAnsi="Trebuchet MS"/>
          <w:i/>
          <w:color w:val="0070C0"/>
          <w:sz w:val="24"/>
          <w:szCs w:val="24"/>
        </w:rPr>
        <w:t>u este cazul</w:t>
      </w:r>
    </w:p>
    <w:p w14:paraId="512986C3" w14:textId="351D68C8" w:rsidR="00566CCA" w:rsidRPr="003929AA" w:rsidRDefault="0050444F" w:rsidP="0050444F">
      <w:pPr>
        <w:pStyle w:val="Heading2"/>
      </w:pPr>
      <w:bookmarkStart w:id="333" w:name="_Toc144131601"/>
      <w:r>
        <w:t xml:space="preserve">8.4 </w:t>
      </w:r>
      <w:r w:rsidR="00552708" w:rsidRPr="003929AA">
        <w:t>E</w:t>
      </w:r>
      <w:r w:rsidR="00566CCA" w:rsidRPr="003929AA">
        <w:t>valuare</w:t>
      </w:r>
      <w:r w:rsidR="00552708" w:rsidRPr="003929AA">
        <w:t>a</w:t>
      </w:r>
      <w:r w:rsidR="00566CCA" w:rsidRPr="003929AA">
        <w:t xml:space="preserve"> tehnică și financiară</w:t>
      </w:r>
      <w:r w:rsidR="00552708" w:rsidRPr="003929AA">
        <w:t>. Criterii de evaluare tehnică și financiară</w:t>
      </w:r>
      <w:bookmarkEnd w:id="333"/>
    </w:p>
    <w:tbl>
      <w:tblPr>
        <w:tblStyle w:val="TableGrid"/>
        <w:tblW w:w="9493" w:type="dxa"/>
        <w:tblLayout w:type="fixed"/>
        <w:tblLook w:val="04A0" w:firstRow="1" w:lastRow="0" w:firstColumn="1" w:lastColumn="0" w:noHBand="0" w:noVBand="1"/>
      </w:tblPr>
      <w:tblGrid>
        <w:gridCol w:w="9493"/>
      </w:tblGrid>
      <w:tr w:rsidR="003506A1" w:rsidRPr="003929AA" w14:paraId="0FDEA512" w14:textId="77777777" w:rsidTr="00B138B2">
        <w:tc>
          <w:tcPr>
            <w:tcW w:w="9493" w:type="dxa"/>
          </w:tcPr>
          <w:p w14:paraId="4123C254" w14:textId="77777777" w:rsidR="00A21DD0" w:rsidRPr="003929AA" w:rsidRDefault="00A21DD0" w:rsidP="00A74D9D">
            <w:pPr>
              <w:spacing w:before="120" w:after="120"/>
              <w:jc w:val="both"/>
              <w:rPr>
                <w:rFonts w:ascii="Trebuchet MS" w:hAnsi="Trebuchet MS"/>
                <w:color w:val="0070C0"/>
                <w:sz w:val="24"/>
                <w:szCs w:val="24"/>
              </w:rPr>
            </w:pPr>
            <w:r w:rsidRPr="00A34C5F">
              <w:rPr>
                <w:rFonts w:ascii="Trebuchet MS" w:hAnsi="Trebuchet MS"/>
                <w:color w:val="0070C0"/>
                <w:sz w:val="24"/>
                <w:szCs w:val="24"/>
              </w:rPr>
              <w:t>E</w:t>
            </w:r>
            <w:r w:rsidRPr="00515014">
              <w:rPr>
                <w:rFonts w:ascii="Trebuchet MS" w:hAnsi="Trebuchet MS"/>
                <w:color w:val="0070C0"/>
                <w:sz w:val="24"/>
                <w:szCs w:val="24"/>
              </w:rPr>
              <w:t xml:space="preserve">valuarea tehnică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financiară (ETF) va permite aprecierea gradului în care proiectul răspunde obiectivelor </w:t>
            </w:r>
            <w:proofErr w:type="spellStart"/>
            <w:r w:rsidRPr="00515014">
              <w:rPr>
                <w:rFonts w:ascii="Trebuchet MS" w:hAnsi="Trebuchet MS"/>
                <w:color w:val="0070C0"/>
                <w:sz w:val="24"/>
                <w:szCs w:val="24"/>
              </w:rPr>
              <w:t>priorităţii</w:t>
            </w:r>
            <w:proofErr w:type="spellEnd"/>
            <w:r w:rsidRPr="00515014">
              <w:rPr>
                <w:rFonts w:ascii="Trebuchet MS" w:hAnsi="Trebuchet MS"/>
                <w:color w:val="0070C0"/>
                <w:sz w:val="24"/>
                <w:szCs w:val="24"/>
              </w:rPr>
              <w:t xml:space="preserve">, a </w:t>
            </w:r>
            <w:proofErr w:type="spellStart"/>
            <w:r w:rsidRPr="00515014">
              <w:rPr>
                <w:rFonts w:ascii="Trebuchet MS" w:hAnsi="Trebuchet MS"/>
                <w:color w:val="0070C0"/>
                <w:sz w:val="24"/>
                <w:szCs w:val="24"/>
              </w:rPr>
              <w:t>fezabilităţii</w:t>
            </w:r>
            <w:proofErr w:type="spellEnd"/>
            <w:r w:rsidRPr="00515014">
              <w:rPr>
                <w:rFonts w:ascii="Trebuchet MS" w:hAnsi="Trebuchet MS"/>
                <w:color w:val="0070C0"/>
                <w:sz w:val="24"/>
                <w:szCs w:val="24"/>
              </w:rPr>
              <w:t xml:space="preserve">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w:t>
            </w:r>
            <w:proofErr w:type="spellStart"/>
            <w:r w:rsidRPr="00515014">
              <w:rPr>
                <w:rFonts w:ascii="Trebuchet MS" w:hAnsi="Trebuchet MS"/>
                <w:color w:val="0070C0"/>
                <w:sz w:val="24"/>
                <w:szCs w:val="24"/>
              </w:rPr>
              <w:t>eficienţei</w:t>
            </w:r>
            <w:proofErr w:type="spellEnd"/>
            <w:r w:rsidRPr="00515014">
              <w:rPr>
                <w:rFonts w:ascii="Trebuchet MS" w:hAnsi="Trebuchet MS"/>
                <w:color w:val="0070C0"/>
                <w:sz w:val="24"/>
                <w:szCs w:val="24"/>
              </w:rPr>
              <w:t xml:space="preserve"> financiare, a </w:t>
            </w:r>
            <w:proofErr w:type="spellStart"/>
            <w:r w:rsidRPr="00515014">
              <w:rPr>
                <w:rFonts w:ascii="Trebuchet MS" w:hAnsi="Trebuchet MS"/>
                <w:color w:val="0070C0"/>
                <w:sz w:val="24"/>
                <w:szCs w:val="24"/>
              </w:rPr>
              <w:t>sustenabilităţii</w:t>
            </w:r>
            <w:proofErr w:type="spellEnd"/>
            <w:r w:rsidRPr="00515014">
              <w:rPr>
                <w:rFonts w:ascii="Trebuchet MS" w:hAnsi="Trebuchet MS"/>
                <w:color w:val="0070C0"/>
                <w:sz w:val="24"/>
                <w:szCs w:val="24"/>
              </w:rPr>
              <w:t xml:space="preserve">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w:t>
            </w:r>
            <w:proofErr w:type="spellStart"/>
            <w:r w:rsidRPr="00515014">
              <w:rPr>
                <w:rFonts w:ascii="Trebuchet MS" w:hAnsi="Trebuchet MS"/>
                <w:color w:val="0070C0"/>
                <w:sz w:val="24"/>
                <w:szCs w:val="24"/>
              </w:rPr>
              <w:t>durabilităţii</w:t>
            </w:r>
            <w:proofErr w:type="spellEnd"/>
            <w:r w:rsidRPr="00515014">
              <w:rPr>
                <w:rFonts w:ascii="Trebuchet MS" w:hAnsi="Trebuchet MS"/>
                <w:color w:val="0070C0"/>
                <w:sz w:val="24"/>
                <w:szCs w:val="24"/>
              </w:rPr>
              <w:t xml:space="preserve"> proiectului e</w:t>
            </w:r>
            <w:r w:rsidRPr="003929AA">
              <w:rPr>
                <w:rFonts w:ascii="Trebuchet MS" w:hAnsi="Trebuchet MS"/>
                <w:color w:val="0070C0"/>
                <w:sz w:val="24"/>
                <w:szCs w:val="24"/>
              </w:rPr>
              <w:t>tc., și se va realiza în conformitate cu criteriile de evaluare tehnică și financiară, în condițiile prevăzute mai jos, de către o comisie de evaluare tehnică și financiară.</w:t>
            </w:r>
          </w:p>
          <w:p w14:paraId="13E2E20A" w14:textId="77777777" w:rsidR="00A21DD0" w:rsidRPr="003929AA" w:rsidRDefault="00A21DD0" w:rsidP="00A74D9D">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Criteriile de evaluare tehnică și financiară stabilesc </w:t>
            </w:r>
            <w:proofErr w:type="spellStart"/>
            <w:r w:rsidRPr="003929AA">
              <w:rPr>
                <w:rFonts w:ascii="Trebuchet MS" w:hAnsi="Trebuchet MS"/>
                <w:color w:val="0070C0"/>
                <w:sz w:val="24"/>
                <w:szCs w:val="24"/>
              </w:rPr>
              <w:t>cerinţe</w:t>
            </w:r>
            <w:proofErr w:type="spellEnd"/>
            <w:r w:rsidRPr="003929AA">
              <w:rPr>
                <w:rFonts w:ascii="Trebuchet MS" w:hAnsi="Trebuchet MS"/>
                <w:color w:val="0070C0"/>
                <w:sz w:val="24"/>
                <w:szCs w:val="24"/>
              </w:rPr>
              <w:t xml:space="preserve"> minime, sub aspect tehnic, financiar și calitativ, care trebuie îndeplinite de cererea de finanțare, documentația </w:t>
            </w:r>
            <w:proofErr w:type="spellStart"/>
            <w:r w:rsidRPr="003929AA">
              <w:rPr>
                <w:rFonts w:ascii="Trebuchet MS" w:hAnsi="Trebuchet MS"/>
                <w:color w:val="0070C0"/>
                <w:sz w:val="24"/>
                <w:szCs w:val="24"/>
              </w:rPr>
              <w:t>tehnico</w:t>
            </w:r>
            <w:proofErr w:type="spellEnd"/>
            <w:r w:rsidRPr="003929AA">
              <w:rPr>
                <w:rFonts w:ascii="Trebuchet MS" w:hAnsi="Trebuchet MS"/>
                <w:color w:val="0070C0"/>
                <w:sz w:val="24"/>
                <w:szCs w:val="24"/>
              </w:rPr>
              <w:t>-economică și de activitățile propuse prin proiect, cât și cerințe care asigură departajarea proiectelor la finanțare.</w:t>
            </w:r>
          </w:p>
          <w:p w14:paraId="02066517" w14:textId="77777777" w:rsidR="00A21DD0" w:rsidRPr="003929AA" w:rsidRDefault="00A21DD0" w:rsidP="00A74D9D">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Grila de evaluare tehnică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financiară se completează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se generează în sistemul informatic MySMIS2021/SMIS2021+, în corelare cu funcționalitățile sistemului </w:t>
            </w:r>
            <w:r w:rsidRPr="003929AA">
              <w:rPr>
                <w:rFonts w:ascii="Trebuchet MS" w:hAnsi="Trebuchet MS"/>
                <w:color w:val="0070C0"/>
                <w:sz w:val="24"/>
                <w:szCs w:val="24"/>
              </w:rPr>
              <w:lastRenderedPageBreak/>
              <w:t>informatic disponibile la momentul lansării apelului de proiecte sau demarării procesului de evaluare, selecție și contractare.</w:t>
            </w:r>
          </w:p>
          <w:p w14:paraId="4A60D376" w14:textId="77777777" w:rsidR="00A21DD0" w:rsidRPr="003929AA" w:rsidRDefault="00A21DD0" w:rsidP="00A74D9D">
            <w:pPr>
              <w:spacing w:before="120" w:after="120"/>
              <w:jc w:val="both"/>
              <w:rPr>
                <w:rFonts w:ascii="Trebuchet MS" w:hAnsi="Trebuchet MS"/>
                <w:color w:val="0070C0"/>
                <w:sz w:val="24"/>
                <w:szCs w:val="24"/>
              </w:rPr>
            </w:pPr>
            <w:r w:rsidRPr="003929AA">
              <w:rPr>
                <w:rFonts w:ascii="Trebuchet MS" w:hAnsi="Trebuchet MS"/>
                <w:color w:val="0070C0"/>
                <w:sz w:val="24"/>
                <w:szCs w:val="24"/>
              </w:rPr>
              <w:t>Pentru criteriile digitalizate, punctajele sunt alocate prin sistemul informatic MySMIS2021/SMIS2021+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7F9D20DF" w14:textId="5AB965CE" w:rsidR="00A21DD0" w:rsidRPr="003929AA" w:rsidRDefault="00A21DD0" w:rsidP="00A74D9D">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Evaluarea tehnică și financiară se efectuează de către comisiile de evaluare stabilite la nivelul autorității de management/organismului intermediar si se realizează în </w:t>
            </w:r>
            <w:proofErr w:type="spellStart"/>
            <w:r w:rsidRPr="003929AA">
              <w:rPr>
                <w:rFonts w:ascii="Trebuchet MS" w:hAnsi="Trebuchet MS"/>
                <w:color w:val="0070C0"/>
                <w:sz w:val="24"/>
                <w:szCs w:val="24"/>
              </w:rPr>
              <w:t>condiţiile</w:t>
            </w:r>
            <w:proofErr w:type="spellEnd"/>
            <w:r w:rsidRPr="003929AA">
              <w:rPr>
                <w:rFonts w:ascii="Trebuchet MS" w:hAnsi="Trebuchet MS"/>
                <w:color w:val="0070C0"/>
                <w:sz w:val="24"/>
                <w:szCs w:val="24"/>
              </w:rPr>
              <w:t xml:space="preserve"> prevăzute în</w:t>
            </w:r>
            <w:r w:rsidR="009464DB" w:rsidRPr="003929AA">
              <w:rPr>
                <w:rFonts w:ascii="Trebuchet MS" w:hAnsi="Trebuchet MS"/>
                <w:color w:val="0070C0"/>
                <w:sz w:val="24"/>
                <w:szCs w:val="24"/>
              </w:rPr>
              <w:t xml:space="preserve"> </w:t>
            </w:r>
            <w:r w:rsidR="009464DB" w:rsidRPr="009C7966">
              <w:rPr>
                <w:rFonts w:ascii="Trebuchet MS" w:hAnsi="Trebuchet MS"/>
                <w:color w:val="0070C0"/>
                <w:sz w:val="24"/>
                <w:szCs w:val="24"/>
              </w:rPr>
              <w:t xml:space="preserve">Anexa </w:t>
            </w:r>
            <w:r w:rsidR="00B02692" w:rsidRPr="009C7966">
              <w:rPr>
                <w:rFonts w:ascii="Trebuchet MS" w:hAnsi="Trebuchet MS"/>
                <w:color w:val="0070C0"/>
                <w:sz w:val="24"/>
                <w:szCs w:val="24"/>
              </w:rPr>
              <w:t>1</w:t>
            </w:r>
            <w:r w:rsidR="00543981">
              <w:rPr>
                <w:rFonts w:ascii="Trebuchet MS" w:hAnsi="Trebuchet MS"/>
                <w:color w:val="0070C0"/>
                <w:sz w:val="24"/>
                <w:szCs w:val="24"/>
              </w:rPr>
              <w:t>3</w:t>
            </w:r>
            <w:r w:rsidR="009464DB" w:rsidRPr="009C7966">
              <w:rPr>
                <w:rFonts w:ascii="Trebuchet MS" w:hAnsi="Trebuchet MS"/>
                <w:color w:val="0070C0"/>
                <w:sz w:val="24"/>
                <w:szCs w:val="24"/>
              </w:rPr>
              <w:t xml:space="preserve"> –</w:t>
            </w:r>
            <w:r w:rsidR="009C7966" w:rsidRPr="009C7966">
              <w:rPr>
                <w:rFonts w:ascii="Trebuchet MS" w:hAnsi="Trebuchet MS"/>
                <w:color w:val="0070C0"/>
                <w:sz w:val="24"/>
                <w:szCs w:val="24"/>
              </w:rPr>
              <w:t xml:space="preserve"> </w:t>
            </w:r>
            <w:r w:rsidR="009464DB" w:rsidRPr="009C7966">
              <w:rPr>
                <w:rFonts w:ascii="Trebuchet MS" w:hAnsi="Trebuchet MS"/>
                <w:color w:val="0070C0"/>
                <w:sz w:val="24"/>
                <w:szCs w:val="24"/>
              </w:rPr>
              <w:t>Grila</w:t>
            </w:r>
            <w:r w:rsidR="009464DB" w:rsidRPr="00A34C5F">
              <w:rPr>
                <w:rFonts w:ascii="Trebuchet MS" w:hAnsi="Trebuchet MS"/>
                <w:color w:val="0070C0"/>
                <w:sz w:val="24"/>
                <w:szCs w:val="24"/>
              </w:rPr>
              <w:t xml:space="preserve"> verificare ETF</w:t>
            </w:r>
            <w:r w:rsidRPr="00515014">
              <w:rPr>
                <w:rFonts w:ascii="Trebuchet MS" w:hAnsi="Trebuchet MS"/>
                <w:color w:val="0070C0"/>
                <w:sz w:val="24"/>
                <w:szCs w:val="24"/>
              </w:rPr>
              <w:t xml:space="preserve">, potrivit procedurilor </w:t>
            </w:r>
            <w:proofErr w:type="spellStart"/>
            <w:r w:rsidRPr="00515014">
              <w:rPr>
                <w:rFonts w:ascii="Trebuchet MS" w:hAnsi="Trebuchet MS"/>
                <w:color w:val="0070C0"/>
                <w:sz w:val="24"/>
                <w:szCs w:val="24"/>
              </w:rPr>
              <w:t>operaţionale</w:t>
            </w:r>
            <w:proofErr w:type="spellEnd"/>
            <w:r w:rsidRPr="00515014">
              <w:rPr>
                <w:rFonts w:ascii="Trebuchet MS" w:hAnsi="Trebuchet MS"/>
                <w:color w:val="0070C0"/>
                <w:sz w:val="24"/>
                <w:szCs w:val="24"/>
              </w:rPr>
              <w:t xml:space="preserve">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regulilor din sistemul informatic MySMIS2021/SMIS2021+, pe baza </w:t>
            </w:r>
            <w:proofErr w:type="spellStart"/>
            <w:r w:rsidRPr="00515014">
              <w:rPr>
                <w:rFonts w:ascii="Trebuchet MS" w:hAnsi="Trebuchet MS"/>
                <w:color w:val="0070C0"/>
                <w:sz w:val="24"/>
                <w:szCs w:val="24"/>
              </w:rPr>
              <w:t>informaţiilor</w:t>
            </w:r>
            <w:proofErr w:type="spellEnd"/>
            <w:r w:rsidRPr="00515014">
              <w:rPr>
                <w:rFonts w:ascii="Trebuchet MS" w:hAnsi="Trebuchet MS"/>
                <w:color w:val="0070C0"/>
                <w:sz w:val="24"/>
                <w:szCs w:val="24"/>
              </w:rPr>
              <w:t xml:space="preserve">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a documentelor încărcate de </w:t>
            </w:r>
            <w:r w:rsidRPr="003929AA">
              <w:rPr>
                <w:rFonts w:ascii="Trebuchet MS" w:hAnsi="Trebuchet MS"/>
                <w:color w:val="0070C0"/>
                <w:sz w:val="24"/>
                <w:szCs w:val="24"/>
              </w:rPr>
              <w:t xml:space="preserve">liderul de parteneriat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parteneri, în </w:t>
            </w:r>
            <w:proofErr w:type="spellStart"/>
            <w:r w:rsidRPr="003929AA">
              <w:rPr>
                <w:rFonts w:ascii="Trebuchet MS" w:hAnsi="Trebuchet MS"/>
                <w:color w:val="0070C0"/>
                <w:sz w:val="24"/>
                <w:szCs w:val="24"/>
              </w:rPr>
              <w:t>aplicaţia</w:t>
            </w:r>
            <w:proofErr w:type="spellEnd"/>
            <w:r w:rsidRPr="003929AA">
              <w:rPr>
                <w:rFonts w:ascii="Trebuchet MS" w:hAnsi="Trebuchet MS"/>
                <w:color w:val="0070C0"/>
                <w:sz w:val="24"/>
                <w:szCs w:val="24"/>
              </w:rPr>
              <w:t xml:space="preserve"> informatică.</w:t>
            </w:r>
          </w:p>
          <w:p w14:paraId="4A02F509" w14:textId="77777777" w:rsidR="00A21DD0" w:rsidRPr="003929AA" w:rsidRDefault="00A21DD0" w:rsidP="00A74D9D">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Pe parcursul procesului de evaluare tehnică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financiară, comisia de evaluare poate solicita clarificări, cu respectarea </w:t>
            </w:r>
            <w:proofErr w:type="spellStart"/>
            <w:r w:rsidRPr="003929AA">
              <w:rPr>
                <w:rFonts w:ascii="Trebuchet MS" w:hAnsi="Trebuchet MS"/>
                <w:color w:val="0070C0"/>
                <w:sz w:val="24"/>
                <w:szCs w:val="24"/>
              </w:rPr>
              <w:t>cerinţelor</w:t>
            </w:r>
            <w:proofErr w:type="spellEnd"/>
            <w:r w:rsidRPr="003929AA">
              <w:rPr>
                <w:rFonts w:ascii="Trebuchet MS" w:hAnsi="Trebuchet MS"/>
                <w:color w:val="0070C0"/>
                <w:sz w:val="24"/>
                <w:szCs w:val="24"/>
              </w:rPr>
              <w:t xml:space="preserve"> şi a termenelor stabilite prin procedurile </w:t>
            </w:r>
            <w:proofErr w:type="spellStart"/>
            <w:r w:rsidRPr="003929AA">
              <w:rPr>
                <w:rFonts w:ascii="Trebuchet MS" w:hAnsi="Trebuchet MS"/>
                <w:color w:val="0070C0"/>
                <w:sz w:val="24"/>
                <w:szCs w:val="24"/>
              </w:rPr>
              <w:t>operaţionale</w:t>
            </w:r>
            <w:proofErr w:type="spellEnd"/>
            <w:r w:rsidRPr="003929AA">
              <w:rPr>
                <w:rFonts w:ascii="Trebuchet MS" w:hAnsi="Trebuchet MS"/>
                <w:color w:val="0070C0"/>
                <w:sz w:val="24"/>
                <w:szCs w:val="24"/>
              </w:rPr>
              <w:t xml:space="preserve">, cu </w:t>
            </w:r>
            <w:proofErr w:type="spellStart"/>
            <w:r w:rsidRPr="003929AA">
              <w:rPr>
                <w:rFonts w:ascii="Trebuchet MS" w:hAnsi="Trebuchet MS"/>
                <w:color w:val="0070C0"/>
                <w:sz w:val="24"/>
                <w:szCs w:val="24"/>
              </w:rPr>
              <w:t>condiţia</w:t>
            </w:r>
            <w:proofErr w:type="spellEnd"/>
            <w:r w:rsidRPr="003929AA">
              <w:rPr>
                <w:rFonts w:ascii="Trebuchet MS" w:hAnsi="Trebuchet MS"/>
                <w:color w:val="0070C0"/>
                <w:sz w:val="24"/>
                <w:szCs w:val="24"/>
              </w:rPr>
              <w:t xml:space="preserve"> ca prin clarificările solicitate să nu fie înc</w:t>
            </w:r>
            <w:r w:rsidR="004711D7" w:rsidRPr="003929AA">
              <w:rPr>
                <w:rFonts w:ascii="Trebuchet MS" w:hAnsi="Trebuchet MS"/>
                <w:color w:val="0070C0"/>
                <w:sz w:val="24"/>
                <w:szCs w:val="24"/>
              </w:rPr>
              <w:t>ă</w:t>
            </w:r>
            <w:r w:rsidRPr="003929AA">
              <w:rPr>
                <w:rFonts w:ascii="Trebuchet MS" w:hAnsi="Trebuchet MS"/>
                <w:color w:val="0070C0"/>
                <w:sz w:val="24"/>
                <w:szCs w:val="24"/>
              </w:rPr>
              <w:t xml:space="preserve">lcate principiile tratamentului egal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nediscriminării.</w:t>
            </w:r>
            <w:r w:rsidR="009464DB" w:rsidRPr="003929AA">
              <w:rPr>
                <w:rFonts w:ascii="Trebuchet MS" w:hAnsi="Trebuchet MS"/>
                <w:color w:val="0070C0"/>
                <w:sz w:val="24"/>
                <w:szCs w:val="24"/>
              </w:rPr>
              <w:t xml:space="preserve"> Termenul curge din ziua lucrătoare imediat următoare transmiterii solicitării prin sistemul electronic</w:t>
            </w:r>
            <w:r w:rsidR="004711D7" w:rsidRPr="003929AA">
              <w:rPr>
                <w:rFonts w:ascii="Trebuchet MS" w:hAnsi="Trebuchet MS"/>
                <w:color w:val="0070C0"/>
                <w:sz w:val="24"/>
                <w:szCs w:val="24"/>
              </w:rPr>
              <w:t>.</w:t>
            </w:r>
          </w:p>
          <w:p w14:paraId="6E7F3501" w14:textId="77777777" w:rsidR="009464DB" w:rsidRPr="003929AA" w:rsidRDefault="009464DB" w:rsidP="00A74D9D">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Răspunsul la solicitarea de clarificări se va încărca în sistemul informatic MySMIS2021/SMIS2021+ și nu trebuie să introducă elemente/ îmbunătățiri/ documente noi de natură să modifice proiectul inițial, ci trebuie să se refere la informațiile deja existente în cadrul CF și a anexelor acesteia. Punctarea proiectelor se va face în baza informațiilor prezentate în cererea de finanțare și a răspunsurilor la solicitările de clarificări. </w:t>
            </w:r>
          </w:p>
          <w:p w14:paraId="2121664B" w14:textId="77777777" w:rsidR="009464DB" w:rsidRPr="003929AA" w:rsidRDefault="009464DB" w:rsidP="009464DB">
            <w:pPr>
              <w:spacing w:before="120" w:after="120"/>
              <w:jc w:val="both"/>
              <w:rPr>
                <w:rFonts w:ascii="Trebuchet MS" w:hAnsi="Trebuchet MS"/>
                <w:color w:val="0070C0"/>
                <w:sz w:val="24"/>
                <w:szCs w:val="24"/>
              </w:rPr>
            </w:pPr>
            <w:r w:rsidRPr="003929AA">
              <w:rPr>
                <w:rFonts w:ascii="Trebuchet MS" w:hAnsi="Trebuchet MS"/>
                <w:color w:val="0070C0"/>
                <w:sz w:val="24"/>
                <w:szCs w:val="24"/>
              </w:rPr>
              <w:t>Termenul maxim de evaluare tehnică și financiară pen</w:t>
            </w:r>
            <w:r w:rsidR="005F6BCC">
              <w:rPr>
                <w:rFonts w:ascii="Trebuchet MS" w:hAnsi="Trebuchet MS"/>
                <w:color w:val="0070C0"/>
                <w:sz w:val="24"/>
                <w:szCs w:val="24"/>
              </w:rPr>
              <w:t>tru un proiect nu poate depăși 135</w:t>
            </w:r>
            <w:r w:rsidRPr="003929AA">
              <w:rPr>
                <w:rFonts w:ascii="Trebuchet MS" w:hAnsi="Trebuchet MS"/>
                <w:color w:val="0070C0"/>
                <w:sz w:val="24"/>
                <w:szCs w:val="24"/>
              </w:rPr>
              <w:t xml:space="preserve"> de zile calendaristice, începând cu ziua lucrătoare imediat următoare zilei în care a fost creată comisia de evaluare tehnică și financiară la nivelul </w:t>
            </w:r>
            <w:r w:rsidR="005F6BCC">
              <w:rPr>
                <w:rFonts w:ascii="Trebuchet MS" w:hAnsi="Trebuchet MS"/>
                <w:color w:val="0070C0"/>
                <w:sz w:val="24"/>
                <w:szCs w:val="24"/>
              </w:rPr>
              <w:t>OI</w:t>
            </w:r>
            <w:r w:rsidR="005C15C8" w:rsidRPr="003929AA">
              <w:rPr>
                <w:rFonts w:ascii="Trebuchet MS" w:hAnsi="Trebuchet MS"/>
                <w:color w:val="0070C0"/>
                <w:sz w:val="24"/>
                <w:szCs w:val="24"/>
              </w:rPr>
              <w:t xml:space="preserve"> </w:t>
            </w:r>
            <w:r w:rsidRPr="003929AA">
              <w:rPr>
                <w:rFonts w:ascii="Trebuchet MS" w:hAnsi="Trebuchet MS"/>
                <w:color w:val="0070C0"/>
                <w:sz w:val="24"/>
                <w:szCs w:val="24"/>
              </w:rPr>
              <w:t>și se finalizează odată cu informarea solicitantului cu privire la rezultatul procesului de evaluare tehnică și financiară.</w:t>
            </w:r>
          </w:p>
          <w:p w14:paraId="195E19B3" w14:textId="77777777" w:rsidR="009464DB" w:rsidRPr="00515014" w:rsidRDefault="009464DB" w:rsidP="009464DB">
            <w:pPr>
              <w:spacing w:before="120" w:after="120"/>
              <w:jc w:val="both"/>
              <w:rPr>
                <w:rFonts w:ascii="Trebuchet MS" w:hAnsi="Trebuchet MS"/>
                <w:color w:val="0070C0"/>
                <w:sz w:val="24"/>
                <w:szCs w:val="24"/>
              </w:rPr>
            </w:pPr>
            <w:r w:rsidRPr="00104186">
              <w:rPr>
                <w:rFonts w:ascii="Trebuchet MS" w:hAnsi="Trebuchet MS"/>
                <w:color w:val="0070C0"/>
                <w:sz w:val="24"/>
                <w:szCs w:val="24"/>
              </w:rPr>
              <w:t xml:space="preserve">La expirarea termenului maxim de evaluare tehnică și financiară, în lipsa unor răspunsuri la clarificările solicitate sau în cazul primirii unor răspunsuri neconcludente, </w:t>
            </w:r>
            <w:r w:rsidR="005F6BCC">
              <w:rPr>
                <w:rFonts w:ascii="Trebuchet MS" w:hAnsi="Trebuchet MS"/>
                <w:color w:val="0070C0"/>
                <w:sz w:val="24"/>
                <w:szCs w:val="24"/>
              </w:rPr>
              <w:t>OI</w:t>
            </w:r>
            <w:r w:rsidR="005C15C8" w:rsidRPr="00D07803">
              <w:rPr>
                <w:rFonts w:ascii="Trebuchet MS" w:hAnsi="Trebuchet MS"/>
                <w:color w:val="0070C0"/>
                <w:sz w:val="24"/>
                <w:szCs w:val="24"/>
              </w:rPr>
              <w:t xml:space="preserve"> </w:t>
            </w:r>
            <w:r w:rsidRPr="00D07803">
              <w:rPr>
                <w:rFonts w:ascii="Trebuchet MS" w:hAnsi="Trebuchet MS"/>
                <w:color w:val="0070C0"/>
                <w:sz w:val="24"/>
                <w:szCs w:val="24"/>
              </w:rPr>
              <w:t>va lua decizia privind rezultatul evaluării pe baza informațiilor existente.</w:t>
            </w:r>
          </w:p>
          <w:p w14:paraId="4A0CA252" w14:textId="77777777" w:rsidR="005C15C8" w:rsidRPr="003929AA" w:rsidRDefault="005C15C8" w:rsidP="005C15C8">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În cursul evaluării </w:t>
            </w:r>
            <w:proofErr w:type="spellStart"/>
            <w:r w:rsidRPr="003929AA">
              <w:rPr>
                <w:rFonts w:ascii="Trebuchet MS" w:hAnsi="Trebuchet MS"/>
                <w:color w:val="0070C0"/>
                <w:sz w:val="24"/>
                <w:szCs w:val="24"/>
              </w:rPr>
              <w:t>tehnico</w:t>
            </w:r>
            <w:proofErr w:type="spellEnd"/>
            <w:r w:rsidRPr="003929AA">
              <w:rPr>
                <w:rFonts w:ascii="Trebuchet MS" w:hAnsi="Trebuchet MS"/>
                <w:color w:val="0070C0"/>
                <w:sz w:val="24"/>
                <w:szCs w:val="24"/>
              </w:rPr>
              <w:t xml:space="preserve">-financiare, bugetul proiectului poate suferi modificări în sensul reducerii cheltuielilor eligibile cu valoarea cheltuielilor încadrate de către evaluatori în categoria cheltuielilor neeligibile. Evaluatorii au competența să considere anumite cheltuieli neeligibile sau să aprecieze că unele cheltuieli sunt nejustificate sau </w:t>
            </w:r>
            <w:proofErr w:type="spellStart"/>
            <w:r w:rsidRPr="003929AA">
              <w:rPr>
                <w:rFonts w:ascii="Trebuchet MS" w:hAnsi="Trebuchet MS"/>
                <w:color w:val="0070C0"/>
                <w:sz w:val="24"/>
                <w:szCs w:val="24"/>
              </w:rPr>
              <w:t>disproporţionate</w:t>
            </w:r>
            <w:proofErr w:type="spellEnd"/>
            <w:r w:rsidRPr="003929AA">
              <w:rPr>
                <w:rFonts w:ascii="Trebuchet MS" w:hAnsi="Trebuchet MS"/>
                <w:color w:val="0070C0"/>
                <w:sz w:val="24"/>
                <w:szCs w:val="24"/>
              </w:rPr>
              <w:t xml:space="preserve"> în raport cu obiectivele proiectului, în cazul în care:</w:t>
            </w:r>
          </w:p>
          <w:p w14:paraId="61BC09C4" w14:textId="77777777" w:rsidR="005C15C8" w:rsidRPr="003929AA" w:rsidRDefault="005C15C8"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nu sunt aferente activității specifice proiectului;</w:t>
            </w:r>
          </w:p>
          <w:p w14:paraId="05CF8637" w14:textId="77777777" w:rsidR="005C15C8" w:rsidRPr="003929AA" w:rsidRDefault="005C15C8"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sunt supradimensionate față de nivelul pieței sau față de activitățile proiectului (rezonabilitatea prețurilor);</w:t>
            </w:r>
          </w:p>
          <w:p w14:paraId="055C8F93" w14:textId="77777777" w:rsidR="005C15C8" w:rsidRPr="003929AA" w:rsidRDefault="005C15C8"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nu au legătură directă cu proiectul propus;</w:t>
            </w:r>
          </w:p>
          <w:p w14:paraId="4AFCB898" w14:textId="77777777" w:rsidR="009464DB" w:rsidRPr="003929AA" w:rsidRDefault="005C15C8" w:rsidP="007565FE">
            <w:pPr>
              <w:tabs>
                <w:tab w:val="left" w:pos="1019"/>
              </w:tabs>
              <w:ind w:left="706"/>
              <w:jc w:val="both"/>
              <w:rPr>
                <w:rFonts w:ascii="Trebuchet MS" w:hAnsi="Trebuchet MS"/>
                <w:color w:val="0070C0"/>
                <w:sz w:val="24"/>
                <w:szCs w:val="24"/>
              </w:rPr>
            </w:pPr>
            <w:r w:rsidRPr="003929AA">
              <w:rPr>
                <w:rFonts w:ascii="Trebuchet MS" w:hAnsi="Trebuchet MS"/>
                <w:color w:val="0070C0"/>
                <w:sz w:val="24"/>
                <w:szCs w:val="24"/>
              </w:rPr>
              <w:t>•</w:t>
            </w:r>
            <w:r w:rsidRPr="003929AA">
              <w:rPr>
                <w:rFonts w:ascii="Trebuchet MS" w:hAnsi="Trebuchet MS"/>
                <w:color w:val="0070C0"/>
                <w:sz w:val="24"/>
                <w:szCs w:val="24"/>
              </w:rPr>
              <w:tab/>
              <w:t>alte situații specifice.</w:t>
            </w:r>
          </w:p>
          <w:p w14:paraId="5C426FEA" w14:textId="77777777" w:rsidR="005C15C8" w:rsidRPr="003929AA" w:rsidRDefault="005C15C8" w:rsidP="005C15C8">
            <w:pPr>
              <w:spacing w:before="120" w:after="120"/>
              <w:jc w:val="both"/>
              <w:rPr>
                <w:rFonts w:ascii="Trebuchet MS" w:hAnsi="Trebuchet MS"/>
                <w:color w:val="0070C0"/>
                <w:sz w:val="24"/>
                <w:szCs w:val="24"/>
              </w:rPr>
            </w:pPr>
            <w:r w:rsidRPr="003929AA">
              <w:rPr>
                <w:rFonts w:ascii="Trebuchet MS" w:hAnsi="Trebuchet MS"/>
                <w:color w:val="0070C0"/>
                <w:sz w:val="24"/>
                <w:szCs w:val="24"/>
              </w:rPr>
              <w:lastRenderedPageBreak/>
              <w:t xml:space="preserve">Pentru evaluare se va analiza </w:t>
            </w:r>
            <w:proofErr w:type="spellStart"/>
            <w:r w:rsidRPr="003929AA">
              <w:rPr>
                <w:rFonts w:ascii="Trebuchet MS" w:hAnsi="Trebuchet MS"/>
                <w:color w:val="0070C0"/>
                <w:sz w:val="24"/>
                <w:szCs w:val="24"/>
              </w:rPr>
              <w:t>conţinutul</w:t>
            </w:r>
            <w:proofErr w:type="spellEnd"/>
            <w:r w:rsidRPr="003929AA">
              <w:rPr>
                <w:rFonts w:ascii="Trebuchet MS" w:hAnsi="Trebuchet MS"/>
                <w:color w:val="0070C0"/>
                <w:sz w:val="24"/>
                <w:szCs w:val="24"/>
              </w:rPr>
              <w:t xml:space="preserve"> Cererii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unde este cazul, al documentelor însoțitoare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se vor acorda, pentru fiecare element specific al criteriilor (sub-criteriu), calificative între  0 și punctajul maxim aferent sub-criteriului. Fiecare punctaj acordat trebuie justificat cu argumente relevante. Nu se punctează cu zecimale.</w:t>
            </w:r>
          </w:p>
          <w:p w14:paraId="690835FD" w14:textId="77777777" w:rsidR="00F6339E" w:rsidRPr="003929AA" w:rsidRDefault="00F6339E" w:rsidP="00A74D9D">
            <w:pPr>
              <w:spacing w:before="120" w:after="120"/>
              <w:jc w:val="both"/>
              <w:rPr>
                <w:rFonts w:ascii="Trebuchet MS" w:hAnsi="Trebuchet MS"/>
                <w:color w:val="0070C0"/>
                <w:sz w:val="24"/>
                <w:szCs w:val="24"/>
              </w:rPr>
            </w:pPr>
            <w:r w:rsidRPr="003929AA">
              <w:rPr>
                <w:rFonts w:ascii="Trebuchet MS" w:hAnsi="Trebuchet MS"/>
                <w:color w:val="0070C0"/>
                <w:sz w:val="24"/>
                <w:szCs w:val="24"/>
              </w:rPr>
              <w:t>ATENȚIE!</w:t>
            </w:r>
          </w:p>
          <w:p w14:paraId="7B0C183A" w14:textId="707960FD" w:rsidR="00F6339E" w:rsidRPr="003929AA" w:rsidRDefault="009A64A8" w:rsidP="00F6339E">
            <w:pPr>
              <w:spacing w:before="120" w:after="120"/>
              <w:jc w:val="both"/>
              <w:rPr>
                <w:rFonts w:ascii="Trebuchet MS" w:hAnsi="Trebuchet MS"/>
                <w:color w:val="0070C0"/>
                <w:sz w:val="24"/>
                <w:szCs w:val="24"/>
              </w:rPr>
            </w:pPr>
            <w:r>
              <w:rPr>
                <w:rFonts w:ascii="Trebuchet MS" w:hAnsi="Trebuchet MS"/>
                <w:color w:val="0070C0"/>
                <w:sz w:val="24"/>
                <w:szCs w:val="24"/>
              </w:rPr>
              <w:t>Cererea de finanțare</w:t>
            </w:r>
            <w:r w:rsidRPr="003929AA">
              <w:rPr>
                <w:rFonts w:ascii="Trebuchet MS" w:hAnsi="Trebuchet MS"/>
                <w:color w:val="0070C0"/>
                <w:sz w:val="24"/>
                <w:szCs w:val="24"/>
              </w:rPr>
              <w:t xml:space="preserve"> </w:t>
            </w:r>
            <w:r w:rsidR="00F6339E" w:rsidRPr="003929AA">
              <w:rPr>
                <w:rFonts w:ascii="Trebuchet MS" w:hAnsi="Trebuchet MS"/>
                <w:color w:val="0070C0"/>
                <w:sz w:val="24"/>
                <w:szCs w:val="24"/>
              </w:rPr>
              <w:t>este respins</w:t>
            </w:r>
            <w:r>
              <w:rPr>
                <w:rFonts w:ascii="Trebuchet MS" w:hAnsi="Trebuchet MS"/>
                <w:color w:val="0070C0"/>
                <w:sz w:val="24"/>
                <w:szCs w:val="24"/>
              </w:rPr>
              <w:t>ă</w:t>
            </w:r>
            <w:r w:rsidR="00F6339E" w:rsidRPr="003929AA">
              <w:rPr>
                <w:rFonts w:ascii="Trebuchet MS" w:hAnsi="Trebuchet MS"/>
                <w:color w:val="0070C0"/>
                <w:sz w:val="24"/>
                <w:szCs w:val="24"/>
              </w:rPr>
              <w:t xml:space="preserve"> în următoarele situații:</w:t>
            </w:r>
          </w:p>
          <w:p w14:paraId="1A0A69CD" w14:textId="77777777" w:rsidR="00A21DD0" w:rsidRPr="003929AA" w:rsidRDefault="00F6339E" w:rsidP="00F6339E">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 dacă în urma evaluării </w:t>
            </w:r>
            <w:proofErr w:type="spellStart"/>
            <w:r w:rsidRPr="003929AA">
              <w:rPr>
                <w:rFonts w:ascii="Trebuchet MS" w:hAnsi="Trebuchet MS"/>
                <w:color w:val="0070C0"/>
                <w:sz w:val="24"/>
                <w:szCs w:val="24"/>
              </w:rPr>
              <w:t>tehnico</w:t>
            </w:r>
            <w:proofErr w:type="spellEnd"/>
            <w:r w:rsidRPr="003929AA">
              <w:rPr>
                <w:rFonts w:ascii="Trebuchet MS" w:hAnsi="Trebuchet MS"/>
                <w:color w:val="0070C0"/>
                <w:sz w:val="24"/>
                <w:szCs w:val="24"/>
              </w:rPr>
              <w:t>-financiare obține un punctaj sub pragul de calitate stabilit pentru prezentul apel</w:t>
            </w:r>
            <w:r w:rsidR="004711D7" w:rsidRPr="003929AA">
              <w:rPr>
                <w:rFonts w:ascii="Trebuchet MS" w:hAnsi="Trebuchet MS"/>
                <w:color w:val="0070C0"/>
                <w:sz w:val="24"/>
                <w:szCs w:val="24"/>
              </w:rPr>
              <w:t>;</w:t>
            </w:r>
          </w:p>
          <w:p w14:paraId="1C899359" w14:textId="77777777" w:rsidR="00F6339E" w:rsidRDefault="00F6339E" w:rsidP="00F6339E">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 dacă în urma evaluării </w:t>
            </w:r>
            <w:proofErr w:type="spellStart"/>
            <w:r w:rsidRPr="003929AA">
              <w:rPr>
                <w:rFonts w:ascii="Trebuchet MS" w:hAnsi="Trebuchet MS"/>
                <w:color w:val="0070C0"/>
                <w:sz w:val="24"/>
                <w:szCs w:val="24"/>
              </w:rPr>
              <w:t>tehnico</w:t>
            </w:r>
            <w:proofErr w:type="spellEnd"/>
            <w:r w:rsidRPr="003929AA">
              <w:rPr>
                <w:rFonts w:ascii="Trebuchet MS" w:hAnsi="Trebuchet MS"/>
                <w:color w:val="0070C0"/>
                <w:sz w:val="24"/>
                <w:szCs w:val="24"/>
              </w:rPr>
              <w:t>-financiare obțin 0 puncte la oricare dintre sub -criteriile din cadrul secțiuni</w:t>
            </w:r>
            <w:r w:rsidR="002B7B1F">
              <w:rPr>
                <w:rFonts w:ascii="Trebuchet MS" w:hAnsi="Trebuchet MS"/>
                <w:color w:val="0070C0"/>
                <w:sz w:val="24"/>
                <w:szCs w:val="24"/>
              </w:rPr>
              <w:t>i</w:t>
            </w:r>
            <w:r w:rsidRPr="00515014">
              <w:rPr>
                <w:rFonts w:ascii="Trebuchet MS" w:hAnsi="Trebuchet MS"/>
                <w:color w:val="0070C0"/>
                <w:sz w:val="24"/>
                <w:szCs w:val="24"/>
              </w:rPr>
              <w:t xml:space="preserve"> I RELEVANȚĂ ȘI MATURITATE a grilei ETF</w:t>
            </w:r>
            <w:r w:rsidR="004711D7" w:rsidRPr="003929AA">
              <w:rPr>
                <w:rFonts w:ascii="Trebuchet MS" w:hAnsi="Trebuchet MS"/>
                <w:color w:val="0070C0"/>
                <w:sz w:val="24"/>
                <w:szCs w:val="24"/>
              </w:rPr>
              <w:t>.</w:t>
            </w:r>
          </w:p>
          <w:p w14:paraId="64E687CF" w14:textId="77777777" w:rsidR="005F6BCC" w:rsidRDefault="005F6BCC" w:rsidP="00F6339E">
            <w:pPr>
              <w:spacing w:before="120" w:after="120"/>
              <w:jc w:val="both"/>
              <w:rPr>
                <w:rFonts w:ascii="Trebuchet MS" w:hAnsi="Trebuchet MS"/>
                <w:color w:val="0070C0"/>
                <w:sz w:val="24"/>
                <w:szCs w:val="24"/>
              </w:rPr>
            </w:pPr>
          </w:p>
          <w:p w14:paraId="7AF4FF2A" w14:textId="77777777" w:rsidR="005F6BCC" w:rsidRPr="005F6BCC" w:rsidRDefault="005F6BCC" w:rsidP="005F6BCC">
            <w:pPr>
              <w:spacing w:before="120" w:after="120"/>
              <w:jc w:val="both"/>
              <w:rPr>
                <w:rFonts w:ascii="Trebuchet MS" w:hAnsi="Trebuchet MS"/>
                <w:color w:val="0070C0"/>
                <w:sz w:val="24"/>
                <w:szCs w:val="24"/>
              </w:rPr>
            </w:pPr>
            <w:r w:rsidRPr="005F6BCC">
              <w:rPr>
                <w:rFonts w:ascii="Trebuchet MS" w:hAnsi="Trebuchet MS"/>
                <w:color w:val="0070C0"/>
                <w:sz w:val="24"/>
                <w:szCs w:val="24"/>
              </w:rPr>
              <w:t xml:space="preserve">Departajarea proiectelor cu același punctaj se va face prin </w:t>
            </w:r>
            <w:proofErr w:type="spellStart"/>
            <w:r w:rsidRPr="005F6BCC">
              <w:rPr>
                <w:rFonts w:ascii="Trebuchet MS" w:hAnsi="Trebuchet MS"/>
                <w:color w:val="0070C0"/>
                <w:sz w:val="24"/>
                <w:szCs w:val="24"/>
              </w:rPr>
              <w:t>prioritizarea</w:t>
            </w:r>
            <w:proofErr w:type="spellEnd"/>
            <w:r w:rsidRPr="005F6BCC">
              <w:rPr>
                <w:rFonts w:ascii="Trebuchet MS" w:hAnsi="Trebuchet MS"/>
                <w:color w:val="0070C0"/>
                <w:sz w:val="24"/>
                <w:szCs w:val="24"/>
              </w:rPr>
              <w:t xml:space="preserve"> proiectelor depuse în funcție de punctajul obținut pentru următoarele criterii, în ordinea de mai jos:</w:t>
            </w:r>
          </w:p>
          <w:p w14:paraId="23EDEED6" w14:textId="77777777" w:rsidR="005F6BCC" w:rsidRPr="00007221" w:rsidRDefault="005F6BCC" w:rsidP="005F6BCC">
            <w:pPr>
              <w:spacing w:before="120" w:after="120"/>
              <w:jc w:val="both"/>
              <w:rPr>
                <w:rFonts w:ascii="Trebuchet MS" w:hAnsi="Trebuchet MS"/>
                <w:color w:val="0070C0"/>
                <w:sz w:val="24"/>
                <w:szCs w:val="24"/>
              </w:rPr>
            </w:pPr>
            <w:r w:rsidRPr="005F6BCC">
              <w:rPr>
                <w:rFonts w:ascii="Trebuchet MS" w:hAnsi="Trebuchet MS"/>
                <w:color w:val="0070C0"/>
                <w:sz w:val="24"/>
                <w:szCs w:val="24"/>
              </w:rPr>
              <w:tab/>
            </w:r>
            <w:r w:rsidRPr="00007221">
              <w:rPr>
                <w:rFonts w:ascii="Trebuchet MS" w:hAnsi="Trebuchet MS"/>
                <w:color w:val="0070C0"/>
                <w:sz w:val="24"/>
                <w:szCs w:val="24"/>
              </w:rPr>
              <w:t xml:space="preserve">- RELEVANȚA </w:t>
            </w:r>
            <w:r w:rsidR="00357059" w:rsidRPr="00007221">
              <w:rPr>
                <w:rFonts w:ascii="Trebuchet MS" w:hAnsi="Trebuchet MS"/>
                <w:color w:val="0070C0"/>
                <w:sz w:val="24"/>
                <w:szCs w:val="24"/>
              </w:rPr>
              <w:t xml:space="preserve">ȘI MATURITATEA </w:t>
            </w:r>
            <w:r w:rsidRPr="00007221">
              <w:rPr>
                <w:rFonts w:ascii="Trebuchet MS" w:hAnsi="Trebuchet MS"/>
                <w:color w:val="0070C0"/>
                <w:sz w:val="24"/>
                <w:szCs w:val="24"/>
              </w:rPr>
              <w:t>PROIECTULUI (criteriu);</w:t>
            </w:r>
          </w:p>
          <w:p w14:paraId="79F055E4" w14:textId="77777777" w:rsidR="005F6BCC" w:rsidRPr="005F6BCC" w:rsidRDefault="005F6BCC" w:rsidP="005F6BCC">
            <w:pPr>
              <w:spacing w:before="120" w:after="120"/>
              <w:jc w:val="both"/>
              <w:rPr>
                <w:rFonts w:ascii="Trebuchet MS" w:hAnsi="Trebuchet MS"/>
                <w:color w:val="0070C0"/>
                <w:sz w:val="24"/>
                <w:szCs w:val="24"/>
              </w:rPr>
            </w:pPr>
            <w:r w:rsidRPr="00007221">
              <w:rPr>
                <w:rFonts w:ascii="Trebuchet MS" w:hAnsi="Trebuchet MS"/>
                <w:color w:val="0070C0"/>
                <w:sz w:val="24"/>
                <w:szCs w:val="24"/>
              </w:rPr>
              <w:tab/>
              <w:t>- CALITATEA PROIECTULUI (criteriu);</w:t>
            </w:r>
          </w:p>
          <w:p w14:paraId="141BF6FB" w14:textId="77777777" w:rsidR="005F6BCC" w:rsidRPr="003929AA" w:rsidRDefault="005F6BCC" w:rsidP="005F6BCC">
            <w:pPr>
              <w:spacing w:before="120" w:after="120"/>
              <w:jc w:val="both"/>
              <w:rPr>
                <w:rFonts w:ascii="Trebuchet MS" w:hAnsi="Trebuchet MS"/>
                <w:color w:val="0070C0"/>
                <w:sz w:val="24"/>
                <w:szCs w:val="24"/>
              </w:rPr>
            </w:pPr>
            <w:r w:rsidRPr="005F6BCC">
              <w:rPr>
                <w:rFonts w:ascii="Trebuchet MS" w:hAnsi="Trebuchet MS"/>
                <w:color w:val="0070C0"/>
                <w:sz w:val="24"/>
                <w:szCs w:val="24"/>
              </w:rPr>
              <w:t>În situația în care și după aplicarea mecanismului prezentat anterior proiectele au același punctaj, departajarea proiectelor se va face ținând cont de ordinea depunerii acestora.</w:t>
            </w:r>
          </w:p>
        </w:tc>
      </w:tr>
    </w:tbl>
    <w:p w14:paraId="6B6F6B9E" w14:textId="559B1E55" w:rsidR="009E3CD9" w:rsidRPr="003929AA" w:rsidRDefault="0050444F" w:rsidP="0050444F">
      <w:pPr>
        <w:pStyle w:val="Heading2"/>
      </w:pPr>
      <w:bookmarkStart w:id="334" w:name="_Toc144131602"/>
      <w:r>
        <w:lastRenderedPageBreak/>
        <w:t xml:space="preserve">8.5 </w:t>
      </w:r>
      <w:r w:rsidR="009E3CD9" w:rsidRPr="003929AA">
        <w:t>Aplicarea pragului de calitate</w:t>
      </w:r>
      <w:bookmarkEnd w:id="334"/>
      <w:r w:rsidR="009E3CD9" w:rsidRPr="003929AA">
        <w:t xml:space="preserve"> </w:t>
      </w:r>
    </w:p>
    <w:tbl>
      <w:tblPr>
        <w:tblStyle w:val="TableGrid"/>
        <w:tblW w:w="0" w:type="auto"/>
        <w:tblLook w:val="04A0" w:firstRow="1" w:lastRow="0" w:firstColumn="1" w:lastColumn="0" w:noHBand="0" w:noVBand="1"/>
      </w:tblPr>
      <w:tblGrid>
        <w:gridCol w:w="9396"/>
      </w:tblGrid>
      <w:tr w:rsidR="003506A1" w:rsidRPr="003929AA" w14:paraId="591D9305" w14:textId="77777777" w:rsidTr="00B558B3">
        <w:tc>
          <w:tcPr>
            <w:tcW w:w="9396" w:type="dxa"/>
          </w:tcPr>
          <w:p w14:paraId="2C808290" w14:textId="77777777" w:rsidR="009E3CD9" w:rsidRPr="003929AA" w:rsidRDefault="00A74D9D" w:rsidP="00856B7B">
            <w:pPr>
              <w:spacing w:before="120" w:after="120"/>
              <w:jc w:val="both"/>
              <w:rPr>
                <w:rFonts w:ascii="Trebuchet MS" w:hAnsi="Trebuchet MS"/>
                <w:color w:val="0070C0"/>
                <w:sz w:val="24"/>
                <w:szCs w:val="24"/>
                <w:highlight w:val="yellow"/>
              </w:rPr>
            </w:pPr>
            <w:r w:rsidRPr="00A34C5F">
              <w:rPr>
                <w:rFonts w:ascii="Trebuchet MS" w:hAnsi="Trebuchet MS"/>
                <w:color w:val="0070C0"/>
                <w:sz w:val="24"/>
                <w:szCs w:val="24"/>
              </w:rPr>
              <w:t>C</w:t>
            </w:r>
            <w:r w:rsidRPr="00515014">
              <w:rPr>
                <w:rFonts w:ascii="Trebuchet MS" w:hAnsi="Trebuchet MS"/>
                <w:color w:val="0070C0"/>
                <w:sz w:val="24"/>
                <w:szCs w:val="24"/>
              </w:rPr>
              <w:t xml:space="preserve">ererile de finanțare depuse trebuie să obțină pragul minim de calitate de 70 de puncte pentru </w:t>
            </w:r>
            <w:r w:rsidR="00856B7B" w:rsidRPr="003929AA">
              <w:rPr>
                <w:rFonts w:ascii="Trebuchet MS" w:hAnsi="Trebuchet MS"/>
                <w:color w:val="0070C0"/>
                <w:sz w:val="24"/>
                <w:szCs w:val="24"/>
              </w:rPr>
              <w:t>a intra în procesul de contractare</w:t>
            </w:r>
            <w:r w:rsidRPr="003929AA">
              <w:rPr>
                <w:rFonts w:ascii="Trebuchet MS" w:hAnsi="Trebuchet MS"/>
                <w:color w:val="0070C0"/>
                <w:sz w:val="24"/>
                <w:szCs w:val="24"/>
              </w:rPr>
              <w:t xml:space="preserve">. Proiectele care nu întrunesc punctajul de 70 de puncte, respectiv care obțin 0 la unul din criteriile sau subcriteriile din cadrul </w:t>
            </w:r>
            <w:r w:rsidR="009C36FD" w:rsidRPr="003929AA">
              <w:rPr>
                <w:rFonts w:ascii="Trebuchet MS" w:hAnsi="Trebuchet MS"/>
                <w:color w:val="0070C0"/>
                <w:sz w:val="24"/>
                <w:szCs w:val="24"/>
              </w:rPr>
              <w:t>secțiuni I RELEVANȚĂ ȘI MATURITATE a grilei ETF</w:t>
            </w:r>
            <w:r w:rsidRPr="003929AA">
              <w:rPr>
                <w:rFonts w:ascii="Trebuchet MS" w:hAnsi="Trebuchet MS"/>
                <w:color w:val="0070C0"/>
                <w:sz w:val="24"/>
                <w:szCs w:val="24"/>
              </w:rPr>
              <w:t>, vor fi respinse de la finanțare.</w:t>
            </w:r>
          </w:p>
        </w:tc>
      </w:tr>
    </w:tbl>
    <w:p w14:paraId="5E9E164F" w14:textId="5245C00E" w:rsidR="0082543A" w:rsidRPr="003929AA" w:rsidRDefault="0050444F" w:rsidP="0050444F">
      <w:pPr>
        <w:pStyle w:val="Heading2"/>
      </w:pPr>
      <w:bookmarkStart w:id="335" w:name="_Toc144131603"/>
      <w:r>
        <w:t xml:space="preserve">8.6 </w:t>
      </w:r>
      <w:r w:rsidR="0082543A" w:rsidRPr="003929AA">
        <w:t>Aplicarea pragului de excelență</w:t>
      </w:r>
      <w:bookmarkEnd w:id="335"/>
      <w:r w:rsidR="0082543A" w:rsidRPr="003929AA">
        <w:t xml:space="preserve"> </w:t>
      </w:r>
    </w:p>
    <w:tbl>
      <w:tblPr>
        <w:tblStyle w:val="TableGrid"/>
        <w:tblW w:w="0" w:type="auto"/>
        <w:tblLook w:val="04A0" w:firstRow="1" w:lastRow="0" w:firstColumn="1" w:lastColumn="0" w:noHBand="0" w:noVBand="1"/>
      </w:tblPr>
      <w:tblGrid>
        <w:gridCol w:w="9396"/>
      </w:tblGrid>
      <w:tr w:rsidR="003506A1" w:rsidRPr="003929AA" w14:paraId="0934A32F" w14:textId="77777777" w:rsidTr="00B558B3">
        <w:tc>
          <w:tcPr>
            <w:tcW w:w="9396" w:type="dxa"/>
          </w:tcPr>
          <w:p w14:paraId="71CAB953" w14:textId="574453C6" w:rsidR="0082543A" w:rsidRPr="003929AA" w:rsidRDefault="009A64A8" w:rsidP="00357059">
            <w:pPr>
              <w:spacing w:before="120" w:after="120"/>
              <w:jc w:val="both"/>
              <w:rPr>
                <w:rFonts w:ascii="Trebuchet MS" w:hAnsi="Trebuchet MS"/>
                <w:color w:val="0070C0"/>
                <w:sz w:val="24"/>
                <w:szCs w:val="24"/>
              </w:rPr>
            </w:pPr>
            <w:r w:rsidRPr="00A34C5F">
              <w:rPr>
                <w:rFonts w:ascii="Trebuchet MS" w:hAnsi="Trebuchet MS"/>
                <w:color w:val="0070C0"/>
                <w:sz w:val="24"/>
                <w:szCs w:val="24"/>
              </w:rPr>
              <w:t>C</w:t>
            </w:r>
            <w:r w:rsidRPr="00515014">
              <w:rPr>
                <w:rFonts w:ascii="Trebuchet MS" w:hAnsi="Trebuchet MS"/>
                <w:color w:val="0070C0"/>
                <w:sz w:val="24"/>
                <w:szCs w:val="24"/>
              </w:rPr>
              <w:t>ererile de finanțare depuse</w:t>
            </w:r>
            <w:r>
              <w:rPr>
                <w:rFonts w:ascii="Trebuchet MS" w:hAnsi="Trebuchet MS"/>
                <w:color w:val="0070C0"/>
                <w:sz w:val="24"/>
                <w:szCs w:val="24"/>
              </w:rPr>
              <w:t xml:space="preserve"> </w:t>
            </w:r>
            <w:r w:rsidRPr="005F6BCC">
              <w:rPr>
                <w:rFonts w:ascii="Trebuchet MS" w:hAnsi="Trebuchet MS"/>
                <w:color w:val="0070C0"/>
                <w:sz w:val="24"/>
                <w:szCs w:val="24"/>
              </w:rPr>
              <w:t xml:space="preserve">care obțin 85 puncte </w:t>
            </w:r>
            <w:r w:rsidR="005F6BCC" w:rsidRPr="005F6BCC">
              <w:rPr>
                <w:rFonts w:ascii="Trebuchet MS" w:hAnsi="Trebuchet MS"/>
                <w:color w:val="0070C0"/>
                <w:sz w:val="24"/>
                <w:szCs w:val="24"/>
              </w:rPr>
              <w:t>sau peste, pe măsură ce parcurg etapa de evaluare și selecție, vor fi propuse direct spre contractare, în limita bugetului alocat pentru apelul de proiecte.</w:t>
            </w:r>
          </w:p>
        </w:tc>
      </w:tr>
    </w:tbl>
    <w:p w14:paraId="436509A1" w14:textId="651AD5AF" w:rsidR="00D31D59" w:rsidRPr="003929AA" w:rsidRDefault="0050444F" w:rsidP="0050444F">
      <w:pPr>
        <w:pStyle w:val="Heading2"/>
      </w:pPr>
      <w:bookmarkStart w:id="336" w:name="_Toc144131604"/>
      <w:r>
        <w:t xml:space="preserve">8.7 </w:t>
      </w:r>
      <w:r w:rsidR="00D31D59" w:rsidRPr="003929AA">
        <w:t>Notificarea rezultatului evaluării tehnice și financiare.</w:t>
      </w:r>
      <w:bookmarkEnd w:id="336"/>
      <w:r w:rsidR="00D31D59" w:rsidRPr="003929AA">
        <w:tab/>
      </w:r>
    </w:p>
    <w:tbl>
      <w:tblPr>
        <w:tblStyle w:val="TableGrid"/>
        <w:tblW w:w="0" w:type="auto"/>
        <w:tblLook w:val="04A0" w:firstRow="1" w:lastRow="0" w:firstColumn="1" w:lastColumn="0" w:noHBand="0" w:noVBand="1"/>
      </w:tblPr>
      <w:tblGrid>
        <w:gridCol w:w="9396"/>
      </w:tblGrid>
      <w:tr w:rsidR="003506A1" w:rsidRPr="003929AA" w14:paraId="304C4C48" w14:textId="77777777" w:rsidTr="00B558B3">
        <w:tc>
          <w:tcPr>
            <w:tcW w:w="9396" w:type="dxa"/>
          </w:tcPr>
          <w:p w14:paraId="162F513D" w14:textId="77777777" w:rsidR="00D31D59" w:rsidRPr="003929AA" w:rsidRDefault="00A74D9D" w:rsidP="005C15C8">
            <w:pPr>
              <w:spacing w:before="120" w:after="120"/>
              <w:jc w:val="both"/>
              <w:rPr>
                <w:rFonts w:ascii="Trebuchet MS" w:hAnsi="Trebuchet MS"/>
                <w:color w:val="0070C0"/>
                <w:sz w:val="24"/>
                <w:szCs w:val="24"/>
              </w:rPr>
            </w:pPr>
            <w:r w:rsidRPr="00A34C5F">
              <w:rPr>
                <w:rFonts w:ascii="Trebuchet MS" w:hAnsi="Trebuchet MS"/>
                <w:color w:val="0070C0"/>
                <w:sz w:val="24"/>
                <w:szCs w:val="24"/>
              </w:rPr>
              <w:t>R</w:t>
            </w:r>
            <w:r w:rsidRPr="00515014">
              <w:rPr>
                <w:rFonts w:ascii="Trebuchet MS" w:hAnsi="Trebuchet MS"/>
                <w:color w:val="0070C0"/>
                <w:sz w:val="24"/>
                <w:szCs w:val="24"/>
              </w:rPr>
              <w:t xml:space="preserve">ezultatele evaluării tehnice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financiare se comunică solicitantului prin intermediul sistemului informatic MySMIS2021/SMIS2021+, indicându-se punctajul obținut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justificarea acordării </w:t>
            </w:r>
            <w:r w:rsidRPr="003929AA">
              <w:rPr>
                <w:rFonts w:ascii="Trebuchet MS" w:hAnsi="Trebuchet MS"/>
                <w:color w:val="0070C0"/>
                <w:sz w:val="24"/>
                <w:szCs w:val="24"/>
              </w:rPr>
              <w:t>respectivului punctaj, pentru fiecare criteriu/subcriteriu în parte</w:t>
            </w:r>
            <w:r w:rsidR="007565FE">
              <w:rPr>
                <w:rFonts w:ascii="Trebuchet MS" w:hAnsi="Trebuchet MS"/>
                <w:color w:val="0070C0"/>
                <w:sz w:val="24"/>
                <w:szCs w:val="24"/>
              </w:rPr>
              <w:t>.</w:t>
            </w:r>
          </w:p>
        </w:tc>
      </w:tr>
    </w:tbl>
    <w:p w14:paraId="7A1725B1" w14:textId="3B61E054" w:rsidR="00566CCA" w:rsidRPr="003929AA" w:rsidRDefault="0050444F" w:rsidP="0050444F">
      <w:pPr>
        <w:pStyle w:val="Heading2"/>
      </w:pPr>
      <w:bookmarkStart w:id="337" w:name="_Toc144131605"/>
      <w:r>
        <w:lastRenderedPageBreak/>
        <w:t xml:space="preserve">8.8 </w:t>
      </w:r>
      <w:r w:rsidR="00566CCA" w:rsidRPr="003929AA">
        <w:t>Contestații</w:t>
      </w:r>
      <w:bookmarkEnd w:id="337"/>
      <w:r w:rsidR="00566CCA" w:rsidRPr="003929AA">
        <w:tab/>
      </w:r>
    </w:p>
    <w:tbl>
      <w:tblPr>
        <w:tblStyle w:val="TableGrid"/>
        <w:tblW w:w="9396" w:type="dxa"/>
        <w:tblLook w:val="04A0" w:firstRow="1" w:lastRow="0" w:firstColumn="1" w:lastColumn="0" w:noHBand="0" w:noVBand="1"/>
      </w:tblPr>
      <w:tblGrid>
        <w:gridCol w:w="9396"/>
      </w:tblGrid>
      <w:tr w:rsidR="003506A1" w:rsidRPr="003929AA" w14:paraId="0AE6B68B" w14:textId="77777777" w:rsidTr="002475D4">
        <w:tc>
          <w:tcPr>
            <w:tcW w:w="9396" w:type="dxa"/>
          </w:tcPr>
          <w:p w14:paraId="650DF8B3" w14:textId="2B91A1DE" w:rsidR="00A74D9D" w:rsidRPr="003929AA" w:rsidRDefault="00A74D9D" w:rsidP="00A74D9D">
            <w:pPr>
              <w:spacing w:before="120" w:after="120"/>
              <w:jc w:val="both"/>
              <w:rPr>
                <w:rFonts w:ascii="Trebuchet MS" w:hAnsi="Trebuchet MS"/>
                <w:color w:val="0070C0"/>
                <w:sz w:val="24"/>
                <w:szCs w:val="24"/>
              </w:rPr>
            </w:pPr>
            <w:r w:rsidRPr="00A34C5F">
              <w:rPr>
                <w:rFonts w:ascii="Trebuchet MS" w:hAnsi="Trebuchet MS"/>
                <w:color w:val="0070C0"/>
                <w:sz w:val="24"/>
                <w:szCs w:val="24"/>
              </w:rPr>
              <w:t>O</w:t>
            </w:r>
            <w:r w:rsidRPr="00515014">
              <w:rPr>
                <w:rFonts w:ascii="Trebuchet MS" w:hAnsi="Trebuchet MS"/>
                <w:color w:val="0070C0"/>
                <w:sz w:val="24"/>
                <w:szCs w:val="24"/>
              </w:rPr>
              <w:t xml:space="preserve">I transmite </w:t>
            </w:r>
            <w:proofErr w:type="spellStart"/>
            <w:r w:rsidRPr="00515014">
              <w:rPr>
                <w:rFonts w:ascii="Trebuchet MS" w:hAnsi="Trebuchet MS"/>
                <w:color w:val="0070C0"/>
                <w:sz w:val="24"/>
                <w:szCs w:val="24"/>
              </w:rPr>
              <w:t>solicitanţilor</w:t>
            </w:r>
            <w:proofErr w:type="spellEnd"/>
            <w:r w:rsidRPr="00515014">
              <w:rPr>
                <w:rFonts w:ascii="Trebuchet MS" w:hAnsi="Trebuchet MS"/>
                <w:color w:val="0070C0"/>
                <w:sz w:val="24"/>
                <w:szCs w:val="24"/>
              </w:rPr>
              <w:t xml:space="preserve"> prin aplicația electronică SMIS2021/MySMIS2021+, notificările privind rezultatul evaluării </w:t>
            </w:r>
            <w:proofErr w:type="spellStart"/>
            <w:r w:rsidRPr="00515014">
              <w:rPr>
                <w:rFonts w:ascii="Trebuchet MS" w:hAnsi="Trebuchet MS"/>
                <w:color w:val="0070C0"/>
                <w:sz w:val="24"/>
                <w:szCs w:val="24"/>
              </w:rPr>
              <w:t>tehnico</w:t>
            </w:r>
            <w:proofErr w:type="spellEnd"/>
            <w:r w:rsidRPr="00515014">
              <w:rPr>
                <w:rFonts w:ascii="Trebuchet MS" w:hAnsi="Trebuchet MS"/>
                <w:color w:val="0070C0"/>
                <w:sz w:val="24"/>
                <w:szCs w:val="24"/>
              </w:rPr>
              <w:t>-financiare</w:t>
            </w:r>
            <w:r w:rsidR="009D45B7">
              <w:rPr>
                <w:rFonts w:ascii="Trebuchet MS" w:hAnsi="Trebuchet MS"/>
                <w:color w:val="0070C0"/>
                <w:sz w:val="24"/>
                <w:szCs w:val="24"/>
              </w:rPr>
              <w:t xml:space="preserve"> </w:t>
            </w:r>
            <w:r w:rsidR="009D45B7" w:rsidRPr="00515014">
              <w:rPr>
                <w:rFonts w:ascii="Trebuchet MS" w:hAnsi="Trebuchet MS"/>
                <w:color w:val="0070C0"/>
                <w:sz w:val="24"/>
                <w:szCs w:val="24"/>
              </w:rPr>
              <w:t xml:space="preserve">și a verificării eligibilității </w:t>
            </w:r>
            <w:r w:rsidR="009D45B7" w:rsidRPr="003929AA">
              <w:rPr>
                <w:rFonts w:ascii="Trebuchet MS" w:hAnsi="Trebuchet MS"/>
                <w:color w:val="0070C0"/>
                <w:sz w:val="24"/>
                <w:szCs w:val="24"/>
              </w:rPr>
              <w:t>proiectului și a solicitantului</w:t>
            </w:r>
            <w:r w:rsidRPr="003929AA">
              <w:rPr>
                <w:rFonts w:ascii="Trebuchet MS" w:hAnsi="Trebuchet MS"/>
                <w:color w:val="0070C0"/>
                <w:sz w:val="24"/>
                <w:szCs w:val="24"/>
              </w:rPr>
              <w:t xml:space="preserve">. În cazul în care aplicația electronică nu permite, notificările sunt transmise  prin e-mail la datele </w:t>
            </w:r>
            <w:r w:rsidRPr="003929AA">
              <w:rPr>
                <w:rFonts w:ascii="Trebuchet MS" w:hAnsi="Trebuchet MS"/>
                <w:color w:val="0070C0"/>
                <w:sz w:val="24"/>
                <w:szCs w:val="24"/>
              </w:rPr>
              <w:t>de contact menționate în cererea de finanțare. Rezultatele evaluării se publică pe pagina web dedicată competiției.</w:t>
            </w:r>
          </w:p>
          <w:p w14:paraId="640ADF8A" w14:textId="3E02CF89" w:rsidR="00A74D9D" w:rsidRPr="003929AA" w:rsidRDefault="00A74D9D" w:rsidP="00A74D9D">
            <w:pPr>
              <w:spacing w:before="120" w:after="120"/>
              <w:jc w:val="both"/>
              <w:rPr>
                <w:rFonts w:ascii="Trebuchet MS" w:hAnsi="Trebuchet MS"/>
                <w:color w:val="0070C0"/>
                <w:sz w:val="24"/>
                <w:szCs w:val="24"/>
              </w:rPr>
            </w:pPr>
            <w:r w:rsidRPr="003929AA">
              <w:rPr>
                <w:rFonts w:ascii="Trebuchet MS" w:hAnsi="Trebuchet MS"/>
                <w:color w:val="0070C0"/>
                <w:sz w:val="24"/>
                <w:szCs w:val="24"/>
              </w:rPr>
              <w:t>Solicitantul care se consideră nedreptățit de rezultatul procesului de evaluare tehnică și financiară poate formula contestație,</w:t>
            </w:r>
            <w:r w:rsidR="004E4CEC">
              <w:rPr>
                <w:rFonts w:ascii="Trebuchet MS" w:hAnsi="Trebuchet MS"/>
                <w:color w:val="0070C0"/>
                <w:sz w:val="24"/>
                <w:szCs w:val="24"/>
              </w:rPr>
              <w:t xml:space="preserve"> în conformitate cu prevederile art. 7 din Legea</w:t>
            </w:r>
            <w:r w:rsidRPr="003929AA">
              <w:rPr>
                <w:rFonts w:ascii="Trebuchet MS" w:hAnsi="Trebuchet MS"/>
                <w:color w:val="0070C0"/>
                <w:sz w:val="24"/>
                <w:szCs w:val="24"/>
              </w:rPr>
              <w:t xml:space="preserve"> </w:t>
            </w:r>
            <w:r w:rsidR="004E4CEC">
              <w:rPr>
                <w:rFonts w:ascii="Trebuchet MS" w:hAnsi="Trebuchet MS"/>
                <w:color w:val="0070C0"/>
                <w:sz w:val="24"/>
                <w:szCs w:val="24"/>
              </w:rPr>
              <w:t xml:space="preserve">nr. 554/2004, </w:t>
            </w:r>
            <w:r w:rsidRPr="003929AA">
              <w:rPr>
                <w:rFonts w:ascii="Trebuchet MS" w:hAnsi="Trebuchet MS"/>
                <w:color w:val="0070C0"/>
                <w:sz w:val="24"/>
                <w:szCs w:val="24"/>
              </w:rPr>
              <w:t>în termen de 30 zile calendaristice de la data comunicării rezultatului prin intermediul sistemului informatic MySMIS2021/SMIS2021+.</w:t>
            </w:r>
          </w:p>
          <w:p w14:paraId="102E9C49" w14:textId="77777777" w:rsidR="00A74D9D" w:rsidRPr="003929AA" w:rsidRDefault="00A74D9D" w:rsidP="00A74D9D">
            <w:pPr>
              <w:spacing w:before="120" w:after="120"/>
              <w:jc w:val="both"/>
              <w:rPr>
                <w:rFonts w:ascii="Trebuchet MS" w:hAnsi="Trebuchet MS"/>
                <w:color w:val="0070C0"/>
                <w:sz w:val="24"/>
                <w:szCs w:val="24"/>
              </w:rPr>
            </w:pPr>
            <w:proofErr w:type="spellStart"/>
            <w:r w:rsidRPr="003929AA">
              <w:rPr>
                <w:rFonts w:ascii="Trebuchet MS" w:hAnsi="Trebuchet MS"/>
                <w:color w:val="0070C0"/>
                <w:sz w:val="24"/>
                <w:szCs w:val="24"/>
              </w:rPr>
              <w:t>Contestaţia</w:t>
            </w:r>
            <w:proofErr w:type="spellEnd"/>
            <w:r w:rsidRPr="003929AA">
              <w:rPr>
                <w:rFonts w:ascii="Trebuchet MS" w:hAnsi="Trebuchet MS"/>
                <w:color w:val="0070C0"/>
                <w:sz w:val="24"/>
                <w:szCs w:val="24"/>
              </w:rPr>
              <w:t xml:space="preserve"> trebuie să cuprindă cel </w:t>
            </w:r>
            <w:proofErr w:type="spellStart"/>
            <w:r w:rsidRPr="003929AA">
              <w:rPr>
                <w:rFonts w:ascii="Trebuchet MS" w:hAnsi="Trebuchet MS"/>
                <w:color w:val="0070C0"/>
                <w:sz w:val="24"/>
                <w:szCs w:val="24"/>
              </w:rPr>
              <w:t>puţin</w:t>
            </w:r>
            <w:proofErr w:type="spellEnd"/>
            <w:r w:rsidRPr="003929AA">
              <w:rPr>
                <w:rFonts w:ascii="Trebuchet MS" w:hAnsi="Trebuchet MS"/>
                <w:color w:val="0070C0"/>
                <w:sz w:val="24"/>
                <w:szCs w:val="24"/>
              </w:rPr>
              <w:t xml:space="preserve"> următoarele elemente:</w:t>
            </w:r>
          </w:p>
          <w:p w14:paraId="672E4641" w14:textId="77777777" w:rsidR="00A74D9D" w:rsidRPr="003929AA" w:rsidRDefault="00A74D9D" w:rsidP="000B5126">
            <w:pPr>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t xml:space="preserve">a) datele de identificare ale solicitantului: denumirea, sediul, datele de contact, precum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alte atribute de identificare, în </w:t>
            </w:r>
            <w:proofErr w:type="spellStart"/>
            <w:r w:rsidRPr="003929AA">
              <w:rPr>
                <w:rFonts w:ascii="Trebuchet MS" w:hAnsi="Trebuchet MS"/>
                <w:color w:val="0070C0"/>
                <w:sz w:val="24"/>
                <w:szCs w:val="24"/>
              </w:rPr>
              <w:t>condiţiile</w:t>
            </w:r>
            <w:proofErr w:type="spellEnd"/>
            <w:r w:rsidRPr="003929AA">
              <w:rPr>
                <w:rFonts w:ascii="Trebuchet MS" w:hAnsi="Trebuchet MS"/>
                <w:color w:val="0070C0"/>
                <w:sz w:val="24"/>
                <w:szCs w:val="24"/>
              </w:rPr>
              <w:t xml:space="preserve"> legii, cum sunt: numărul de înregistrare în registrul </w:t>
            </w:r>
            <w:proofErr w:type="spellStart"/>
            <w:r w:rsidRPr="003929AA">
              <w:rPr>
                <w:rFonts w:ascii="Trebuchet MS" w:hAnsi="Trebuchet MS"/>
                <w:color w:val="0070C0"/>
                <w:sz w:val="24"/>
                <w:szCs w:val="24"/>
              </w:rPr>
              <w:t>comerţului</w:t>
            </w:r>
            <w:proofErr w:type="spellEnd"/>
            <w:r w:rsidRPr="003929AA">
              <w:rPr>
                <w:rFonts w:ascii="Trebuchet MS" w:hAnsi="Trebuchet MS"/>
                <w:color w:val="0070C0"/>
                <w:sz w:val="24"/>
                <w:szCs w:val="24"/>
              </w:rPr>
              <w:t xml:space="preserve"> sau într-un alt registru  public, codul unic de înregistrare, precum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ale cererii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 titlu, cod unic SMIS;</w:t>
            </w:r>
          </w:p>
          <w:p w14:paraId="754A0C1E" w14:textId="77777777" w:rsidR="00A74D9D" w:rsidRPr="003929AA" w:rsidRDefault="00A74D9D" w:rsidP="000B5126">
            <w:pPr>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t>b) datele de identificare ale reprezentantului legal al solicitantului;</w:t>
            </w:r>
          </w:p>
          <w:p w14:paraId="34BFD94E" w14:textId="77777777" w:rsidR="00A74D9D" w:rsidRPr="003929AA" w:rsidRDefault="00A74D9D" w:rsidP="000B5126">
            <w:pPr>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t xml:space="preserve">c) obiectul </w:t>
            </w:r>
            <w:proofErr w:type="spellStart"/>
            <w:r w:rsidRPr="003929AA">
              <w:rPr>
                <w:rFonts w:ascii="Trebuchet MS" w:hAnsi="Trebuchet MS"/>
                <w:color w:val="0070C0"/>
                <w:sz w:val="24"/>
                <w:szCs w:val="24"/>
              </w:rPr>
              <w:t>contestaţiei</w:t>
            </w:r>
            <w:proofErr w:type="spellEnd"/>
            <w:r w:rsidRPr="003929AA">
              <w:rPr>
                <w:rFonts w:ascii="Trebuchet MS" w:hAnsi="Trebuchet MS"/>
                <w:color w:val="0070C0"/>
                <w:sz w:val="24"/>
                <w:szCs w:val="24"/>
              </w:rPr>
              <w:t>;</w:t>
            </w:r>
          </w:p>
          <w:p w14:paraId="3F00494C" w14:textId="77777777" w:rsidR="00A74D9D" w:rsidRPr="003929AA" w:rsidRDefault="00A74D9D" w:rsidP="000B5126">
            <w:pPr>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t>d) criteriul/criteriile contestat(e);</w:t>
            </w:r>
          </w:p>
          <w:p w14:paraId="0908B8C9" w14:textId="77777777" w:rsidR="00A74D9D" w:rsidRPr="003929AA" w:rsidRDefault="00A74D9D" w:rsidP="000B5126">
            <w:pPr>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t xml:space="preserve">e) motivele de fapt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de drept pe care se întemeiază </w:t>
            </w:r>
            <w:proofErr w:type="spellStart"/>
            <w:r w:rsidRPr="003929AA">
              <w:rPr>
                <w:rFonts w:ascii="Trebuchet MS" w:hAnsi="Trebuchet MS"/>
                <w:color w:val="0070C0"/>
                <w:sz w:val="24"/>
                <w:szCs w:val="24"/>
              </w:rPr>
              <w:t>contestaţia</w:t>
            </w:r>
            <w:proofErr w:type="spellEnd"/>
            <w:r w:rsidRPr="003929AA">
              <w:rPr>
                <w:rFonts w:ascii="Trebuchet MS" w:hAnsi="Trebuchet MS"/>
                <w:color w:val="0070C0"/>
                <w:sz w:val="24"/>
                <w:szCs w:val="24"/>
              </w:rPr>
              <w:t xml:space="preserve">, detaliate pentru fiecare criteriu de evaluare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selecţie</w:t>
            </w:r>
            <w:proofErr w:type="spellEnd"/>
            <w:r w:rsidRPr="003929AA">
              <w:rPr>
                <w:rFonts w:ascii="Trebuchet MS" w:hAnsi="Trebuchet MS"/>
                <w:color w:val="0070C0"/>
                <w:sz w:val="24"/>
                <w:szCs w:val="24"/>
              </w:rPr>
              <w:t xml:space="preserve"> în parte contestat;</w:t>
            </w:r>
          </w:p>
          <w:p w14:paraId="2EA5B822" w14:textId="77777777" w:rsidR="00A74D9D" w:rsidRPr="003929AA" w:rsidRDefault="00A74D9D" w:rsidP="000B5126">
            <w:pPr>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t>f) semnătura reprezentantului legal/împuternicitului solicitantului.</w:t>
            </w:r>
          </w:p>
          <w:p w14:paraId="2695C446" w14:textId="0CE07E0F" w:rsidR="00961408" w:rsidRPr="003929AA" w:rsidRDefault="009A64A8" w:rsidP="00961408">
            <w:pPr>
              <w:spacing w:before="120" w:after="120"/>
              <w:jc w:val="both"/>
              <w:rPr>
                <w:rFonts w:ascii="Trebuchet MS" w:hAnsi="Trebuchet MS"/>
                <w:color w:val="0070C0"/>
                <w:sz w:val="24"/>
                <w:szCs w:val="24"/>
              </w:rPr>
            </w:pPr>
            <w:r>
              <w:rPr>
                <w:rFonts w:ascii="Trebuchet MS" w:hAnsi="Trebuchet MS"/>
                <w:color w:val="0070C0"/>
                <w:sz w:val="24"/>
                <w:szCs w:val="24"/>
              </w:rPr>
              <w:t xml:space="preserve">În această etapă </w:t>
            </w:r>
            <w:r w:rsidR="00961408" w:rsidRPr="003929AA">
              <w:rPr>
                <w:rFonts w:ascii="Trebuchet MS" w:hAnsi="Trebuchet MS"/>
                <w:color w:val="0070C0"/>
                <w:sz w:val="24"/>
                <w:szCs w:val="24"/>
              </w:rPr>
              <w:t xml:space="preserve">se pot solicita </w:t>
            </w:r>
            <w:proofErr w:type="spellStart"/>
            <w:r w:rsidR="00961408" w:rsidRPr="003929AA">
              <w:rPr>
                <w:rFonts w:ascii="Trebuchet MS" w:hAnsi="Trebuchet MS"/>
                <w:color w:val="0070C0"/>
                <w:sz w:val="24"/>
                <w:szCs w:val="24"/>
              </w:rPr>
              <w:t>informaţii</w:t>
            </w:r>
            <w:proofErr w:type="spellEnd"/>
            <w:r w:rsidR="00961408" w:rsidRPr="003929AA">
              <w:rPr>
                <w:rFonts w:ascii="Trebuchet MS" w:hAnsi="Trebuchet MS"/>
                <w:color w:val="0070C0"/>
                <w:sz w:val="24"/>
                <w:szCs w:val="24"/>
              </w:rPr>
              <w:t xml:space="preserve"> </w:t>
            </w:r>
            <w:proofErr w:type="spellStart"/>
            <w:r w:rsidR="00961408" w:rsidRPr="003929AA">
              <w:rPr>
                <w:rFonts w:ascii="Trebuchet MS" w:hAnsi="Trebuchet MS"/>
                <w:color w:val="0070C0"/>
                <w:sz w:val="24"/>
                <w:szCs w:val="24"/>
              </w:rPr>
              <w:t>şi</w:t>
            </w:r>
            <w:proofErr w:type="spellEnd"/>
            <w:r w:rsidR="00961408" w:rsidRPr="003929AA">
              <w:rPr>
                <w:rFonts w:ascii="Trebuchet MS" w:hAnsi="Trebuchet MS"/>
                <w:color w:val="0070C0"/>
                <w:sz w:val="24"/>
                <w:szCs w:val="24"/>
              </w:rPr>
              <w:t xml:space="preserve"> documente necesare pentru </w:t>
            </w:r>
            <w:proofErr w:type="spellStart"/>
            <w:r w:rsidR="00961408" w:rsidRPr="003929AA">
              <w:rPr>
                <w:rFonts w:ascii="Trebuchet MS" w:hAnsi="Trebuchet MS"/>
                <w:color w:val="0070C0"/>
                <w:sz w:val="24"/>
                <w:szCs w:val="24"/>
              </w:rPr>
              <w:t>soluţionarea</w:t>
            </w:r>
            <w:proofErr w:type="spellEnd"/>
            <w:r w:rsidR="00961408" w:rsidRPr="003929AA">
              <w:rPr>
                <w:rFonts w:ascii="Trebuchet MS" w:hAnsi="Trebuchet MS"/>
                <w:color w:val="0070C0"/>
                <w:sz w:val="24"/>
                <w:szCs w:val="24"/>
              </w:rPr>
              <w:t xml:space="preserve"> </w:t>
            </w:r>
            <w:proofErr w:type="spellStart"/>
            <w:r w:rsidR="00961408" w:rsidRPr="003929AA">
              <w:rPr>
                <w:rFonts w:ascii="Trebuchet MS" w:hAnsi="Trebuchet MS"/>
                <w:color w:val="0070C0"/>
                <w:sz w:val="24"/>
                <w:szCs w:val="24"/>
              </w:rPr>
              <w:t>contestaţiei</w:t>
            </w:r>
            <w:proofErr w:type="spellEnd"/>
            <w:r w:rsidR="00961408" w:rsidRPr="003929AA">
              <w:rPr>
                <w:rFonts w:ascii="Trebuchet MS" w:hAnsi="Trebuchet MS"/>
                <w:color w:val="0070C0"/>
                <w:sz w:val="24"/>
                <w:szCs w:val="24"/>
              </w:rPr>
              <w:t xml:space="preserve">, cu respectarea principiilor tratamentului egal </w:t>
            </w:r>
            <w:proofErr w:type="spellStart"/>
            <w:r w:rsidR="00961408" w:rsidRPr="003929AA">
              <w:rPr>
                <w:rFonts w:ascii="Trebuchet MS" w:hAnsi="Trebuchet MS"/>
                <w:color w:val="0070C0"/>
                <w:sz w:val="24"/>
                <w:szCs w:val="24"/>
              </w:rPr>
              <w:t>şi</w:t>
            </w:r>
            <w:proofErr w:type="spellEnd"/>
            <w:r w:rsidR="00961408" w:rsidRPr="003929AA">
              <w:rPr>
                <w:rFonts w:ascii="Trebuchet MS" w:hAnsi="Trebuchet MS"/>
                <w:color w:val="0070C0"/>
                <w:sz w:val="24"/>
                <w:szCs w:val="24"/>
              </w:rPr>
              <w:t xml:space="preserve"> nediscriminării. </w:t>
            </w:r>
          </w:p>
          <w:p w14:paraId="5A9775B0" w14:textId="353844E8" w:rsidR="00961408" w:rsidRPr="003929AA" w:rsidRDefault="00961408" w:rsidP="00961408">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Soluționarea </w:t>
            </w:r>
            <w:proofErr w:type="spellStart"/>
            <w:r w:rsidRPr="003929AA">
              <w:rPr>
                <w:rFonts w:ascii="Trebuchet MS" w:hAnsi="Trebuchet MS"/>
                <w:color w:val="0070C0"/>
                <w:sz w:val="24"/>
                <w:szCs w:val="24"/>
              </w:rPr>
              <w:t>contestaţiei</w:t>
            </w:r>
            <w:proofErr w:type="spellEnd"/>
            <w:r w:rsidRPr="003929AA">
              <w:rPr>
                <w:rFonts w:ascii="Trebuchet MS" w:hAnsi="Trebuchet MS"/>
                <w:color w:val="0070C0"/>
                <w:sz w:val="24"/>
                <w:szCs w:val="24"/>
              </w:rPr>
              <w:t xml:space="preserve"> se face prin emiterea unei decizii motivată în fapt și în drept, care se comunică liderului de parteneriat, </w:t>
            </w:r>
            <w:r w:rsidRPr="00515014">
              <w:rPr>
                <w:rFonts w:ascii="Trebuchet MS" w:hAnsi="Trebuchet MS"/>
                <w:color w:val="0070C0"/>
                <w:sz w:val="24"/>
                <w:szCs w:val="24"/>
              </w:rPr>
              <w:t xml:space="preserve">electronic, prin intermediul sistemului informatic MySMIS2021/SMIS2021+.  </w:t>
            </w:r>
            <w:r w:rsidRPr="003929AA">
              <w:rPr>
                <w:rFonts w:ascii="Trebuchet MS" w:hAnsi="Trebuchet MS"/>
                <w:color w:val="0070C0"/>
                <w:sz w:val="24"/>
                <w:szCs w:val="24"/>
              </w:rPr>
              <w:t xml:space="preserve">Decizia </w:t>
            </w:r>
            <w:r w:rsidRPr="003929AA">
              <w:rPr>
                <w:rFonts w:ascii="Trebuchet MS" w:hAnsi="Trebuchet MS"/>
                <w:color w:val="0070C0"/>
                <w:sz w:val="24"/>
                <w:szCs w:val="24"/>
              </w:rPr>
              <w:t xml:space="preserve">de soluționare a contestației </w:t>
            </w:r>
            <w:r w:rsidR="006D1484">
              <w:rPr>
                <w:rFonts w:ascii="Trebuchet MS" w:hAnsi="Trebuchet MS"/>
                <w:color w:val="0070C0"/>
                <w:sz w:val="24"/>
                <w:szCs w:val="24"/>
              </w:rPr>
              <w:t xml:space="preserve">poate fi atacată în fața </w:t>
            </w:r>
            <w:proofErr w:type="spellStart"/>
            <w:r w:rsidRPr="003929AA">
              <w:rPr>
                <w:rFonts w:ascii="Trebuchet MS" w:hAnsi="Trebuchet MS"/>
                <w:color w:val="0070C0"/>
                <w:sz w:val="24"/>
                <w:szCs w:val="24"/>
              </w:rPr>
              <w:t>instanţei</w:t>
            </w:r>
            <w:proofErr w:type="spellEnd"/>
            <w:r w:rsidRPr="003929AA">
              <w:rPr>
                <w:rFonts w:ascii="Trebuchet MS" w:hAnsi="Trebuchet MS"/>
                <w:color w:val="0070C0"/>
                <w:sz w:val="24"/>
                <w:szCs w:val="24"/>
              </w:rPr>
              <w:t xml:space="preserve"> de contencios administrativ</w:t>
            </w:r>
            <w:r w:rsidRPr="00515014">
              <w:rPr>
                <w:rFonts w:ascii="Trebuchet MS" w:hAnsi="Trebuchet MS"/>
                <w:color w:val="0070C0"/>
                <w:sz w:val="24"/>
                <w:szCs w:val="24"/>
              </w:rPr>
              <w:t xml:space="preserve">, în conformitate cu prevederile art. 8 din Legea nr. 554/2004, cu modificările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completările ulterioare.</w:t>
            </w:r>
          </w:p>
          <w:p w14:paraId="7F8ACCFB" w14:textId="77777777" w:rsidR="00A74D9D" w:rsidRPr="003929AA" w:rsidDel="00A74D9D" w:rsidRDefault="00961408" w:rsidP="002475D4">
            <w:pPr>
              <w:spacing w:before="120" w:after="120"/>
              <w:jc w:val="both"/>
              <w:rPr>
                <w:rFonts w:ascii="Trebuchet MS" w:hAnsi="Trebuchet MS"/>
                <w:color w:val="0070C0"/>
                <w:sz w:val="24"/>
                <w:szCs w:val="24"/>
              </w:rPr>
            </w:pPr>
            <w:r w:rsidRPr="003929AA">
              <w:rPr>
                <w:rFonts w:ascii="Trebuchet MS" w:hAnsi="Trebuchet MS"/>
                <w:color w:val="0070C0"/>
                <w:sz w:val="24"/>
                <w:szCs w:val="24"/>
              </w:rPr>
              <w:t>Nu se acceptă contestații asupra procesului de evaluare tehnică și financiară semnate de alte persoane decât reprezentantul legal și/sau persoana împuternicită expres de către acesta.</w:t>
            </w:r>
          </w:p>
        </w:tc>
      </w:tr>
    </w:tbl>
    <w:p w14:paraId="4FF5A1A0" w14:textId="6D156936" w:rsidR="004C0B72" w:rsidRPr="003929AA" w:rsidRDefault="00365BBE" w:rsidP="00114EA2">
      <w:pPr>
        <w:pStyle w:val="Heading2"/>
      </w:pPr>
      <w:bookmarkStart w:id="338" w:name="_Toc144131606"/>
      <w:r>
        <w:t xml:space="preserve">8.9 </w:t>
      </w:r>
      <w:r w:rsidR="00566CCA" w:rsidRPr="00515014">
        <w:t>Contractarea proiectelor</w:t>
      </w:r>
      <w:bookmarkEnd w:id="338"/>
    </w:p>
    <w:p w14:paraId="1D465AA2" w14:textId="77777777" w:rsidR="00566CCA" w:rsidRPr="00147BA2" w:rsidRDefault="00566CCA" w:rsidP="00147BA2">
      <w:pPr>
        <w:spacing w:before="60" w:after="60" w:line="240" w:lineRule="auto"/>
        <w:rPr>
          <w:rFonts w:ascii="Trebuchet MS" w:hAnsi="Trebuchet MS"/>
          <w:i/>
          <w:color w:val="0070C0"/>
          <w:sz w:val="16"/>
          <w:szCs w:val="16"/>
        </w:rPr>
      </w:pPr>
    </w:p>
    <w:p w14:paraId="2F0FB4B8" w14:textId="77777777" w:rsidR="007022AD" w:rsidRPr="00147BA2" w:rsidRDefault="004711D7" w:rsidP="00147BA2">
      <w:pPr>
        <w:pStyle w:val="Heading3"/>
        <w:rPr>
          <w:rFonts w:ascii="Trebuchet MS" w:hAnsi="Trebuchet MS"/>
          <w:color w:val="0070C0"/>
        </w:rPr>
      </w:pPr>
      <w:bookmarkStart w:id="339" w:name="_Toc144131607"/>
      <w:r w:rsidRPr="00147BA2">
        <w:rPr>
          <w:rFonts w:ascii="Trebuchet MS" w:hAnsi="Trebuchet MS"/>
          <w:color w:val="0070C0"/>
        </w:rPr>
        <w:t>8.9.1</w:t>
      </w:r>
      <w:r w:rsidR="007022AD" w:rsidRPr="00147BA2">
        <w:rPr>
          <w:rFonts w:ascii="Trebuchet MS" w:hAnsi="Trebuchet MS"/>
          <w:color w:val="0070C0"/>
        </w:rPr>
        <w:tab/>
        <w:t>Verificarea îndeplinirii condițiilor de eligibilitate</w:t>
      </w:r>
      <w:bookmarkEnd w:id="339"/>
    </w:p>
    <w:tbl>
      <w:tblPr>
        <w:tblStyle w:val="TableGrid"/>
        <w:tblW w:w="9396" w:type="dxa"/>
        <w:tblLook w:val="04A0" w:firstRow="1" w:lastRow="0" w:firstColumn="1" w:lastColumn="0" w:noHBand="0" w:noVBand="1"/>
      </w:tblPr>
      <w:tblGrid>
        <w:gridCol w:w="9396"/>
      </w:tblGrid>
      <w:tr w:rsidR="003506A1" w:rsidRPr="003929AA" w14:paraId="06C24096" w14:textId="77777777" w:rsidTr="002475D4">
        <w:tc>
          <w:tcPr>
            <w:tcW w:w="9396" w:type="dxa"/>
          </w:tcPr>
          <w:p w14:paraId="0894D5B5" w14:textId="77777777" w:rsidR="009858D5" w:rsidRPr="003929AA" w:rsidRDefault="009858D5" w:rsidP="009858D5">
            <w:pPr>
              <w:spacing w:before="120" w:after="120"/>
              <w:jc w:val="both"/>
              <w:rPr>
                <w:rFonts w:ascii="Trebuchet MS" w:hAnsi="Trebuchet MS"/>
                <w:color w:val="0070C0"/>
                <w:sz w:val="24"/>
                <w:szCs w:val="24"/>
              </w:rPr>
            </w:pPr>
            <w:r w:rsidRPr="00A34C5F">
              <w:rPr>
                <w:rFonts w:ascii="Trebuchet MS" w:hAnsi="Trebuchet MS"/>
                <w:color w:val="0070C0"/>
                <w:sz w:val="24"/>
                <w:szCs w:val="24"/>
              </w:rPr>
              <w:t xml:space="preserve">După finalizarea evaluării tehnice </w:t>
            </w:r>
            <w:proofErr w:type="spellStart"/>
            <w:r w:rsidRPr="00A34C5F">
              <w:rPr>
                <w:rFonts w:ascii="Trebuchet MS" w:hAnsi="Trebuchet MS"/>
                <w:color w:val="0070C0"/>
                <w:sz w:val="24"/>
                <w:szCs w:val="24"/>
              </w:rPr>
              <w:t>şi</w:t>
            </w:r>
            <w:proofErr w:type="spellEnd"/>
            <w:r w:rsidRPr="00A34C5F">
              <w:rPr>
                <w:rFonts w:ascii="Trebuchet MS" w:hAnsi="Trebuchet MS"/>
                <w:color w:val="0070C0"/>
                <w:sz w:val="24"/>
                <w:szCs w:val="24"/>
              </w:rPr>
              <w:t xml:space="preserve"> financiare a</w:t>
            </w:r>
            <w:r w:rsidRPr="00515014">
              <w:rPr>
                <w:rFonts w:ascii="Trebuchet MS" w:hAnsi="Trebuchet MS"/>
                <w:color w:val="0070C0"/>
                <w:sz w:val="24"/>
                <w:szCs w:val="24"/>
              </w:rPr>
              <w:t xml:space="preserve"> cererilor de </w:t>
            </w:r>
            <w:proofErr w:type="spellStart"/>
            <w:r w:rsidRPr="00515014">
              <w:rPr>
                <w:rFonts w:ascii="Trebuchet MS" w:hAnsi="Trebuchet MS"/>
                <w:color w:val="0070C0"/>
                <w:sz w:val="24"/>
                <w:szCs w:val="24"/>
              </w:rPr>
              <w:t>finanţare</w:t>
            </w:r>
            <w:proofErr w:type="spellEnd"/>
            <w:r w:rsidRPr="00515014">
              <w:rPr>
                <w:rFonts w:ascii="Trebuchet MS" w:hAnsi="Trebuchet MS"/>
                <w:color w:val="0070C0"/>
                <w:sz w:val="24"/>
                <w:szCs w:val="24"/>
              </w:rPr>
              <w:t xml:space="preserve">, </w:t>
            </w:r>
            <w:r w:rsidR="002033DC">
              <w:rPr>
                <w:rFonts w:ascii="Trebuchet MS" w:hAnsi="Trebuchet MS"/>
                <w:color w:val="0070C0"/>
                <w:sz w:val="24"/>
                <w:szCs w:val="24"/>
              </w:rPr>
              <w:t>AM/OI</w:t>
            </w:r>
            <w:r w:rsidRPr="00515014">
              <w:rPr>
                <w:rFonts w:ascii="Trebuchet MS" w:hAnsi="Trebuchet MS"/>
                <w:color w:val="0070C0"/>
                <w:sz w:val="24"/>
                <w:szCs w:val="24"/>
              </w:rPr>
              <w:t xml:space="preserve"> demarează etapa de contractare.</w:t>
            </w:r>
          </w:p>
          <w:p w14:paraId="50D73295" w14:textId="77777777" w:rsidR="009858D5" w:rsidRPr="003929AA" w:rsidRDefault="009858D5" w:rsidP="009858D5">
            <w:pPr>
              <w:spacing w:before="120" w:after="120"/>
              <w:jc w:val="both"/>
              <w:rPr>
                <w:rFonts w:ascii="Trebuchet MS" w:hAnsi="Trebuchet MS"/>
                <w:color w:val="0070C0"/>
                <w:sz w:val="24"/>
                <w:szCs w:val="24"/>
              </w:rPr>
            </w:pPr>
            <w:r w:rsidRPr="003929AA">
              <w:rPr>
                <w:rFonts w:ascii="Trebuchet MS" w:hAnsi="Trebuchet MS"/>
                <w:color w:val="0070C0"/>
                <w:sz w:val="24"/>
                <w:szCs w:val="24"/>
              </w:rPr>
              <w:lastRenderedPageBreak/>
              <w:t xml:space="preserve">Intrarea în etapa de contractare este adusă la </w:t>
            </w:r>
            <w:proofErr w:type="spellStart"/>
            <w:r w:rsidRPr="003929AA">
              <w:rPr>
                <w:rFonts w:ascii="Trebuchet MS" w:hAnsi="Trebuchet MS"/>
                <w:color w:val="0070C0"/>
                <w:sz w:val="24"/>
                <w:szCs w:val="24"/>
              </w:rPr>
              <w:t>cunoştinţă</w:t>
            </w:r>
            <w:proofErr w:type="spellEnd"/>
            <w:r w:rsidRPr="003929AA">
              <w:rPr>
                <w:rFonts w:ascii="Trebuchet MS" w:hAnsi="Trebuchet MS"/>
                <w:color w:val="0070C0"/>
                <w:sz w:val="24"/>
                <w:szCs w:val="24"/>
              </w:rPr>
              <w:t xml:space="preserve"> solicitantului prin </w:t>
            </w:r>
            <w:proofErr w:type="spellStart"/>
            <w:r w:rsidRPr="003929AA">
              <w:rPr>
                <w:rFonts w:ascii="Trebuchet MS" w:hAnsi="Trebuchet MS"/>
                <w:color w:val="0070C0"/>
                <w:sz w:val="24"/>
                <w:szCs w:val="24"/>
              </w:rPr>
              <w:t>aplicaţia</w:t>
            </w:r>
            <w:proofErr w:type="spellEnd"/>
            <w:r w:rsidRPr="003929AA">
              <w:rPr>
                <w:rFonts w:ascii="Trebuchet MS" w:hAnsi="Trebuchet MS"/>
                <w:color w:val="0070C0"/>
                <w:sz w:val="24"/>
                <w:szCs w:val="24"/>
              </w:rPr>
              <w:t xml:space="preserve"> informatică MySMIS2021/SMIS2021+.</w:t>
            </w:r>
          </w:p>
          <w:p w14:paraId="6ABC4FF3" w14:textId="77777777" w:rsidR="009858D5" w:rsidRPr="003929AA" w:rsidRDefault="009858D5" w:rsidP="009858D5">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În etapa de contractare, în </w:t>
            </w:r>
            <w:proofErr w:type="spellStart"/>
            <w:r w:rsidRPr="003929AA">
              <w:rPr>
                <w:rFonts w:ascii="Trebuchet MS" w:hAnsi="Trebuchet MS"/>
                <w:color w:val="0070C0"/>
                <w:sz w:val="24"/>
                <w:szCs w:val="24"/>
              </w:rPr>
              <w:t>condiţiile</w:t>
            </w:r>
            <w:proofErr w:type="spellEnd"/>
            <w:r w:rsidRPr="003929AA">
              <w:rPr>
                <w:rFonts w:ascii="Trebuchet MS" w:hAnsi="Trebuchet MS"/>
                <w:color w:val="0070C0"/>
                <w:sz w:val="24"/>
                <w:szCs w:val="24"/>
              </w:rPr>
              <w:t xml:space="preserve"> din Ghidul solicitantului, </w:t>
            </w:r>
            <w:proofErr w:type="spellStart"/>
            <w:r w:rsidRPr="003929AA">
              <w:rPr>
                <w:rFonts w:ascii="Trebuchet MS" w:hAnsi="Trebuchet MS"/>
                <w:color w:val="0070C0"/>
                <w:sz w:val="24"/>
                <w:szCs w:val="24"/>
              </w:rPr>
              <w:t>solicitanţilor</w:t>
            </w:r>
            <w:proofErr w:type="spellEnd"/>
            <w:r w:rsidRPr="003929AA">
              <w:rPr>
                <w:rFonts w:ascii="Trebuchet MS" w:hAnsi="Trebuchet MS"/>
                <w:color w:val="0070C0"/>
                <w:sz w:val="24"/>
                <w:szCs w:val="24"/>
              </w:rPr>
              <w:t xml:space="preserve"> li se solicită de către </w:t>
            </w:r>
            <w:r w:rsidR="003675D3">
              <w:rPr>
                <w:rFonts w:ascii="Trebuchet MS" w:hAnsi="Trebuchet MS"/>
                <w:color w:val="0070C0"/>
                <w:sz w:val="24"/>
                <w:szCs w:val="24"/>
              </w:rPr>
              <w:t>OI/AM</w:t>
            </w:r>
            <w:r w:rsidRPr="00515014">
              <w:rPr>
                <w:rFonts w:ascii="Trebuchet MS" w:hAnsi="Trebuchet MS"/>
                <w:color w:val="0070C0"/>
                <w:sz w:val="24"/>
                <w:szCs w:val="24"/>
              </w:rPr>
              <w:t xml:space="preserve">, prin sistemul informatic MySMIS2021/SMIS2021+, să facă dovada celor declarate prin </w:t>
            </w:r>
            <w:proofErr w:type="spellStart"/>
            <w:r w:rsidRPr="00515014">
              <w:rPr>
                <w:rFonts w:ascii="Trebuchet MS" w:hAnsi="Trebuchet MS"/>
                <w:color w:val="0070C0"/>
                <w:sz w:val="24"/>
                <w:szCs w:val="24"/>
              </w:rPr>
              <w:t>declaraţia</w:t>
            </w:r>
            <w:proofErr w:type="spellEnd"/>
            <w:r w:rsidRPr="00515014">
              <w:rPr>
                <w:rFonts w:ascii="Trebuchet MS" w:hAnsi="Trebuchet MS"/>
                <w:color w:val="0070C0"/>
                <w:sz w:val="24"/>
                <w:szCs w:val="24"/>
              </w:rPr>
              <w:t xml:space="preserve"> unică, respectiv să prezinte documentele justificative prin care fac dovada îndepliniri</w:t>
            </w:r>
            <w:r w:rsidRPr="003929AA">
              <w:rPr>
                <w:rFonts w:ascii="Trebuchet MS" w:hAnsi="Trebuchet MS"/>
                <w:color w:val="0070C0"/>
                <w:sz w:val="24"/>
                <w:szCs w:val="24"/>
              </w:rPr>
              <w:t xml:space="preserve">i tuturor </w:t>
            </w:r>
            <w:proofErr w:type="spellStart"/>
            <w:r w:rsidRPr="003929AA">
              <w:rPr>
                <w:rFonts w:ascii="Trebuchet MS" w:hAnsi="Trebuchet MS"/>
                <w:color w:val="0070C0"/>
                <w:sz w:val="24"/>
                <w:szCs w:val="24"/>
              </w:rPr>
              <w:t>condiţiilor</w:t>
            </w:r>
            <w:proofErr w:type="spellEnd"/>
            <w:r w:rsidRPr="003929AA">
              <w:rPr>
                <w:rFonts w:ascii="Trebuchet MS" w:hAnsi="Trebuchet MS"/>
                <w:color w:val="0070C0"/>
                <w:sz w:val="24"/>
                <w:szCs w:val="24"/>
              </w:rPr>
              <w:t xml:space="preserve"> de eligibilitate, în vederea verificării eligibilității proiectului și a solicitantului.</w:t>
            </w:r>
          </w:p>
          <w:p w14:paraId="5554049A" w14:textId="77777777" w:rsidR="009858D5" w:rsidRPr="003929AA" w:rsidRDefault="009858D5" w:rsidP="009858D5">
            <w:pPr>
              <w:spacing w:before="120" w:after="120"/>
              <w:jc w:val="both"/>
              <w:rPr>
                <w:rFonts w:ascii="Trebuchet MS" w:hAnsi="Trebuchet MS"/>
                <w:color w:val="0070C0"/>
                <w:sz w:val="24"/>
                <w:szCs w:val="24"/>
              </w:rPr>
            </w:pPr>
            <w:r w:rsidRPr="003929AA">
              <w:rPr>
                <w:rFonts w:ascii="Trebuchet MS" w:hAnsi="Trebuchet MS"/>
                <w:color w:val="0070C0"/>
                <w:sz w:val="24"/>
                <w:szCs w:val="24"/>
              </w:rPr>
              <w:t>Nu vor fi solicitate:</w:t>
            </w:r>
          </w:p>
          <w:p w14:paraId="1341744B" w14:textId="77777777" w:rsidR="009858D5" w:rsidRPr="003929AA" w:rsidRDefault="009858D5" w:rsidP="003317BF">
            <w:pPr>
              <w:tabs>
                <w:tab w:val="left" w:pos="1161"/>
              </w:tabs>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t>a)</w:t>
            </w:r>
            <w:r w:rsidRPr="003929AA">
              <w:rPr>
                <w:rFonts w:ascii="Trebuchet MS" w:hAnsi="Trebuchet MS"/>
                <w:color w:val="0070C0"/>
                <w:sz w:val="24"/>
                <w:szCs w:val="24"/>
              </w:rPr>
              <w:tab/>
              <w:t xml:space="preserve">documentele verificate deja în procesul de evaluare tehnică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financiară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despre care OI</w:t>
            </w:r>
            <w:r w:rsidR="003675D3">
              <w:rPr>
                <w:rFonts w:ascii="Trebuchet MS" w:hAnsi="Trebuchet MS"/>
                <w:color w:val="0070C0"/>
                <w:sz w:val="24"/>
                <w:szCs w:val="24"/>
              </w:rPr>
              <w:t>/AM</w:t>
            </w:r>
            <w:r w:rsidRPr="00515014">
              <w:rPr>
                <w:rFonts w:ascii="Trebuchet MS" w:hAnsi="Trebuchet MS"/>
                <w:color w:val="0070C0"/>
                <w:sz w:val="24"/>
                <w:szCs w:val="24"/>
              </w:rPr>
              <w:t xml:space="preserve"> a decis că îndeplinesc </w:t>
            </w:r>
            <w:proofErr w:type="spellStart"/>
            <w:r w:rsidRPr="00515014">
              <w:rPr>
                <w:rFonts w:ascii="Trebuchet MS" w:hAnsi="Trebuchet MS"/>
                <w:color w:val="0070C0"/>
                <w:sz w:val="24"/>
                <w:szCs w:val="24"/>
              </w:rPr>
              <w:t>condi</w:t>
            </w:r>
            <w:r w:rsidRPr="003929AA">
              <w:rPr>
                <w:rFonts w:ascii="Trebuchet MS" w:hAnsi="Trebuchet MS"/>
                <w:color w:val="0070C0"/>
                <w:sz w:val="24"/>
                <w:szCs w:val="24"/>
              </w:rPr>
              <w:t>ţiile</w:t>
            </w:r>
            <w:proofErr w:type="spellEnd"/>
            <w:r w:rsidRPr="003929AA">
              <w:rPr>
                <w:rFonts w:ascii="Trebuchet MS" w:hAnsi="Trebuchet MS"/>
                <w:color w:val="0070C0"/>
                <w:sz w:val="24"/>
                <w:szCs w:val="24"/>
              </w:rPr>
              <w:t xml:space="preserve"> de formă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conţinut</w:t>
            </w:r>
            <w:proofErr w:type="spellEnd"/>
            <w:r w:rsidRPr="003929AA">
              <w:rPr>
                <w:rFonts w:ascii="Trebuchet MS" w:hAnsi="Trebuchet MS"/>
                <w:color w:val="0070C0"/>
                <w:sz w:val="24"/>
                <w:szCs w:val="24"/>
              </w:rPr>
              <w:t xml:space="preserve"> necesare pentru trecerea în etapa de contractare, cu </w:t>
            </w:r>
            <w:proofErr w:type="spellStart"/>
            <w:r w:rsidRPr="003929AA">
              <w:rPr>
                <w:rFonts w:ascii="Trebuchet MS" w:hAnsi="Trebuchet MS"/>
                <w:color w:val="0070C0"/>
                <w:sz w:val="24"/>
                <w:szCs w:val="24"/>
              </w:rPr>
              <w:t>excepţia</w:t>
            </w:r>
            <w:proofErr w:type="spellEnd"/>
            <w:r w:rsidRPr="003929AA">
              <w:rPr>
                <w:rFonts w:ascii="Trebuchet MS" w:hAnsi="Trebuchet MS"/>
                <w:color w:val="0070C0"/>
                <w:sz w:val="24"/>
                <w:szCs w:val="24"/>
              </w:rPr>
              <w:t xml:space="preserve"> documentelor pentru care este necesară prezentarea dovezii </w:t>
            </w:r>
            <w:proofErr w:type="spellStart"/>
            <w:r w:rsidRPr="003929AA">
              <w:rPr>
                <w:rFonts w:ascii="Trebuchet MS" w:hAnsi="Trebuchet MS"/>
                <w:color w:val="0070C0"/>
                <w:sz w:val="24"/>
                <w:szCs w:val="24"/>
              </w:rPr>
              <w:t>valabilităţii</w:t>
            </w:r>
            <w:proofErr w:type="spellEnd"/>
            <w:r w:rsidRPr="003929AA">
              <w:rPr>
                <w:rFonts w:ascii="Trebuchet MS" w:hAnsi="Trebuchet MS"/>
                <w:color w:val="0070C0"/>
                <w:sz w:val="24"/>
                <w:szCs w:val="24"/>
              </w:rPr>
              <w:t xml:space="preserve"> acestora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în etapa de contractare, precum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a documentelor pentru care se constată erori materiale.</w:t>
            </w:r>
          </w:p>
          <w:p w14:paraId="51172DBF" w14:textId="77777777" w:rsidR="009858D5" w:rsidRPr="003929AA" w:rsidRDefault="009858D5" w:rsidP="003317BF">
            <w:pPr>
              <w:tabs>
                <w:tab w:val="left" w:pos="1161"/>
              </w:tabs>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t>b)</w:t>
            </w:r>
            <w:r w:rsidRPr="003929AA">
              <w:rPr>
                <w:rFonts w:ascii="Trebuchet MS" w:hAnsi="Trebuchet MS"/>
                <w:color w:val="0070C0"/>
                <w:sz w:val="24"/>
                <w:szCs w:val="24"/>
              </w:rPr>
              <w:tab/>
              <w:t xml:space="preserve">documente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informaţii</w:t>
            </w:r>
            <w:proofErr w:type="spellEnd"/>
            <w:r w:rsidRPr="003929AA">
              <w:rPr>
                <w:rFonts w:ascii="Trebuchet MS" w:hAnsi="Trebuchet MS"/>
                <w:color w:val="0070C0"/>
                <w:sz w:val="24"/>
                <w:szCs w:val="24"/>
              </w:rPr>
              <w:t xml:space="preserve">, în vederea confirmării </w:t>
            </w:r>
            <w:proofErr w:type="spellStart"/>
            <w:r w:rsidRPr="003929AA">
              <w:rPr>
                <w:rFonts w:ascii="Trebuchet MS" w:hAnsi="Trebuchet MS"/>
                <w:color w:val="0070C0"/>
                <w:sz w:val="24"/>
                <w:szCs w:val="24"/>
              </w:rPr>
              <w:t>realităţii</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informaţiilor</w:t>
            </w:r>
            <w:proofErr w:type="spellEnd"/>
            <w:r w:rsidRPr="003929AA">
              <w:rPr>
                <w:rFonts w:ascii="Trebuchet MS" w:hAnsi="Trebuchet MS"/>
                <w:color w:val="0070C0"/>
                <w:sz w:val="24"/>
                <w:szCs w:val="24"/>
              </w:rPr>
              <w:t xml:space="preserve"> din </w:t>
            </w:r>
            <w:proofErr w:type="spellStart"/>
            <w:r w:rsidRPr="003929AA">
              <w:rPr>
                <w:rFonts w:ascii="Trebuchet MS" w:hAnsi="Trebuchet MS"/>
                <w:color w:val="0070C0"/>
                <w:sz w:val="24"/>
                <w:szCs w:val="24"/>
              </w:rPr>
              <w:t>Declaraţia</w:t>
            </w:r>
            <w:proofErr w:type="spellEnd"/>
            <w:r w:rsidRPr="003929AA">
              <w:rPr>
                <w:rFonts w:ascii="Trebuchet MS" w:hAnsi="Trebuchet MS"/>
                <w:color w:val="0070C0"/>
                <w:sz w:val="24"/>
                <w:szCs w:val="24"/>
              </w:rPr>
              <w:t xml:space="preserve"> unică depusă de către solicitant, pe care OI</w:t>
            </w:r>
            <w:r w:rsidR="003675D3">
              <w:rPr>
                <w:rFonts w:ascii="Trebuchet MS" w:hAnsi="Trebuchet MS"/>
                <w:color w:val="0070C0"/>
                <w:sz w:val="24"/>
                <w:szCs w:val="24"/>
              </w:rPr>
              <w:t>/AM</w:t>
            </w:r>
            <w:r w:rsidRPr="00515014">
              <w:rPr>
                <w:rFonts w:ascii="Trebuchet MS" w:hAnsi="Trebuchet MS"/>
                <w:color w:val="0070C0"/>
                <w:sz w:val="24"/>
                <w:szCs w:val="24"/>
              </w:rPr>
              <w:t xml:space="preserve"> le poate </w:t>
            </w:r>
            <w:proofErr w:type="spellStart"/>
            <w:r w:rsidRPr="00515014">
              <w:rPr>
                <w:rFonts w:ascii="Trebuchet MS" w:hAnsi="Trebuchet MS"/>
                <w:color w:val="0070C0"/>
                <w:sz w:val="24"/>
                <w:szCs w:val="24"/>
              </w:rPr>
              <w:t>obţine</w:t>
            </w:r>
            <w:proofErr w:type="spellEnd"/>
            <w:r w:rsidRPr="00515014">
              <w:rPr>
                <w:rFonts w:ascii="Trebuchet MS" w:hAnsi="Trebuchet MS"/>
                <w:color w:val="0070C0"/>
                <w:sz w:val="24"/>
                <w:szCs w:val="24"/>
              </w:rPr>
              <w:t xml:space="preserve"> în mod direct în baza </w:t>
            </w:r>
            <w:proofErr w:type="spellStart"/>
            <w:r w:rsidRPr="00515014">
              <w:rPr>
                <w:rFonts w:ascii="Trebuchet MS" w:hAnsi="Trebuchet MS"/>
                <w:color w:val="0070C0"/>
                <w:sz w:val="24"/>
                <w:szCs w:val="24"/>
              </w:rPr>
              <w:t>consimţământului</w:t>
            </w:r>
            <w:proofErr w:type="spellEnd"/>
            <w:r w:rsidRPr="00515014">
              <w:rPr>
                <w:rFonts w:ascii="Trebuchet MS" w:hAnsi="Trebuchet MS"/>
                <w:color w:val="0070C0"/>
                <w:sz w:val="24"/>
                <w:szCs w:val="24"/>
              </w:rPr>
              <w:t xml:space="preserve"> solicitantului, </w:t>
            </w:r>
            <w:r w:rsidRPr="003929AA">
              <w:rPr>
                <w:rFonts w:ascii="Trebuchet MS" w:hAnsi="Trebuchet MS"/>
                <w:color w:val="0070C0"/>
                <w:sz w:val="24"/>
                <w:szCs w:val="24"/>
              </w:rPr>
              <w:t xml:space="preserve">cu respectarea prevederilor legale privind </w:t>
            </w:r>
            <w:proofErr w:type="spellStart"/>
            <w:r w:rsidRPr="003929AA">
              <w:rPr>
                <w:rFonts w:ascii="Trebuchet MS" w:hAnsi="Trebuchet MS"/>
                <w:color w:val="0070C0"/>
                <w:sz w:val="24"/>
                <w:szCs w:val="24"/>
              </w:rPr>
              <w:t>protecţia</w:t>
            </w:r>
            <w:proofErr w:type="spellEnd"/>
            <w:r w:rsidRPr="003929AA">
              <w:rPr>
                <w:rFonts w:ascii="Trebuchet MS" w:hAnsi="Trebuchet MS"/>
                <w:color w:val="0070C0"/>
                <w:sz w:val="24"/>
                <w:szCs w:val="24"/>
              </w:rPr>
              <w:t xml:space="preserve"> datelor personale din bazele de date administrate de alte </w:t>
            </w:r>
            <w:proofErr w:type="spellStart"/>
            <w:r w:rsidRPr="003929AA">
              <w:rPr>
                <w:rFonts w:ascii="Trebuchet MS" w:hAnsi="Trebuchet MS"/>
                <w:color w:val="0070C0"/>
                <w:sz w:val="24"/>
                <w:szCs w:val="24"/>
              </w:rPr>
              <w:t>instituţii</w:t>
            </w:r>
            <w:proofErr w:type="spellEnd"/>
            <w:r w:rsidRPr="003929AA">
              <w:rPr>
                <w:rFonts w:ascii="Trebuchet MS" w:hAnsi="Trebuchet MS"/>
                <w:color w:val="0070C0"/>
                <w:sz w:val="24"/>
                <w:szCs w:val="24"/>
              </w:rPr>
              <w:t xml:space="preserve"> publice, </w:t>
            </w:r>
            <w:r w:rsidR="003675D3">
              <w:rPr>
                <w:rFonts w:ascii="Trebuchet MS" w:hAnsi="Trebuchet MS"/>
                <w:color w:val="0070C0"/>
                <w:sz w:val="24"/>
                <w:szCs w:val="24"/>
              </w:rPr>
              <w:t xml:space="preserve">în cazul în care sunt </w:t>
            </w:r>
            <w:r w:rsidRPr="003929AA">
              <w:rPr>
                <w:rFonts w:ascii="Trebuchet MS" w:hAnsi="Trebuchet MS"/>
                <w:color w:val="0070C0"/>
                <w:sz w:val="24"/>
                <w:szCs w:val="24"/>
              </w:rPr>
              <w:t>implementa</w:t>
            </w:r>
            <w:r w:rsidR="003675D3">
              <w:rPr>
                <w:rFonts w:ascii="Trebuchet MS" w:hAnsi="Trebuchet MS"/>
                <w:color w:val="0070C0"/>
                <w:sz w:val="24"/>
                <w:szCs w:val="24"/>
              </w:rPr>
              <w:t>te</w:t>
            </w:r>
            <w:r w:rsidRPr="00515014">
              <w:rPr>
                <w:rFonts w:ascii="Trebuchet MS" w:hAnsi="Trebuchet MS"/>
                <w:color w:val="0070C0"/>
                <w:sz w:val="24"/>
                <w:szCs w:val="24"/>
              </w:rPr>
              <w:t xml:space="preserve"> măsuril</w:t>
            </w:r>
            <w:r w:rsidR="003675D3">
              <w:rPr>
                <w:rFonts w:ascii="Trebuchet MS" w:hAnsi="Trebuchet MS"/>
                <w:color w:val="0070C0"/>
                <w:sz w:val="24"/>
                <w:szCs w:val="24"/>
              </w:rPr>
              <w:t>e</w:t>
            </w:r>
            <w:r w:rsidRPr="00515014">
              <w:rPr>
                <w:rFonts w:ascii="Trebuchet MS" w:hAnsi="Trebuchet MS"/>
                <w:color w:val="0070C0"/>
                <w:sz w:val="24"/>
                <w:szCs w:val="24"/>
              </w:rPr>
              <w:t xml:space="preserve"> de interoperabilitate/interogare a sistemelor/bazelor de date/rapoartelor a sistemului informatic MySMIS2021/SMIS2021+ cu baze de date a</w:t>
            </w:r>
            <w:r w:rsidRPr="003929AA">
              <w:rPr>
                <w:rFonts w:ascii="Trebuchet MS" w:hAnsi="Trebuchet MS"/>
                <w:color w:val="0070C0"/>
                <w:sz w:val="24"/>
                <w:szCs w:val="24"/>
              </w:rPr>
              <w:t xml:space="preserve">le altor </w:t>
            </w:r>
            <w:proofErr w:type="spellStart"/>
            <w:r w:rsidRPr="003929AA">
              <w:rPr>
                <w:rFonts w:ascii="Trebuchet MS" w:hAnsi="Trebuchet MS"/>
                <w:color w:val="0070C0"/>
                <w:sz w:val="24"/>
                <w:szCs w:val="24"/>
              </w:rPr>
              <w:t>autorităţi</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instituţii</w:t>
            </w:r>
            <w:proofErr w:type="spellEnd"/>
            <w:r w:rsidRPr="003929AA">
              <w:rPr>
                <w:rFonts w:ascii="Trebuchet MS" w:hAnsi="Trebuchet MS"/>
                <w:color w:val="0070C0"/>
                <w:sz w:val="24"/>
                <w:szCs w:val="24"/>
              </w:rPr>
              <w:t xml:space="preserve"> publice, pe baza protocoalelor încheiate cu acestea de Ministerul </w:t>
            </w:r>
            <w:proofErr w:type="spellStart"/>
            <w:r w:rsidRPr="003929AA">
              <w:rPr>
                <w:rFonts w:ascii="Trebuchet MS" w:hAnsi="Trebuchet MS"/>
                <w:color w:val="0070C0"/>
                <w:sz w:val="24"/>
                <w:szCs w:val="24"/>
              </w:rPr>
              <w:t>lnvestiţiilor</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Proiectelor Europene sau de OI.</w:t>
            </w:r>
          </w:p>
          <w:p w14:paraId="0142E3B0" w14:textId="0379E646" w:rsidR="009858D5" w:rsidRPr="003929AA" w:rsidRDefault="009858D5" w:rsidP="009858D5">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Pentru acele </w:t>
            </w:r>
            <w:proofErr w:type="spellStart"/>
            <w:r w:rsidRPr="003929AA">
              <w:rPr>
                <w:rFonts w:ascii="Trebuchet MS" w:hAnsi="Trebuchet MS"/>
                <w:color w:val="0070C0"/>
                <w:sz w:val="24"/>
                <w:szCs w:val="24"/>
              </w:rPr>
              <w:t>situaţii</w:t>
            </w:r>
            <w:proofErr w:type="spellEnd"/>
            <w:r w:rsidRPr="003929AA">
              <w:rPr>
                <w:rFonts w:ascii="Trebuchet MS" w:hAnsi="Trebuchet MS"/>
                <w:color w:val="0070C0"/>
                <w:sz w:val="24"/>
                <w:szCs w:val="24"/>
              </w:rPr>
              <w:t xml:space="preserve"> în care </w:t>
            </w:r>
            <w:proofErr w:type="spellStart"/>
            <w:r w:rsidRPr="003929AA">
              <w:rPr>
                <w:rFonts w:ascii="Trebuchet MS" w:hAnsi="Trebuchet MS"/>
                <w:color w:val="0070C0"/>
                <w:sz w:val="24"/>
                <w:szCs w:val="24"/>
              </w:rPr>
              <w:t>obţinerea</w:t>
            </w:r>
            <w:proofErr w:type="spellEnd"/>
            <w:r w:rsidRPr="003929AA">
              <w:rPr>
                <w:rFonts w:ascii="Trebuchet MS" w:hAnsi="Trebuchet MS"/>
                <w:color w:val="0070C0"/>
                <w:sz w:val="24"/>
                <w:szCs w:val="24"/>
              </w:rPr>
              <w:t xml:space="preserve"> datelor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informaţiilor</w:t>
            </w:r>
            <w:proofErr w:type="spellEnd"/>
            <w:r w:rsidRPr="003929AA">
              <w:rPr>
                <w:rFonts w:ascii="Trebuchet MS" w:hAnsi="Trebuchet MS"/>
                <w:color w:val="0070C0"/>
                <w:sz w:val="24"/>
                <w:szCs w:val="24"/>
              </w:rPr>
              <w:t xml:space="preserve"> respective nu este posibilă sau </w:t>
            </w:r>
            <w:proofErr w:type="spellStart"/>
            <w:r w:rsidRPr="003929AA">
              <w:rPr>
                <w:rFonts w:ascii="Trebuchet MS" w:hAnsi="Trebuchet MS"/>
                <w:color w:val="0070C0"/>
                <w:sz w:val="24"/>
                <w:szCs w:val="24"/>
              </w:rPr>
              <w:t>informaţiile</w:t>
            </w:r>
            <w:proofErr w:type="spellEnd"/>
            <w:r w:rsidRPr="003929AA">
              <w:rPr>
                <w:rFonts w:ascii="Trebuchet MS" w:hAnsi="Trebuchet MS"/>
                <w:color w:val="0070C0"/>
                <w:sz w:val="24"/>
                <w:szCs w:val="24"/>
              </w:rPr>
              <w:t xml:space="preserve"> nu corespund cu cele furnizate de solicitant, OI are </w:t>
            </w:r>
            <w:proofErr w:type="spellStart"/>
            <w:r w:rsidRPr="003929AA">
              <w:rPr>
                <w:rFonts w:ascii="Trebuchet MS" w:hAnsi="Trebuchet MS"/>
                <w:color w:val="0070C0"/>
                <w:sz w:val="24"/>
                <w:szCs w:val="24"/>
              </w:rPr>
              <w:t>obligaţia</w:t>
            </w:r>
            <w:proofErr w:type="spellEnd"/>
            <w:r w:rsidRPr="003929AA">
              <w:rPr>
                <w:rFonts w:ascii="Trebuchet MS" w:hAnsi="Trebuchet MS"/>
                <w:color w:val="0070C0"/>
                <w:sz w:val="24"/>
                <w:szCs w:val="24"/>
              </w:rPr>
              <w:t xml:space="preserve"> de a-i solicita acestuia clarificări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documente doveditoare. Liderul de parteneriat are la dispoziție un termen de maxim 15 zile lucrătoare, calculat de la data primirii solicitării de la OI, pentru a transmite documentele solicitate, sub sancțiunea respingerii cererii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 termen calculat începând cu următoarea zi lucrătoare după transmiterea adresei de solicitare documente obligatorii și nu include ziua transmiterii răspunsului la adresa de solicitare documente obligatorii.</w:t>
            </w:r>
          </w:p>
          <w:p w14:paraId="7E258E9B" w14:textId="35DB2BFE" w:rsidR="009858D5" w:rsidRPr="003929AA" w:rsidRDefault="009858D5" w:rsidP="009858D5">
            <w:pPr>
              <w:spacing w:before="120" w:after="120"/>
              <w:jc w:val="both"/>
              <w:rPr>
                <w:rFonts w:ascii="Trebuchet MS" w:hAnsi="Trebuchet MS"/>
                <w:color w:val="0070C0"/>
                <w:sz w:val="24"/>
                <w:szCs w:val="24"/>
              </w:rPr>
            </w:pPr>
            <w:r w:rsidRPr="003929AA">
              <w:rPr>
                <w:rFonts w:ascii="Trebuchet MS" w:hAnsi="Trebuchet MS"/>
                <w:color w:val="0070C0"/>
                <w:sz w:val="24"/>
                <w:szCs w:val="24"/>
              </w:rPr>
              <w:t>OI</w:t>
            </w:r>
            <w:r w:rsidR="003675D3">
              <w:rPr>
                <w:rFonts w:ascii="Trebuchet MS" w:hAnsi="Trebuchet MS"/>
                <w:color w:val="0070C0"/>
                <w:sz w:val="24"/>
                <w:szCs w:val="24"/>
              </w:rPr>
              <w:t>/AM</w:t>
            </w:r>
            <w:r w:rsidRPr="00515014">
              <w:rPr>
                <w:rFonts w:ascii="Trebuchet MS" w:hAnsi="Trebuchet MS"/>
                <w:color w:val="0070C0"/>
                <w:sz w:val="24"/>
                <w:szCs w:val="24"/>
              </w:rPr>
              <w:t xml:space="preserve"> poate solicita clarificări în legătură cu documentele verificate, cu respectarea principiului tratamentului egal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nediscriminării, cu termen de răspuns cuprins între 1 și 5 zile lucrătoare, stabilit în funcție de complexitatea clarificărilor. Solicitant</w:t>
            </w:r>
            <w:r w:rsidRPr="003929AA">
              <w:rPr>
                <w:rFonts w:ascii="Trebuchet MS" w:hAnsi="Trebuchet MS"/>
                <w:color w:val="0070C0"/>
                <w:sz w:val="24"/>
                <w:szCs w:val="24"/>
              </w:rPr>
              <w:t xml:space="preserve">ul are </w:t>
            </w:r>
            <w:proofErr w:type="spellStart"/>
            <w:r w:rsidRPr="003929AA">
              <w:rPr>
                <w:rFonts w:ascii="Trebuchet MS" w:hAnsi="Trebuchet MS"/>
                <w:color w:val="0070C0"/>
                <w:sz w:val="24"/>
                <w:szCs w:val="24"/>
              </w:rPr>
              <w:t>obligaţia</w:t>
            </w:r>
            <w:proofErr w:type="spellEnd"/>
            <w:r w:rsidRPr="003929AA">
              <w:rPr>
                <w:rFonts w:ascii="Trebuchet MS" w:hAnsi="Trebuchet MS"/>
                <w:color w:val="0070C0"/>
                <w:sz w:val="24"/>
                <w:szCs w:val="24"/>
              </w:rPr>
              <w:t xml:space="preserve"> să răspundă la clarificări în termenul comunicat de OI</w:t>
            </w:r>
            <w:r w:rsidR="003675D3">
              <w:rPr>
                <w:rFonts w:ascii="Trebuchet MS" w:hAnsi="Trebuchet MS"/>
                <w:color w:val="0070C0"/>
                <w:sz w:val="24"/>
                <w:szCs w:val="24"/>
              </w:rPr>
              <w:t>/AM</w:t>
            </w:r>
            <w:r w:rsidRPr="003929AA">
              <w:rPr>
                <w:rFonts w:ascii="Trebuchet MS" w:hAnsi="Trebuchet MS"/>
                <w:color w:val="0070C0"/>
                <w:sz w:val="24"/>
                <w:szCs w:val="24"/>
              </w:rPr>
              <w:t xml:space="preserve">, cu respectarea unui termen maxim de 15 zile lucrătoare de răspuns, calculat de la data primirii solicitării de clarificări, conform regulii de mai sus, sub </w:t>
            </w:r>
            <w:proofErr w:type="spellStart"/>
            <w:r w:rsidRPr="003929AA">
              <w:rPr>
                <w:rFonts w:ascii="Trebuchet MS" w:hAnsi="Trebuchet MS"/>
                <w:color w:val="0070C0"/>
                <w:sz w:val="24"/>
                <w:szCs w:val="24"/>
              </w:rPr>
              <w:t>sancţiunea</w:t>
            </w:r>
            <w:proofErr w:type="spellEnd"/>
            <w:r w:rsidRPr="003929AA">
              <w:rPr>
                <w:rFonts w:ascii="Trebuchet MS" w:hAnsi="Trebuchet MS"/>
                <w:color w:val="0070C0"/>
                <w:sz w:val="24"/>
                <w:szCs w:val="24"/>
              </w:rPr>
              <w:t xml:space="preserve"> respingerii cererii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 Termenul de 15 zile lucrătoare este un termen maxim. OI</w:t>
            </w:r>
            <w:r w:rsidR="003675D3">
              <w:rPr>
                <w:rFonts w:ascii="Trebuchet MS" w:hAnsi="Trebuchet MS"/>
                <w:color w:val="0070C0"/>
                <w:sz w:val="24"/>
                <w:szCs w:val="24"/>
              </w:rPr>
              <w:t>/AM</w:t>
            </w:r>
            <w:r w:rsidRPr="003929AA">
              <w:rPr>
                <w:rFonts w:ascii="Trebuchet MS" w:hAnsi="Trebuchet MS"/>
                <w:color w:val="0070C0"/>
                <w:sz w:val="24"/>
                <w:szCs w:val="24"/>
              </w:rPr>
              <w:t xml:space="preserve"> nu va solicita alte clarificări cu privire la documentele transmise după expirarea acestui termen. În cazul în care solicitantul de finanțare va transmite documentele în ultima zi a termenului de 15 zile și nu în termenul comunicat de OI</w:t>
            </w:r>
            <w:r w:rsidR="003675D3">
              <w:rPr>
                <w:rFonts w:ascii="Trebuchet MS" w:hAnsi="Trebuchet MS"/>
                <w:color w:val="0070C0"/>
                <w:sz w:val="24"/>
                <w:szCs w:val="24"/>
              </w:rPr>
              <w:t>/AM</w:t>
            </w:r>
            <w:r w:rsidRPr="003929AA">
              <w:rPr>
                <w:rFonts w:ascii="Trebuchet MS" w:hAnsi="Trebuchet MS"/>
                <w:color w:val="0070C0"/>
                <w:sz w:val="24"/>
                <w:szCs w:val="24"/>
              </w:rPr>
              <w:t xml:space="preserve"> în cadrul clarificării solicitate, acesta își asumă răspunderea pentru riscul de a nu mai putea beneficia de posibilitatea de a fi solicitate alte clarificări. Verificarea îndeplinirii </w:t>
            </w:r>
            <w:proofErr w:type="spellStart"/>
            <w:r w:rsidRPr="003929AA">
              <w:rPr>
                <w:rFonts w:ascii="Trebuchet MS" w:hAnsi="Trebuchet MS"/>
                <w:color w:val="0070C0"/>
                <w:sz w:val="24"/>
                <w:szCs w:val="24"/>
              </w:rPr>
              <w:t>condiţiilor</w:t>
            </w:r>
            <w:proofErr w:type="spellEnd"/>
            <w:r w:rsidRPr="003929AA">
              <w:rPr>
                <w:rFonts w:ascii="Trebuchet MS" w:hAnsi="Trebuchet MS"/>
                <w:color w:val="0070C0"/>
                <w:sz w:val="24"/>
                <w:szCs w:val="24"/>
              </w:rPr>
              <w:t xml:space="preserve"> de eligibilitate se realizează pe baza </w:t>
            </w:r>
            <w:proofErr w:type="spellStart"/>
            <w:r w:rsidRPr="003929AA">
              <w:rPr>
                <w:rFonts w:ascii="Trebuchet MS" w:hAnsi="Trebuchet MS"/>
                <w:color w:val="0070C0"/>
                <w:sz w:val="24"/>
                <w:szCs w:val="24"/>
              </w:rPr>
              <w:t>informaţiilor</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documentelor prezentate de liderul </w:t>
            </w:r>
            <w:r w:rsidRPr="003929AA">
              <w:rPr>
                <w:rFonts w:ascii="Trebuchet MS" w:hAnsi="Trebuchet MS"/>
                <w:color w:val="0070C0"/>
                <w:sz w:val="24"/>
                <w:szCs w:val="24"/>
              </w:rPr>
              <w:lastRenderedPageBreak/>
              <w:t xml:space="preserve">de parteneriat, inclusiv a răspunsurilor la solicitările de clarificări, a </w:t>
            </w:r>
            <w:proofErr w:type="spellStart"/>
            <w:r w:rsidRPr="003929AA">
              <w:rPr>
                <w:rFonts w:ascii="Trebuchet MS" w:hAnsi="Trebuchet MS"/>
                <w:color w:val="0070C0"/>
                <w:sz w:val="24"/>
                <w:szCs w:val="24"/>
              </w:rPr>
              <w:t>informaţiilor</w:t>
            </w:r>
            <w:proofErr w:type="spellEnd"/>
            <w:r w:rsidRPr="003929AA">
              <w:rPr>
                <w:rFonts w:ascii="Trebuchet MS" w:hAnsi="Trebuchet MS"/>
                <w:color w:val="0070C0"/>
                <w:sz w:val="24"/>
                <w:szCs w:val="24"/>
              </w:rPr>
              <w:t xml:space="preserve"> şi documentelor care pot fi accesate, </w:t>
            </w:r>
            <w:proofErr w:type="spellStart"/>
            <w:r w:rsidRPr="003929AA">
              <w:rPr>
                <w:rFonts w:ascii="Trebuchet MS" w:hAnsi="Trebuchet MS"/>
                <w:color w:val="0070C0"/>
                <w:sz w:val="24"/>
                <w:szCs w:val="24"/>
              </w:rPr>
              <w:t>obţinute</w:t>
            </w:r>
            <w:proofErr w:type="spellEnd"/>
            <w:r w:rsidRPr="003929AA">
              <w:rPr>
                <w:rFonts w:ascii="Trebuchet MS" w:hAnsi="Trebuchet MS"/>
                <w:color w:val="0070C0"/>
                <w:sz w:val="24"/>
                <w:szCs w:val="24"/>
              </w:rPr>
              <w:t xml:space="preserve"> sau puse la </w:t>
            </w:r>
            <w:proofErr w:type="spellStart"/>
            <w:r w:rsidRPr="003929AA">
              <w:rPr>
                <w:rFonts w:ascii="Trebuchet MS" w:hAnsi="Trebuchet MS"/>
                <w:color w:val="0070C0"/>
                <w:sz w:val="24"/>
                <w:szCs w:val="24"/>
              </w:rPr>
              <w:t>dispoziţia</w:t>
            </w:r>
            <w:proofErr w:type="spellEnd"/>
            <w:r w:rsidRPr="003929AA">
              <w:rPr>
                <w:rFonts w:ascii="Trebuchet MS" w:hAnsi="Trebuchet MS"/>
                <w:color w:val="0070C0"/>
                <w:sz w:val="24"/>
                <w:szCs w:val="24"/>
              </w:rPr>
              <w:t xml:space="preserve"> OI</w:t>
            </w:r>
            <w:r w:rsidR="003675D3">
              <w:rPr>
                <w:rFonts w:ascii="Trebuchet MS" w:hAnsi="Trebuchet MS"/>
                <w:color w:val="0070C0"/>
                <w:sz w:val="24"/>
                <w:szCs w:val="24"/>
              </w:rPr>
              <w:t>/AM</w:t>
            </w:r>
            <w:r w:rsidRPr="003929AA">
              <w:rPr>
                <w:rFonts w:ascii="Trebuchet MS" w:hAnsi="Trebuchet MS"/>
                <w:color w:val="0070C0"/>
                <w:sz w:val="24"/>
                <w:szCs w:val="24"/>
              </w:rPr>
              <w:t xml:space="preserve"> din bazele de date administrate de alte </w:t>
            </w:r>
            <w:proofErr w:type="spellStart"/>
            <w:r w:rsidRPr="003929AA">
              <w:rPr>
                <w:rFonts w:ascii="Trebuchet MS" w:hAnsi="Trebuchet MS"/>
                <w:color w:val="0070C0"/>
                <w:sz w:val="24"/>
                <w:szCs w:val="24"/>
              </w:rPr>
              <w:t>instituţii</w:t>
            </w:r>
            <w:proofErr w:type="spellEnd"/>
            <w:r w:rsidRPr="003929AA">
              <w:rPr>
                <w:rFonts w:ascii="Trebuchet MS" w:hAnsi="Trebuchet MS"/>
                <w:color w:val="0070C0"/>
                <w:sz w:val="24"/>
                <w:szCs w:val="24"/>
              </w:rPr>
              <w:t xml:space="preserve"> publice, pe baza protocoalelor încheiate cu acestea, precum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a </w:t>
            </w:r>
            <w:proofErr w:type="spellStart"/>
            <w:r w:rsidRPr="003929AA">
              <w:rPr>
                <w:rFonts w:ascii="Trebuchet MS" w:hAnsi="Trebuchet MS"/>
                <w:color w:val="0070C0"/>
                <w:sz w:val="24"/>
                <w:szCs w:val="24"/>
              </w:rPr>
              <w:t>informaţiilor</w:t>
            </w:r>
            <w:proofErr w:type="spellEnd"/>
            <w:r w:rsidRPr="003929AA">
              <w:rPr>
                <w:rFonts w:ascii="Trebuchet MS" w:hAnsi="Trebuchet MS"/>
                <w:color w:val="0070C0"/>
                <w:sz w:val="24"/>
                <w:szCs w:val="24"/>
              </w:rPr>
              <w:t xml:space="preserve"> transmise ca anexă la cererea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 xml:space="preserve"> și disponibile în sistemul informatic MySMIS2021/SMIS2021+. În cazuri </w:t>
            </w:r>
            <w:proofErr w:type="spellStart"/>
            <w:r w:rsidRPr="003929AA">
              <w:rPr>
                <w:rFonts w:ascii="Trebuchet MS" w:hAnsi="Trebuchet MS"/>
                <w:color w:val="0070C0"/>
                <w:sz w:val="24"/>
                <w:szCs w:val="24"/>
              </w:rPr>
              <w:t>excepţionale</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pentru motive independente de solicitant, la solicitarea acestuia, procesul de contractare poate fi suspendat, sub </w:t>
            </w:r>
            <w:proofErr w:type="spellStart"/>
            <w:r w:rsidRPr="003929AA">
              <w:rPr>
                <w:rFonts w:ascii="Trebuchet MS" w:hAnsi="Trebuchet MS"/>
                <w:color w:val="0070C0"/>
                <w:sz w:val="24"/>
                <w:szCs w:val="24"/>
              </w:rPr>
              <w:t>condiţia</w:t>
            </w:r>
            <w:proofErr w:type="spellEnd"/>
            <w:r w:rsidRPr="003929AA">
              <w:rPr>
                <w:rFonts w:ascii="Trebuchet MS" w:hAnsi="Trebuchet MS"/>
                <w:color w:val="0070C0"/>
                <w:sz w:val="24"/>
                <w:szCs w:val="24"/>
              </w:rPr>
              <w:t xml:space="preserve"> ca perioada de suspendare să nu afecteze proiectul, astfel încât să se asigure implementarea acestuia în </w:t>
            </w:r>
            <w:proofErr w:type="spellStart"/>
            <w:r w:rsidRPr="003929AA">
              <w:rPr>
                <w:rFonts w:ascii="Trebuchet MS" w:hAnsi="Trebuchet MS"/>
                <w:color w:val="0070C0"/>
                <w:sz w:val="24"/>
                <w:szCs w:val="24"/>
              </w:rPr>
              <w:t>condiţii</w:t>
            </w:r>
            <w:proofErr w:type="spellEnd"/>
            <w:r w:rsidRPr="003929AA">
              <w:rPr>
                <w:rFonts w:ascii="Trebuchet MS" w:hAnsi="Trebuchet MS"/>
                <w:color w:val="0070C0"/>
                <w:sz w:val="24"/>
                <w:szCs w:val="24"/>
              </w:rPr>
              <w:t xml:space="preserve"> optime, în conformitate cu cererea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 cu respectarea condițiil</w:t>
            </w:r>
            <w:r w:rsidR="003675D3">
              <w:rPr>
                <w:rFonts w:ascii="Trebuchet MS" w:hAnsi="Trebuchet MS"/>
                <w:color w:val="0070C0"/>
                <w:sz w:val="24"/>
                <w:szCs w:val="24"/>
              </w:rPr>
              <w:t>or</w:t>
            </w:r>
            <w:r w:rsidRPr="003929AA">
              <w:rPr>
                <w:rFonts w:ascii="Trebuchet MS" w:hAnsi="Trebuchet MS"/>
                <w:color w:val="0070C0"/>
                <w:sz w:val="24"/>
                <w:szCs w:val="24"/>
              </w:rPr>
              <w:t xml:space="preserve"> de finanțare prevăzute în </w:t>
            </w:r>
            <w:r w:rsidR="009A64A8">
              <w:rPr>
                <w:rFonts w:ascii="Trebuchet MS" w:hAnsi="Trebuchet MS"/>
                <w:color w:val="0070C0"/>
                <w:sz w:val="24"/>
                <w:szCs w:val="24"/>
              </w:rPr>
              <w:t>ghidul solicitantului</w:t>
            </w:r>
            <w:r w:rsidR="009A64A8" w:rsidRPr="003929AA">
              <w:rPr>
                <w:rFonts w:ascii="Trebuchet MS" w:hAnsi="Trebuchet MS"/>
                <w:color w:val="0070C0"/>
                <w:sz w:val="24"/>
                <w:szCs w:val="24"/>
              </w:rPr>
              <w:t xml:space="preserve"> </w:t>
            </w:r>
            <w:r w:rsidRPr="003929AA">
              <w:rPr>
                <w:rFonts w:ascii="Trebuchet MS" w:hAnsi="Trebuchet MS"/>
                <w:color w:val="0070C0"/>
                <w:sz w:val="24"/>
                <w:szCs w:val="24"/>
              </w:rPr>
              <w:t xml:space="preserve">și cu încadrarea în perioada de programare. Perioadele de suspendare nu pot </w:t>
            </w:r>
            <w:proofErr w:type="spellStart"/>
            <w:r w:rsidRPr="003929AA">
              <w:rPr>
                <w:rFonts w:ascii="Trebuchet MS" w:hAnsi="Trebuchet MS"/>
                <w:color w:val="0070C0"/>
                <w:sz w:val="24"/>
                <w:szCs w:val="24"/>
              </w:rPr>
              <w:t>depăşi</w:t>
            </w:r>
            <w:proofErr w:type="spellEnd"/>
            <w:r w:rsidRPr="003929AA">
              <w:rPr>
                <w:rFonts w:ascii="Trebuchet MS" w:hAnsi="Trebuchet MS"/>
                <w:color w:val="0070C0"/>
                <w:sz w:val="24"/>
                <w:szCs w:val="24"/>
              </w:rPr>
              <w:t xml:space="preserve"> 45 de zile calendaristice. Pentru toate proiectele de </w:t>
            </w:r>
            <w:proofErr w:type="spellStart"/>
            <w:r w:rsidRPr="003929AA">
              <w:rPr>
                <w:rFonts w:ascii="Trebuchet MS" w:hAnsi="Trebuchet MS"/>
                <w:color w:val="0070C0"/>
                <w:sz w:val="24"/>
                <w:szCs w:val="24"/>
              </w:rPr>
              <w:t>investiţii</w:t>
            </w:r>
            <w:proofErr w:type="spellEnd"/>
            <w:r w:rsidRPr="003929AA">
              <w:rPr>
                <w:rFonts w:ascii="Trebuchet MS" w:hAnsi="Trebuchet MS"/>
                <w:color w:val="0070C0"/>
                <w:sz w:val="24"/>
                <w:szCs w:val="24"/>
              </w:rPr>
              <w:t xml:space="preserve"> publice, inclusiv pentru cele pentru care nu este necesară </w:t>
            </w:r>
            <w:proofErr w:type="spellStart"/>
            <w:r w:rsidRPr="003929AA">
              <w:rPr>
                <w:rFonts w:ascii="Trebuchet MS" w:hAnsi="Trebuchet MS"/>
                <w:color w:val="0070C0"/>
                <w:sz w:val="24"/>
                <w:szCs w:val="24"/>
              </w:rPr>
              <w:t>obţinerea</w:t>
            </w:r>
            <w:proofErr w:type="spellEnd"/>
            <w:r w:rsidRPr="003929AA">
              <w:rPr>
                <w:rFonts w:ascii="Trebuchet MS" w:hAnsi="Trebuchet MS"/>
                <w:color w:val="0070C0"/>
                <w:sz w:val="24"/>
                <w:szCs w:val="24"/>
              </w:rPr>
              <w:t xml:space="preserve"> </w:t>
            </w:r>
            <w:proofErr w:type="spellStart"/>
            <w:r w:rsidRPr="003929AA">
              <w:rPr>
                <w:rFonts w:ascii="Trebuchet MS" w:hAnsi="Trebuchet MS"/>
                <w:color w:val="0070C0"/>
                <w:sz w:val="24"/>
                <w:szCs w:val="24"/>
              </w:rPr>
              <w:t>autorizaţiei</w:t>
            </w:r>
            <w:proofErr w:type="spellEnd"/>
            <w:r w:rsidRPr="003929AA">
              <w:rPr>
                <w:rFonts w:ascii="Trebuchet MS" w:hAnsi="Trebuchet MS"/>
                <w:color w:val="0070C0"/>
                <w:sz w:val="24"/>
                <w:szCs w:val="24"/>
              </w:rPr>
              <w:t xml:space="preserve"> de construire, solicitantul are </w:t>
            </w:r>
            <w:proofErr w:type="spellStart"/>
            <w:r w:rsidRPr="003929AA">
              <w:rPr>
                <w:rFonts w:ascii="Trebuchet MS" w:hAnsi="Trebuchet MS"/>
                <w:color w:val="0070C0"/>
                <w:sz w:val="24"/>
                <w:szCs w:val="24"/>
              </w:rPr>
              <w:t>obligaţia</w:t>
            </w:r>
            <w:proofErr w:type="spellEnd"/>
            <w:r w:rsidRPr="003929AA">
              <w:rPr>
                <w:rFonts w:ascii="Trebuchet MS" w:hAnsi="Trebuchet MS"/>
                <w:color w:val="0070C0"/>
                <w:sz w:val="24"/>
                <w:szCs w:val="24"/>
              </w:rPr>
              <w:t xml:space="preserve"> ca în etapa de contractare, să facă dovada unui drept real principal fără sarcini asupra bunurilor imobile care fac obiectul cererii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w:t>
            </w:r>
          </w:p>
          <w:p w14:paraId="01DCCEF1" w14:textId="77777777" w:rsidR="009858D5" w:rsidRPr="003929AA" w:rsidRDefault="009858D5" w:rsidP="009858D5">
            <w:pPr>
              <w:spacing w:before="120" w:after="120"/>
              <w:jc w:val="both"/>
              <w:rPr>
                <w:rFonts w:ascii="Trebuchet MS" w:hAnsi="Trebuchet MS"/>
                <w:color w:val="0070C0"/>
                <w:sz w:val="24"/>
                <w:szCs w:val="24"/>
              </w:rPr>
            </w:pPr>
            <w:r w:rsidRPr="00147BA2">
              <w:rPr>
                <w:rFonts w:ascii="Trebuchet MS" w:hAnsi="Trebuchet MS"/>
                <w:b/>
                <w:bCs/>
                <w:color w:val="0070C0"/>
                <w:sz w:val="24"/>
                <w:szCs w:val="24"/>
              </w:rPr>
              <w:t>Atenție!</w:t>
            </w:r>
            <w:r w:rsidRPr="00A34C5F">
              <w:rPr>
                <w:rFonts w:ascii="Trebuchet MS" w:hAnsi="Trebuchet MS"/>
                <w:color w:val="0070C0"/>
                <w:sz w:val="24"/>
                <w:szCs w:val="24"/>
              </w:rPr>
              <w:t xml:space="preserve"> Toate termenele menționate în ghidul solicitantului de finanțare: termenul aferent etapelor de evaluare și selecție, termenul de transmitere a răspunsului la adresele de clarificări din cadrul procesului de evaluare, selecție și contractare, </w:t>
            </w:r>
            <w:r w:rsidRPr="00515014">
              <w:rPr>
                <w:rFonts w:ascii="Trebuchet MS" w:hAnsi="Trebuchet MS"/>
                <w:color w:val="0070C0"/>
                <w:sz w:val="24"/>
                <w:szCs w:val="24"/>
              </w:rPr>
              <w:t>termenul pentru depunerea contestațiilor, termenul pentru semnarea contractului de finanțare, sunt calculate începând cu următoarea zi lucrătoare după transmiterea adresei/notificării și nu includ ziua transmiterii răspunsului.</w:t>
            </w:r>
          </w:p>
          <w:p w14:paraId="0EFBB185" w14:textId="77777777" w:rsidR="009858D5" w:rsidRPr="003929AA" w:rsidRDefault="009858D5" w:rsidP="009858D5">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Eligibilitatea solicitantului și a proiectului sunt verificate conform </w:t>
            </w:r>
            <w:r w:rsidR="000B7438" w:rsidRPr="003929AA">
              <w:rPr>
                <w:rFonts w:ascii="Trebuchet MS" w:hAnsi="Trebuchet MS"/>
                <w:color w:val="0070C0"/>
                <w:sz w:val="24"/>
                <w:szCs w:val="24"/>
              </w:rPr>
              <w:t>grilei de verificare de eligibilitate și contractare</w:t>
            </w:r>
            <w:r w:rsidRPr="003929AA">
              <w:rPr>
                <w:rFonts w:ascii="Trebuchet MS" w:hAnsi="Trebuchet MS"/>
                <w:color w:val="0070C0"/>
                <w:sz w:val="24"/>
                <w:szCs w:val="24"/>
              </w:rPr>
              <w:t xml:space="preserve">, după îndeplinirea condițiilor și a punctajului minim acordat în cadrul procesului de evaluare </w:t>
            </w:r>
            <w:proofErr w:type="spellStart"/>
            <w:r w:rsidRPr="003929AA">
              <w:rPr>
                <w:rFonts w:ascii="Trebuchet MS" w:hAnsi="Trebuchet MS"/>
                <w:color w:val="0070C0"/>
                <w:sz w:val="24"/>
                <w:szCs w:val="24"/>
              </w:rPr>
              <w:t>tehnico</w:t>
            </w:r>
            <w:proofErr w:type="spellEnd"/>
            <w:r w:rsidRPr="003929AA">
              <w:rPr>
                <w:rFonts w:ascii="Trebuchet MS" w:hAnsi="Trebuchet MS"/>
                <w:color w:val="0070C0"/>
                <w:sz w:val="24"/>
                <w:szCs w:val="24"/>
              </w:rPr>
              <w:t>-financiară.</w:t>
            </w:r>
          </w:p>
          <w:p w14:paraId="7375DC10" w14:textId="77777777" w:rsidR="000B7438" w:rsidRPr="003929AA" w:rsidRDefault="000B7438" w:rsidP="000B7438">
            <w:pPr>
              <w:spacing w:before="120" w:after="120"/>
              <w:jc w:val="both"/>
              <w:rPr>
                <w:rFonts w:ascii="Trebuchet MS" w:hAnsi="Trebuchet MS"/>
                <w:color w:val="0070C0"/>
                <w:sz w:val="24"/>
                <w:szCs w:val="24"/>
              </w:rPr>
            </w:pPr>
            <w:r w:rsidRPr="003929AA">
              <w:rPr>
                <w:rFonts w:ascii="Trebuchet MS" w:hAnsi="Trebuchet MS"/>
                <w:color w:val="0070C0"/>
                <w:sz w:val="24"/>
                <w:szCs w:val="24"/>
              </w:rPr>
              <w:t>Urmare a verificării îndeplinirii condițiilor de eligibilitate, OI/AM va demara întocmirea contractului de finanțare sau va emite decizia de respingere a finanțării.</w:t>
            </w:r>
          </w:p>
          <w:p w14:paraId="0B884B6D" w14:textId="77777777" w:rsidR="000B7438" w:rsidRPr="003929AA" w:rsidRDefault="000B7438" w:rsidP="000B7438">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În cazul neîndeplinirii condițiilor de eligibilitate conform Ghidului solicitantului oricând </w:t>
            </w:r>
            <w:r w:rsidRPr="003675D3">
              <w:rPr>
                <w:rFonts w:ascii="Trebuchet MS" w:hAnsi="Trebuchet MS"/>
                <w:color w:val="0070C0"/>
                <w:sz w:val="24"/>
                <w:szCs w:val="24"/>
              </w:rPr>
              <w:t xml:space="preserve">pe perioada procesului de evaluare, selecție și contractare, cererea de finanțare va fi respinsă. În acest sens, </w:t>
            </w:r>
            <w:proofErr w:type="spellStart"/>
            <w:r w:rsidRPr="003675D3">
              <w:rPr>
                <w:rFonts w:ascii="Trebuchet MS" w:hAnsi="Trebuchet MS"/>
                <w:color w:val="0070C0"/>
                <w:sz w:val="24"/>
                <w:szCs w:val="24"/>
              </w:rPr>
              <w:t>aplicantul</w:t>
            </w:r>
            <w:proofErr w:type="spellEnd"/>
            <w:r w:rsidRPr="003675D3">
              <w:rPr>
                <w:rFonts w:ascii="Trebuchet MS" w:hAnsi="Trebuchet MS"/>
                <w:color w:val="0070C0"/>
                <w:sz w:val="24"/>
                <w:szCs w:val="24"/>
              </w:rPr>
              <w:t xml:space="preserve"> trebuie ca la apariția oricărei situații, eveniment ori modificare care</w:t>
            </w:r>
            <w:r w:rsidRPr="003929AA">
              <w:rPr>
                <w:rFonts w:ascii="Trebuchet MS" w:hAnsi="Trebuchet MS"/>
                <w:color w:val="0070C0"/>
                <w:sz w:val="24"/>
                <w:szCs w:val="24"/>
              </w:rPr>
              <w:t xml:space="preserve"> afectează sau ar putea afecta respectarea condițiilor de eligibilitate menționate în Ghidul solicitantului să o aducă la cunoștința OI/AM în termen de 5 zile lucrătoare de la luarea la cunoștință a situației respective.</w:t>
            </w:r>
          </w:p>
        </w:tc>
      </w:tr>
    </w:tbl>
    <w:p w14:paraId="65345F81" w14:textId="77777777" w:rsidR="007565FE" w:rsidRDefault="007565FE" w:rsidP="00EF4F09">
      <w:bookmarkStart w:id="340" w:name="_Toc144131608"/>
    </w:p>
    <w:p w14:paraId="2540CDBA" w14:textId="77777777" w:rsidR="000E1081" w:rsidRPr="00147BA2" w:rsidRDefault="004711D7" w:rsidP="00147BA2">
      <w:pPr>
        <w:pStyle w:val="Heading3"/>
        <w:rPr>
          <w:rFonts w:ascii="Trebuchet MS" w:hAnsi="Trebuchet MS"/>
          <w:color w:val="0070C0"/>
        </w:rPr>
      </w:pPr>
      <w:r w:rsidRPr="00147BA2">
        <w:rPr>
          <w:rFonts w:ascii="Trebuchet MS" w:hAnsi="Trebuchet MS"/>
          <w:color w:val="0070C0"/>
        </w:rPr>
        <w:t xml:space="preserve">8.9.2 </w:t>
      </w:r>
      <w:r w:rsidR="000E1081" w:rsidRPr="00147BA2">
        <w:rPr>
          <w:rFonts w:ascii="Trebuchet MS" w:hAnsi="Trebuchet MS"/>
          <w:color w:val="0070C0"/>
        </w:rPr>
        <w:t>Decizia de acordare</w:t>
      </w:r>
      <w:r w:rsidR="00D56036" w:rsidRPr="00147BA2">
        <w:rPr>
          <w:rFonts w:ascii="Trebuchet MS" w:hAnsi="Trebuchet MS"/>
          <w:color w:val="0070C0"/>
        </w:rPr>
        <w:t>/respingere</w:t>
      </w:r>
      <w:r w:rsidR="000E1081" w:rsidRPr="00147BA2">
        <w:rPr>
          <w:rFonts w:ascii="Trebuchet MS" w:hAnsi="Trebuchet MS"/>
          <w:color w:val="0070C0"/>
        </w:rPr>
        <w:t xml:space="preserve"> a finanțării</w:t>
      </w:r>
      <w:bookmarkEnd w:id="340"/>
    </w:p>
    <w:tbl>
      <w:tblPr>
        <w:tblStyle w:val="TableGrid"/>
        <w:tblW w:w="9396" w:type="dxa"/>
        <w:tblLook w:val="04A0" w:firstRow="1" w:lastRow="0" w:firstColumn="1" w:lastColumn="0" w:noHBand="0" w:noVBand="1"/>
      </w:tblPr>
      <w:tblGrid>
        <w:gridCol w:w="9396"/>
      </w:tblGrid>
      <w:tr w:rsidR="003506A1" w:rsidRPr="003929AA" w14:paraId="2916731D" w14:textId="77777777" w:rsidTr="002475D4">
        <w:tc>
          <w:tcPr>
            <w:tcW w:w="9396" w:type="dxa"/>
          </w:tcPr>
          <w:p w14:paraId="422127B2" w14:textId="77777777" w:rsidR="008C6B4E" w:rsidRPr="003929AA" w:rsidRDefault="008C6B4E" w:rsidP="008C6B4E">
            <w:pPr>
              <w:spacing w:before="120" w:after="120"/>
              <w:jc w:val="both"/>
              <w:rPr>
                <w:rFonts w:ascii="Trebuchet MS" w:hAnsi="Trebuchet MS"/>
                <w:color w:val="0070C0"/>
                <w:sz w:val="24"/>
                <w:szCs w:val="24"/>
              </w:rPr>
            </w:pPr>
            <w:r w:rsidRPr="00A34C5F">
              <w:rPr>
                <w:rFonts w:ascii="Trebuchet MS" w:hAnsi="Trebuchet MS"/>
                <w:color w:val="0070C0"/>
                <w:sz w:val="24"/>
                <w:szCs w:val="24"/>
              </w:rPr>
              <w:t xml:space="preserve">Ca urmare a verificării îndeplinirii </w:t>
            </w:r>
            <w:proofErr w:type="spellStart"/>
            <w:r w:rsidRPr="00A34C5F">
              <w:rPr>
                <w:rFonts w:ascii="Trebuchet MS" w:hAnsi="Trebuchet MS"/>
                <w:color w:val="0070C0"/>
                <w:sz w:val="24"/>
                <w:szCs w:val="24"/>
              </w:rPr>
              <w:t>condiţiilor</w:t>
            </w:r>
            <w:proofErr w:type="spellEnd"/>
            <w:r w:rsidRPr="00A34C5F">
              <w:rPr>
                <w:rFonts w:ascii="Trebuchet MS" w:hAnsi="Trebuchet MS"/>
                <w:color w:val="0070C0"/>
                <w:sz w:val="24"/>
                <w:szCs w:val="24"/>
              </w:rPr>
              <w:t xml:space="preserve"> de eligibilitate, OI</w:t>
            </w:r>
            <w:r w:rsidR="00C54CBC" w:rsidRPr="00515014">
              <w:rPr>
                <w:rFonts w:ascii="Trebuchet MS" w:hAnsi="Trebuchet MS"/>
                <w:color w:val="0070C0"/>
                <w:sz w:val="24"/>
                <w:szCs w:val="24"/>
              </w:rPr>
              <w:t>/AM</w:t>
            </w:r>
            <w:r w:rsidRPr="003929AA">
              <w:rPr>
                <w:rFonts w:ascii="Trebuchet MS" w:hAnsi="Trebuchet MS"/>
                <w:color w:val="0070C0"/>
                <w:sz w:val="24"/>
                <w:szCs w:val="24"/>
              </w:rPr>
              <w:t xml:space="preserve"> va emite fie decizia de aprobare, fie decizia de respingere a </w:t>
            </w:r>
            <w:proofErr w:type="spellStart"/>
            <w:r w:rsidRPr="003929AA">
              <w:rPr>
                <w:rFonts w:ascii="Trebuchet MS" w:hAnsi="Trebuchet MS"/>
                <w:color w:val="0070C0"/>
                <w:sz w:val="24"/>
                <w:szCs w:val="24"/>
              </w:rPr>
              <w:t>finanţării</w:t>
            </w:r>
            <w:proofErr w:type="spellEnd"/>
            <w:r w:rsidRPr="003929AA">
              <w:rPr>
                <w:rFonts w:ascii="Trebuchet MS" w:hAnsi="Trebuchet MS"/>
                <w:color w:val="0070C0"/>
                <w:sz w:val="24"/>
                <w:szCs w:val="24"/>
              </w:rPr>
              <w:t>.</w:t>
            </w:r>
          </w:p>
          <w:p w14:paraId="0CFCAA50" w14:textId="77777777" w:rsidR="008C6B4E" w:rsidRPr="003929AA" w:rsidRDefault="008C6B4E" w:rsidP="008C6B4E">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Pentru proiectele selectate, în baza deciziei de aprobare a </w:t>
            </w:r>
            <w:proofErr w:type="spellStart"/>
            <w:r w:rsidRPr="003929AA">
              <w:rPr>
                <w:rFonts w:ascii="Trebuchet MS" w:hAnsi="Trebuchet MS"/>
                <w:color w:val="0070C0"/>
                <w:sz w:val="24"/>
                <w:szCs w:val="24"/>
              </w:rPr>
              <w:t>finanţării</w:t>
            </w:r>
            <w:proofErr w:type="spellEnd"/>
            <w:r w:rsidRPr="003929AA">
              <w:rPr>
                <w:rFonts w:ascii="Trebuchet MS" w:hAnsi="Trebuchet MS"/>
                <w:color w:val="0070C0"/>
                <w:sz w:val="24"/>
                <w:szCs w:val="24"/>
              </w:rPr>
              <w:t xml:space="preserve"> OI va proceda la încheierea contractului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w:t>
            </w:r>
          </w:p>
          <w:p w14:paraId="541E7FF3" w14:textId="1B570422" w:rsidR="008C6B4E" w:rsidRPr="003929AA" w:rsidRDefault="008C6B4E" w:rsidP="008C6B4E">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OI emite decizia de respingere a </w:t>
            </w:r>
            <w:proofErr w:type="spellStart"/>
            <w:r w:rsidRPr="003929AA">
              <w:rPr>
                <w:rFonts w:ascii="Trebuchet MS" w:hAnsi="Trebuchet MS"/>
                <w:color w:val="0070C0"/>
                <w:sz w:val="24"/>
                <w:szCs w:val="24"/>
              </w:rPr>
              <w:t>finanţării</w:t>
            </w:r>
            <w:proofErr w:type="spellEnd"/>
            <w:r w:rsidRPr="003929AA">
              <w:rPr>
                <w:rFonts w:ascii="Trebuchet MS" w:hAnsi="Trebuchet MS"/>
                <w:color w:val="0070C0"/>
                <w:sz w:val="24"/>
                <w:szCs w:val="24"/>
              </w:rPr>
              <w:t xml:space="preserve">, în etapa de contractare, cu </w:t>
            </w:r>
            <w:proofErr w:type="spellStart"/>
            <w:r w:rsidRPr="003929AA">
              <w:rPr>
                <w:rFonts w:ascii="Trebuchet MS" w:hAnsi="Trebuchet MS"/>
                <w:color w:val="0070C0"/>
                <w:sz w:val="24"/>
                <w:szCs w:val="24"/>
              </w:rPr>
              <w:t>menţionarea</w:t>
            </w:r>
            <w:proofErr w:type="spellEnd"/>
            <w:r w:rsidRPr="003929AA">
              <w:rPr>
                <w:rFonts w:ascii="Trebuchet MS" w:hAnsi="Trebuchet MS"/>
                <w:color w:val="0070C0"/>
                <w:sz w:val="24"/>
                <w:szCs w:val="24"/>
              </w:rPr>
              <w:t xml:space="preserve"> motivelor de respingere, dacă intervine cel </w:t>
            </w:r>
            <w:proofErr w:type="spellStart"/>
            <w:r w:rsidRPr="003929AA">
              <w:rPr>
                <w:rFonts w:ascii="Trebuchet MS" w:hAnsi="Trebuchet MS"/>
                <w:color w:val="0070C0"/>
                <w:sz w:val="24"/>
                <w:szCs w:val="24"/>
              </w:rPr>
              <w:t>puţin</w:t>
            </w:r>
            <w:proofErr w:type="spellEnd"/>
            <w:r w:rsidRPr="003929AA">
              <w:rPr>
                <w:rFonts w:ascii="Trebuchet MS" w:hAnsi="Trebuchet MS"/>
                <w:color w:val="0070C0"/>
                <w:sz w:val="24"/>
                <w:szCs w:val="24"/>
              </w:rPr>
              <w:t xml:space="preserve"> una dintre următoarele </w:t>
            </w:r>
            <w:proofErr w:type="spellStart"/>
            <w:r w:rsidRPr="003929AA">
              <w:rPr>
                <w:rFonts w:ascii="Trebuchet MS" w:hAnsi="Trebuchet MS"/>
                <w:color w:val="0070C0"/>
                <w:sz w:val="24"/>
                <w:szCs w:val="24"/>
              </w:rPr>
              <w:t>situaţii</w:t>
            </w:r>
            <w:proofErr w:type="spellEnd"/>
            <w:r w:rsidRPr="003929AA">
              <w:rPr>
                <w:rFonts w:ascii="Trebuchet MS" w:hAnsi="Trebuchet MS"/>
                <w:color w:val="0070C0"/>
                <w:sz w:val="24"/>
                <w:szCs w:val="24"/>
              </w:rPr>
              <w:t xml:space="preserve">, fără ca enumerarea să excludă alte </w:t>
            </w:r>
            <w:proofErr w:type="spellStart"/>
            <w:r w:rsidRPr="003929AA">
              <w:rPr>
                <w:rFonts w:ascii="Trebuchet MS" w:hAnsi="Trebuchet MS"/>
                <w:color w:val="0070C0"/>
                <w:sz w:val="24"/>
                <w:szCs w:val="24"/>
              </w:rPr>
              <w:t>condiţii</w:t>
            </w:r>
            <w:proofErr w:type="spellEnd"/>
            <w:r w:rsidRPr="003929AA">
              <w:rPr>
                <w:rFonts w:ascii="Trebuchet MS" w:hAnsi="Trebuchet MS"/>
                <w:color w:val="0070C0"/>
                <w:sz w:val="24"/>
                <w:szCs w:val="24"/>
              </w:rPr>
              <w:t xml:space="preserve"> specifice prevăzute în </w:t>
            </w:r>
            <w:r w:rsidR="00DB6925">
              <w:rPr>
                <w:rFonts w:ascii="Trebuchet MS" w:hAnsi="Trebuchet MS"/>
                <w:color w:val="0070C0"/>
                <w:sz w:val="24"/>
                <w:szCs w:val="24"/>
              </w:rPr>
              <w:t>ghidul solicitantului</w:t>
            </w:r>
            <w:r w:rsidR="00DB6925" w:rsidRPr="003929AA">
              <w:rPr>
                <w:rFonts w:ascii="Trebuchet MS" w:hAnsi="Trebuchet MS"/>
                <w:color w:val="0070C0"/>
                <w:sz w:val="24"/>
                <w:szCs w:val="24"/>
              </w:rPr>
              <w:t xml:space="preserve"> </w:t>
            </w:r>
            <w:r w:rsidRPr="003929AA">
              <w:rPr>
                <w:rFonts w:ascii="Trebuchet MS" w:hAnsi="Trebuchet MS"/>
                <w:color w:val="0070C0"/>
                <w:sz w:val="24"/>
                <w:szCs w:val="24"/>
              </w:rPr>
              <w:t>sau generate în cadrul procesului de evaluare și selecție:</w:t>
            </w:r>
          </w:p>
          <w:p w14:paraId="311F72A8" w14:textId="744649CA" w:rsidR="008C6B4E" w:rsidRPr="003929AA" w:rsidRDefault="008C6B4E" w:rsidP="009616FC">
            <w:pPr>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lastRenderedPageBreak/>
              <w:t xml:space="preserve">a) solicitantul nu face dovada că cele declarate prin </w:t>
            </w:r>
            <w:proofErr w:type="spellStart"/>
            <w:r w:rsidRPr="003929AA">
              <w:rPr>
                <w:rFonts w:ascii="Trebuchet MS" w:hAnsi="Trebuchet MS"/>
                <w:color w:val="0070C0"/>
                <w:sz w:val="24"/>
                <w:szCs w:val="24"/>
              </w:rPr>
              <w:t>Declaraţia</w:t>
            </w:r>
            <w:proofErr w:type="spellEnd"/>
            <w:r w:rsidRPr="003929AA">
              <w:rPr>
                <w:rFonts w:ascii="Trebuchet MS" w:hAnsi="Trebuchet MS"/>
                <w:color w:val="0070C0"/>
                <w:sz w:val="24"/>
                <w:szCs w:val="24"/>
              </w:rPr>
              <w:t xml:space="preserve"> unică sunt conforme cu realitatea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corespund </w:t>
            </w:r>
            <w:proofErr w:type="spellStart"/>
            <w:r w:rsidRPr="003929AA">
              <w:rPr>
                <w:rFonts w:ascii="Trebuchet MS" w:hAnsi="Trebuchet MS"/>
                <w:color w:val="0070C0"/>
                <w:sz w:val="24"/>
                <w:szCs w:val="24"/>
              </w:rPr>
              <w:t>cerinţelor</w:t>
            </w:r>
            <w:proofErr w:type="spellEnd"/>
            <w:r w:rsidRPr="003929AA">
              <w:rPr>
                <w:rFonts w:ascii="Trebuchet MS" w:hAnsi="Trebuchet MS"/>
                <w:color w:val="0070C0"/>
                <w:sz w:val="24"/>
                <w:szCs w:val="24"/>
              </w:rPr>
              <w:t xml:space="preserve"> din </w:t>
            </w:r>
            <w:r w:rsidR="00DB6925">
              <w:rPr>
                <w:rFonts w:ascii="Trebuchet MS" w:hAnsi="Trebuchet MS"/>
                <w:color w:val="0070C0"/>
                <w:sz w:val="24"/>
                <w:szCs w:val="24"/>
              </w:rPr>
              <w:t>ghidul solicitantului</w:t>
            </w:r>
            <w:r w:rsidRPr="003929AA">
              <w:rPr>
                <w:rFonts w:ascii="Trebuchet MS" w:hAnsi="Trebuchet MS"/>
                <w:color w:val="0070C0"/>
                <w:sz w:val="24"/>
                <w:szCs w:val="24"/>
              </w:rPr>
              <w:t>, până la termenul stabilit de către OI;</w:t>
            </w:r>
          </w:p>
          <w:p w14:paraId="1E7E67A8" w14:textId="77777777" w:rsidR="008C6B4E" w:rsidRPr="003929AA" w:rsidRDefault="008C6B4E" w:rsidP="009616FC">
            <w:pPr>
              <w:spacing w:before="120" w:after="120"/>
              <w:ind w:left="708"/>
              <w:jc w:val="both"/>
              <w:rPr>
                <w:rFonts w:ascii="Trebuchet MS" w:hAnsi="Trebuchet MS"/>
                <w:color w:val="0070C0"/>
                <w:sz w:val="24"/>
                <w:szCs w:val="24"/>
              </w:rPr>
            </w:pPr>
            <w:r w:rsidRPr="003929AA">
              <w:rPr>
                <w:rFonts w:ascii="Trebuchet MS" w:hAnsi="Trebuchet MS"/>
                <w:color w:val="0070C0"/>
                <w:sz w:val="24"/>
                <w:szCs w:val="24"/>
              </w:rPr>
              <w:t>b) solicitantul nu transmite documentele solicitate în etapa de contractare în termen de maxim 15 zile lucrătoare, calculat de la data primirii solicitării și/sau nu răspunde în termenul de maxim 15 zile lucrătoare, calculat de la data primirii solicitării de clarificări, la clarificările care sunt solicitate de OI.</w:t>
            </w:r>
          </w:p>
          <w:p w14:paraId="725B5C97" w14:textId="77777777" w:rsidR="008C6B4E" w:rsidRPr="003929AA" w:rsidRDefault="008C6B4E" w:rsidP="008C6B4E">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Pentru toate proiectele de investiții publice, inclusiv pentru cele pentru care nu este necesară </w:t>
            </w:r>
            <w:proofErr w:type="spellStart"/>
            <w:r w:rsidRPr="003929AA">
              <w:rPr>
                <w:rFonts w:ascii="Trebuchet MS" w:hAnsi="Trebuchet MS"/>
                <w:color w:val="0070C0"/>
                <w:sz w:val="24"/>
                <w:szCs w:val="24"/>
              </w:rPr>
              <w:t>obţinerea</w:t>
            </w:r>
            <w:proofErr w:type="spellEnd"/>
            <w:r w:rsidRPr="003929AA">
              <w:rPr>
                <w:rFonts w:ascii="Trebuchet MS" w:hAnsi="Trebuchet MS"/>
                <w:color w:val="0070C0"/>
                <w:sz w:val="24"/>
                <w:szCs w:val="24"/>
              </w:rPr>
              <w:t xml:space="preserve"> autorizației de construire, incapacitatea de a dovedi deținerea dreptului real principal, cel târziu în etapa de contractare va conduce la respingerea proiectului din procesul de contractare.</w:t>
            </w:r>
          </w:p>
          <w:p w14:paraId="35FBEE6A" w14:textId="77777777" w:rsidR="008C6B4E" w:rsidRPr="003929AA" w:rsidRDefault="008C6B4E" w:rsidP="008C6B4E">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Decizia de respingere a </w:t>
            </w:r>
            <w:proofErr w:type="spellStart"/>
            <w:r w:rsidRPr="003929AA">
              <w:rPr>
                <w:rFonts w:ascii="Trebuchet MS" w:hAnsi="Trebuchet MS"/>
                <w:color w:val="0070C0"/>
                <w:sz w:val="24"/>
                <w:szCs w:val="24"/>
              </w:rPr>
              <w:t>finanţării</w:t>
            </w:r>
            <w:proofErr w:type="spellEnd"/>
            <w:r w:rsidRPr="003929AA">
              <w:rPr>
                <w:rFonts w:ascii="Trebuchet MS" w:hAnsi="Trebuchet MS"/>
                <w:color w:val="0070C0"/>
                <w:sz w:val="24"/>
                <w:szCs w:val="24"/>
              </w:rPr>
              <w:t xml:space="preserve"> se aduce la </w:t>
            </w:r>
            <w:proofErr w:type="spellStart"/>
            <w:r w:rsidRPr="003929AA">
              <w:rPr>
                <w:rFonts w:ascii="Trebuchet MS" w:hAnsi="Trebuchet MS"/>
                <w:color w:val="0070C0"/>
                <w:sz w:val="24"/>
                <w:szCs w:val="24"/>
              </w:rPr>
              <w:t>cunoştinţa</w:t>
            </w:r>
            <w:proofErr w:type="spellEnd"/>
            <w:r w:rsidRPr="003929AA">
              <w:rPr>
                <w:rFonts w:ascii="Trebuchet MS" w:hAnsi="Trebuchet MS"/>
                <w:color w:val="0070C0"/>
                <w:sz w:val="24"/>
                <w:szCs w:val="24"/>
              </w:rPr>
              <w:t xml:space="preserve"> solicitantului prin sistemul informatic MySMIS2021/SMIS2021+.</w:t>
            </w:r>
          </w:p>
          <w:p w14:paraId="1CF61F2B" w14:textId="77777777" w:rsidR="008C6B4E" w:rsidRPr="003929AA" w:rsidRDefault="008C6B4E" w:rsidP="002475D4">
            <w:pPr>
              <w:spacing w:before="120" w:after="120"/>
              <w:jc w:val="both"/>
              <w:rPr>
                <w:rFonts w:ascii="Trebuchet MS" w:hAnsi="Trebuchet MS"/>
                <w:color w:val="0070C0"/>
                <w:sz w:val="24"/>
                <w:szCs w:val="24"/>
              </w:rPr>
            </w:pPr>
            <w:r w:rsidRPr="003929AA">
              <w:rPr>
                <w:rFonts w:ascii="Trebuchet MS" w:hAnsi="Trebuchet MS"/>
                <w:color w:val="0070C0"/>
                <w:sz w:val="24"/>
                <w:szCs w:val="24"/>
              </w:rPr>
              <w:t xml:space="preserve">Împotriva deciziei de respingere a </w:t>
            </w:r>
            <w:proofErr w:type="spellStart"/>
            <w:r w:rsidRPr="003929AA">
              <w:rPr>
                <w:rFonts w:ascii="Trebuchet MS" w:hAnsi="Trebuchet MS"/>
                <w:color w:val="0070C0"/>
                <w:sz w:val="24"/>
                <w:szCs w:val="24"/>
              </w:rPr>
              <w:t>finanţării</w:t>
            </w:r>
            <w:proofErr w:type="spellEnd"/>
            <w:r w:rsidRPr="003929AA">
              <w:rPr>
                <w:rFonts w:ascii="Trebuchet MS" w:hAnsi="Trebuchet MS"/>
                <w:color w:val="0070C0"/>
                <w:sz w:val="24"/>
                <w:szCs w:val="24"/>
              </w:rPr>
              <w:t xml:space="preserve">, solicitantul poate formula </w:t>
            </w:r>
            <w:proofErr w:type="spellStart"/>
            <w:r w:rsidRPr="003929AA">
              <w:rPr>
                <w:rFonts w:ascii="Trebuchet MS" w:hAnsi="Trebuchet MS"/>
                <w:color w:val="0070C0"/>
                <w:sz w:val="24"/>
                <w:szCs w:val="24"/>
              </w:rPr>
              <w:t>contestaţie</w:t>
            </w:r>
            <w:proofErr w:type="spellEnd"/>
            <w:r w:rsidRPr="003929AA">
              <w:rPr>
                <w:rFonts w:ascii="Trebuchet MS" w:hAnsi="Trebuchet MS"/>
                <w:color w:val="0070C0"/>
                <w:sz w:val="24"/>
                <w:szCs w:val="24"/>
              </w:rPr>
              <w:t xml:space="preserve"> </w:t>
            </w:r>
            <w:r w:rsidR="002033DC">
              <w:rPr>
                <w:rFonts w:ascii="Trebuchet MS" w:hAnsi="Trebuchet MS"/>
                <w:color w:val="0070C0"/>
                <w:sz w:val="24"/>
                <w:szCs w:val="24"/>
              </w:rPr>
              <w:t>în condițiile Legii contenciosului administrativ.</w:t>
            </w:r>
          </w:p>
        </w:tc>
      </w:tr>
    </w:tbl>
    <w:p w14:paraId="5D4AE5BE" w14:textId="77777777" w:rsidR="007565FE" w:rsidRDefault="007565FE" w:rsidP="00EF4F09">
      <w:bookmarkStart w:id="341" w:name="_Toc144131609"/>
    </w:p>
    <w:p w14:paraId="1D5C8B6F" w14:textId="77777777" w:rsidR="000E1081" w:rsidRPr="00147BA2" w:rsidRDefault="004711D7" w:rsidP="00147BA2">
      <w:pPr>
        <w:pStyle w:val="Heading3"/>
        <w:rPr>
          <w:rFonts w:ascii="Trebuchet MS" w:hAnsi="Trebuchet MS"/>
          <w:color w:val="0070C0"/>
        </w:rPr>
      </w:pPr>
      <w:r w:rsidRPr="00147BA2">
        <w:rPr>
          <w:rFonts w:ascii="Trebuchet MS" w:hAnsi="Trebuchet MS"/>
          <w:color w:val="0070C0"/>
        </w:rPr>
        <w:t xml:space="preserve">8.9.3 </w:t>
      </w:r>
      <w:r w:rsidR="0094012B" w:rsidRPr="00147BA2">
        <w:rPr>
          <w:rFonts w:ascii="Trebuchet MS" w:hAnsi="Trebuchet MS"/>
          <w:color w:val="0070C0"/>
        </w:rPr>
        <w:t xml:space="preserve">Definitivarea </w:t>
      </w:r>
      <w:r w:rsidR="000E1081" w:rsidRPr="00147BA2">
        <w:rPr>
          <w:rFonts w:ascii="Trebuchet MS" w:hAnsi="Trebuchet MS"/>
          <w:color w:val="0070C0"/>
        </w:rPr>
        <w:t>planului de monitorizare al proiectului</w:t>
      </w:r>
      <w:bookmarkEnd w:id="341"/>
      <w:r w:rsidR="000E1081" w:rsidRPr="00147BA2">
        <w:rPr>
          <w:rFonts w:ascii="Trebuchet MS" w:hAnsi="Trebuchet MS"/>
          <w:color w:val="0070C0"/>
        </w:rPr>
        <w:t xml:space="preserve"> </w:t>
      </w:r>
    </w:p>
    <w:tbl>
      <w:tblPr>
        <w:tblStyle w:val="TableGrid"/>
        <w:tblW w:w="0" w:type="auto"/>
        <w:tblLook w:val="04A0" w:firstRow="1" w:lastRow="0" w:firstColumn="1" w:lastColumn="0" w:noHBand="0" w:noVBand="1"/>
      </w:tblPr>
      <w:tblGrid>
        <w:gridCol w:w="9396"/>
      </w:tblGrid>
      <w:tr w:rsidR="000149DE" w:rsidRPr="003929AA" w14:paraId="346B9905" w14:textId="77777777" w:rsidTr="00B558B3">
        <w:tc>
          <w:tcPr>
            <w:tcW w:w="9396" w:type="dxa"/>
          </w:tcPr>
          <w:p w14:paraId="025DD9E6" w14:textId="77777777" w:rsidR="00C2227A" w:rsidRPr="00147BA2" w:rsidRDefault="00C2227A" w:rsidP="002475D4">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Planul de monitorizare a proiectului este generat de sistemul informatic MySMIS2021/SMIS2021 și este parte integrantă a contractului de finanţare. Pe baza informaţiilor incluse în cererea de finanţare şi, dacă este cazul, a informaţiilor suplimentare solicitate beneficiarului, AM/OI verifică şi validează indicatorii de etapă în cadrul etapei de contractare. </w:t>
            </w:r>
          </w:p>
          <w:p w14:paraId="657D0559" w14:textId="77777777" w:rsidR="008743AF" w:rsidRPr="00147BA2" w:rsidRDefault="00C2227A" w:rsidP="00C2227A">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Planul de monitorizare al proiectului se elaboreaza conform Anexei</w:t>
            </w:r>
            <w:r w:rsidR="009616FC" w:rsidRPr="00147BA2">
              <w:rPr>
                <w:rFonts w:ascii="Trebuchet MS" w:hAnsi="Trebuchet MS"/>
                <w:color w:val="0070C0"/>
                <w:sz w:val="24"/>
                <w:szCs w:val="24"/>
                <w:lang w:val="it-IT"/>
              </w:rPr>
              <w:t xml:space="preserve"> </w:t>
            </w:r>
            <w:r w:rsidR="00E15F6C" w:rsidRPr="00147BA2">
              <w:rPr>
                <w:rFonts w:ascii="Trebuchet MS" w:hAnsi="Trebuchet MS"/>
                <w:color w:val="0070C0"/>
                <w:sz w:val="24"/>
                <w:szCs w:val="24"/>
                <w:lang w:val="it-IT"/>
              </w:rPr>
              <w:t>4 la prezentul ghid al solicitantului</w:t>
            </w:r>
            <w:r w:rsidRPr="00147BA2">
              <w:rPr>
                <w:rFonts w:ascii="Trebuchet MS" w:hAnsi="Trebuchet MS"/>
                <w:color w:val="0070C0"/>
                <w:sz w:val="24"/>
                <w:szCs w:val="24"/>
                <w:lang w:val="it-IT"/>
              </w:rPr>
              <w:t xml:space="preserve">. În cadrul acestuia </w:t>
            </w:r>
            <w:r w:rsidR="008743AF" w:rsidRPr="00147BA2">
              <w:rPr>
                <w:rFonts w:ascii="Trebuchet MS" w:hAnsi="Trebuchet MS"/>
                <w:color w:val="0070C0"/>
                <w:sz w:val="24"/>
                <w:szCs w:val="24"/>
                <w:lang w:val="it-IT"/>
              </w:rPr>
              <w:t>vor fi</w:t>
            </w:r>
            <w:r w:rsidRPr="00147BA2">
              <w:rPr>
                <w:rFonts w:ascii="Trebuchet MS" w:hAnsi="Trebuchet MS"/>
                <w:color w:val="0070C0"/>
                <w:sz w:val="24"/>
                <w:szCs w:val="24"/>
                <w:lang w:val="it-IT"/>
              </w:rPr>
              <w:t xml:space="preserve"> prezentați indicatorii de etapă stabiliți pentru perioada de implementare a proiectului, condițiile și documentele justificative pe baza cărora se evaluează și se</w:t>
            </w:r>
            <w:r w:rsidR="008743AF" w:rsidRPr="00147BA2">
              <w:rPr>
                <w:rFonts w:ascii="Trebuchet MS" w:hAnsi="Trebuchet MS"/>
                <w:color w:val="0070C0"/>
                <w:sz w:val="24"/>
                <w:szCs w:val="24"/>
                <w:lang w:val="it-IT"/>
              </w:rPr>
              <w:t xml:space="preserve"> probează îndeplinirea acestora. </w:t>
            </w:r>
          </w:p>
          <w:p w14:paraId="08431B67" w14:textId="77777777" w:rsidR="00C2227A" w:rsidRPr="00A34C5F" w:rsidRDefault="00C2227A" w:rsidP="00C2227A">
            <w:pPr>
              <w:spacing w:before="120" w:after="120"/>
              <w:jc w:val="both"/>
              <w:rPr>
                <w:rFonts w:ascii="Trebuchet MS" w:hAnsi="Trebuchet MS"/>
                <w:color w:val="0070C0"/>
                <w:sz w:val="24"/>
                <w:szCs w:val="24"/>
              </w:rPr>
            </w:pPr>
            <w:r w:rsidRPr="00147BA2">
              <w:rPr>
                <w:rFonts w:ascii="Trebuchet MS" w:hAnsi="Trebuchet MS"/>
                <w:color w:val="0070C0"/>
                <w:sz w:val="24"/>
                <w:szCs w:val="24"/>
                <w:lang w:val="it-IT"/>
              </w:rPr>
              <w:t xml:space="preserve">În funcție de tipologia proiectelor, solicitanții își vor </w:t>
            </w:r>
            <w:r w:rsidR="008743AF" w:rsidRPr="00147BA2">
              <w:rPr>
                <w:rFonts w:ascii="Trebuchet MS" w:hAnsi="Trebuchet MS"/>
                <w:color w:val="0070C0"/>
                <w:sz w:val="24"/>
                <w:szCs w:val="24"/>
                <w:lang w:val="it-IT"/>
              </w:rPr>
              <w:t>stabili</w:t>
            </w:r>
            <w:r w:rsidRPr="00147BA2">
              <w:rPr>
                <w:rFonts w:ascii="Trebuchet MS" w:hAnsi="Trebuchet MS"/>
                <w:color w:val="0070C0"/>
                <w:sz w:val="24"/>
                <w:szCs w:val="24"/>
                <w:lang w:val="it-IT"/>
              </w:rPr>
              <w:t xml:space="preserve"> indicatorii de etapă aplicabili, stabilindu-și termenele de realizare, fără </w:t>
            </w:r>
            <w:r w:rsidR="008743AF" w:rsidRPr="00147BA2">
              <w:rPr>
                <w:rFonts w:ascii="Trebuchet MS" w:hAnsi="Trebuchet MS"/>
                <w:color w:val="0070C0"/>
                <w:sz w:val="24"/>
                <w:szCs w:val="24"/>
                <w:lang w:val="it-IT"/>
              </w:rPr>
              <w:t>însă a depăși termenu</w:t>
            </w:r>
            <w:r w:rsidRPr="00147BA2">
              <w:rPr>
                <w:rFonts w:ascii="Trebuchet MS" w:hAnsi="Trebuchet MS"/>
                <w:color w:val="0070C0"/>
                <w:sz w:val="24"/>
                <w:szCs w:val="24"/>
                <w:lang w:val="it-IT"/>
              </w:rPr>
              <w:t>l</w:t>
            </w:r>
            <w:r w:rsidR="008743AF" w:rsidRPr="00147BA2">
              <w:rPr>
                <w:rFonts w:ascii="Trebuchet MS" w:hAnsi="Trebuchet MS"/>
                <w:color w:val="0070C0"/>
                <w:sz w:val="24"/>
                <w:szCs w:val="24"/>
                <w:lang w:val="it-IT"/>
              </w:rPr>
              <w:t xml:space="preserve"> maxim de implementare a proiectului. </w:t>
            </w:r>
            <w:r w:rsidRPr="00147BA2">
              <w:rPr>
                <w:rFonts w:ascii="Trebuchet MS" w:hAnsi="Trebuchet MS"/>
                <w:color w:val="0070C0"/>
                <w:sz w:val="24"/>
                <w:szCs w:val="24"/>
                <w:lang w:val="it-IT"/>
              </w:rPr>
              <w:t xml:space="preserve"> </w:t>
            </w:r>
          </w:p>
          <w:p w14:paraId="117EF066" w14:textId="77777777" w:rsidR="00173D76" w:rsidRPr="00A34C5F" w:rsidRDefault="00173D76" w:rsidP="002475D4">
            <w:pPr>
              <w:spacing w:before="120" w:after="120"/>
              <w:jc w:val="both"/>
              <w:rPr>
                <w:rFonts w:ascii="Trebuchet MS" w:hAnsi="Trebuchet MS"/>
                <w:color w:val="0070C0"/>
                <w:sz w:val="24"/>
                <w:szCs w:val="24"/>
              </w:rPr>
            </w:pPr>
            <w:r w:rsidRPr="00515014">
              <w:rPr>
                <w:rFonts w:ascii="Trebuchet MS" w:hAnsi="Trebuchet MS"/>
                <w:color w:val="0070C0"/>
                <w:sz w:val="24"/>
                <w:szCs w:val="24"/>
              </w:rPr>
              <w:t xml:space="preserve">Indicatorii de etapă se corelează cu activitatea de bază declarată de beneficiar în cererea de </w:t>
            </w:r>
            <w:proofErr w:type="spellStart"/>
            <w:r w:rsidRPr="00515014">
              <w:rPr>
                <w:rFonts w:ascii="Trebuchet MS" w:hAnsi="Trebuchet MS"/>
                <w:color w:val="0070C0"/>
                <w:sz w:val="24"/>
                <w:szCs w:val="24"/>
              </w:rPr>
              <w:t>finanţare</w:t>
            </w:r>
            <w:proofErr w:type="spellEnd"/>
            <w:r w:rsidRPr="00515014">
              <w:rPr>
                <w:rFonts w:ascii="Trebuchet MS" w:hAnsi="Trebuchet MS"/>
                <w:color w:val="0070C0"/>
                <w:sz w:val="24"/>
                <w:szCs w:val="24"/>
              </w:rPr>
              <w:t>, precu</w:t>
            </w:r>
            <w:r w:rsidRPr="003929AA">
              <w:rPr>
                <w:rFonts w:ascii="Trebuchet MS" w:hAnsi="Trebuchet MS"/>
                <w:color w:val="0070C0"/>
                <w:sz w:val="24"/>
                <w:szCs w:val="24"/>
              </w:rPr>
              <w:t xml:space="preserve">m </w:t>
            </w:r>
            <w:proofErr w:type="spellStart"/>
            <w:r w:rsidRPr="003929AA">
              <w:rPr>
                <w:rFonts w:ascii="Trebuchet MS" w:hAnsi="Trebuchet MS"/>
                <w:color w:val="0070C0"/>
                <w:sz w:val="24"/>
                <w:szCs w:val="24"/>
              </w:rPr>
              <w:t>şi</w:t>
            </w:r>
            <w:proofErr w:type="spellEnd"/>
            <w:r w:rsidRPr="003929AA">
              <w:rPr>
                <w:rFonts w:ascii="Trebuchet MS" w:hAnsi="Trebuchet MS"/>
                <w:color w:val="0070C0"/>
                <w:sz w:val="24"/>
                <w:szCs w:val="24"/>
              </w:rPr>
              <w:t xml:space="preserve"> cu rezultatele </w:t>
            </w:r>
            <w:proofErr w:type="spellStart"/>
            <w:r w:rsidRPr="003929AA">
              <w:rPr>
                <w:rFonts w:ascii="Trebuchet MS" w:hAnsi="Trebuchet MS"/>
                <w:color w:val="0070C0"/>
                <w:sz w:val="24"/>
                <w:szCs w:val="24"/>
              </w:rPr>
              <w:t>aşteptate</w:t>
            </w:r>
            <w:proofErr w:type="spellEnd"/>
            <w:r w:rsidRPr="003929AA">
              <w:rPr>
                <w:rFonts w:ascii="Trebuchet MS" w:hAnsi="Trebuchet MS"/>
                <w:color w:val="0070C0"/>
                <w:sz w:val="24"/>
                <w:szCs w:val="24"/>
              </w:rPr>
              <w:t xml:space="preserve"> ale proiectului.</w:t>
            </w:r>
            <w:r w:rsidR="00C1244C" w:rsidRPr="00147BA2">
              <w:rPr>
                <w:rFonts w:ascii="Calibri" w:hAnsi="Calibri" w:cs="Calibri"/>
                <w:color w:val="0070C0"/>
                <w:sz w:val="23"/>
                <w:szCs w:val="23"/>
                <w:lang w:val="pt-PT"/>
              </w:rPr>
              <w:t xml:space="preserve"> </w:t>
            </w:r>
            <w:r w:rsidR="00C1244C" w:rsidRPr="00147BA2">
              <w:rPr>
                <w:rFonts w:ascii="Trebuchet MS" w:hAnsi="Trebuchet MS"/>
                <w:color w:val="0070C0"/>
                <w:sz w:val="24"/>
                <w:szCs w:val="24"/>
                <w:lang w:val="pt-PT"/>
              </w:rPr>
              <w:t>Primul indicator de etapă poate fi stabilit la un interval de o lună, dar nu mai mult de 6 luni, calculat din prima zi de începere a implementării proiectului, aşa cum este prevăzută în contractul de finanţare.</w:t>
            </w:r>
          </w:p>
          <w:p w14:paraId="4DD93273" w14:textId="77777777" w:rsidR="000E1081" w:rsidRPr="003929AA" w:rsidRDefault="00173D76" w:rsidP="00964B49">
            <w:pPr>
              <w:spacing w:before="120" w:after="120"/>
              <w:jc w:val="both"/>
              <w:rPr>
                <w:rFonts w:ascii="Trebuchet MS" w:hAnsi="Trebuchet MS"/>
                <w:color w:val="0070C0"/>
                <w:sz w:val="24"/>
                <w:szCs w:val="24"/>
              </w:rPr>
            </w:pPr>
            <w:r w:rsidRPr="00515014">
              <w:rPr>
                <w:rFonts w:ascii="Trebuchet MS" w:hAnsi="Trebuchet MS"/>
                <w:color w:val="0070C0"/>
                <w:sz w:val="24"/>
                <w:szCs w:val="24"/>
              </w:rPr>
              <w:t xml:space="preserve">În cazul proiectelor de </w:t>
            </w:r>
            <w:proofErr w:type="spellStart"/>
            <w:r w:rsidRPr="00515014">
              <w:rPr>
                <w:rFonts w:ascii="Trebuchet MS" w:hAnsi="Trebuchet MS"/>
                <w:color w:val="0070C0"/>
                <w:sz w:val="24"/>
                <w:szCs w:val="24"/>
              </w:rPr>
              <w:t>investiţii</w:t>
            </w:r>
            <w:proofErr w:type="spellEnd"/>
            <w:r w:rsidRPr="00515014">
              <w:rPr>
                <w:rFonts w:ascii="Trebuchet MS" w:hAnsi="Trebuchet MS"/>
                <w:color w:val="0070C0"/>
                <w:sz w:val="24"/>
                <w:szCs w:val="24"/>
              </w:rPr>
              <w:t xml:space="preserve">, indicatorii de etapă se raportează atât la stadiul pregătirii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derulării procedurilor de </w:t>
            </w:r>
            <w:proofErr w:type="spellStart"/>
            <w:r w:rsidRPr="00515014">
              <w:rPr>
                <w:rFonts w:ascii="Trebuchet MS" w:hAnsi="Trebuchet MS"/>
                <w:color w:val="0070C0"/>
                <w:sz w:val="24"/>
                <w:szCs w:val="24"/>
              </w:rPr>
              <w:t>achiziţii</w:t>
            </w:r>
            <w:proofErr w:type="spellEnd"/>
            <w:r w:rsidRPr="00515014">
              <w:rPr>
                <w:rFonts w:ascii="Trebuchet MS" w:hAnsi="Trebuchet MS"/>
                <w:color w:val="0070C0"/>
                <w:sz w:val="24"/>
                <w:szCs w:val="24"/>
              </w:rPr>
              <w:t xml:space="preserve">, cât </w:t>
            </w:r>
            <w:proofErr w:type="spellStart"/>
            <w:r w:rsidRPr="00515014">
              <w:rPr>
                <w:rFonts w:ascii="Trebuchet MS" w:hAnsi="Trebuchet MS"/>
                <w:color w:val="0070C0"/>
                <w:sz w:val="24"/>
                <w:szCs w:val="24"/>
              </w:rPr>
              <w:t>şi</w:t>
            </w:r>
            <w:proofErr w:type="spellEnd"/>
            <w:r w:rsidRPr="00515014">
              <w:rPr>
                <w:rFonts w:ascii="Trebuchet MS" w:hAnsi="Trebuchet MS"/>
                <w:color w:val="0070C0"/>
                <w:sz w:val="24"/>
                <w:szCs w:val="24"/>
              </w:rPr>
              <w:t xml:space="preserve"> la progresul </w:t>
            </w:r>
            <w:proofErr w:type="spellStart"/>
            <w:r w:rsidRPr="00515014">
              <w:rPr>
                <w:rFonts w:ascii="Trebuchet MS" w:hAnsi="Trebuchet MS"/>
                <w:color w:val="0070C0"/>
                <w:sz w:val="24"/>
                <w:szCs w:val="24"/>
              </w:rPr>
              <w:t>execuţiei</w:t>
            </w:r>
            <w:proofErr w:type="spellEnd"/>
            <w:r w:rsidRPr="00515014">
              <w:rPr>
                <w:rFonts w:ascii="Trebuchet MS" w:hAnsi="Trebuchet MS"/>
                <w:color w:val="0070C0"/>
                <w:sz w:val="24"/>
                <w:szCs w:val="24"/>
              </w:rPr>
              <w:t xml:space="preserve"> lucrărilor, aferente </w:t>
            </w:r>
            <w:proofErr w:type="spellStart"/>
            <w:r w:rsidRPr="00515014">
              <w:rPr>
                <w:rFonts w:ascii="Trebuchet MS" w:hAnsi="Trebuchet MS"/>
                <w:color w:val="0070C0"/>
                <w:sz w:val="24"/>
                <w:szCs w:val="24"/>
              </w:rPr>
              <w:t>activităţii</w:t>
            </w:r>
            <w:proofErr w:type="spellEnd"/>
            <w:r w:rsidRPr="00515014">
              <w:rPr>
                <w:rFonts w:ascii="Trebuchet MS" w:hAnsi="Trebuchet MS"/>
                <w:color w:val="0070C0"/>
                <w:sz w:val="24"/>
                <w:szCs w:val="24"/>
              </w:rPr>
              <w:t xml:space="preserve"> de bază.</w:t>
            </w:r>
          </w:p>
          <w:p w14:paraId="207144DD" w14:textId="77777777" w:rsidR="000149DE" w:rsidRPr="00147BA2" w:rsidRDefault="000149DE" w:rsidP="00147EA8">
            <w:pPr>
              <w:spacing w:before="120" w:after="120"/>
              <w:jc w:val="both"/>
              <w:rPr>
                <w:rFonts w:ascii="Trebuchet MS" w:hAnsi="Trebuchet MS"/>
                <w:color w:val="0070C0"/>
                <w:sz w:val="24"/>
                <w:szCs w:val="24"/>
              </w:rPr>
            </w:pPr>
            <w:r w:rsidRPr="00C46614">
              <w:rPr>
                <w:rFonts w:ascii="Trebuchet MS" w:hAnsi="Trebuchet MS"/>
                <w:color w:val="0070C0"/>
                <w:sz w:val="24"/>
                <w:szCs w:val="24"/>
              </w:rPr>
              <w:t>În procesul de monitorizare a proiectelor, AM/OI va verifica și confirma îndepli</w:t>
            </w:r>
            <w:r w:rsidR="00147EA8" w:rsidRPr="00C46614">
              <w:rPr>
                <w:rFonts w:ascii="Trebuchet MS" w:hAnsi="Trebuchet MS"/>
                <w:color w:val="0070C0"/>
                <w:sz w:val="24"/>
                <w:szCs w:val="24"/>
              </w:rPr>
              <w:t>nirea indicatorilor de etapă precum și</w:t>
            </w:r>
            <w:r w:rsidRPr="00C46614">
              <w:rPr>
                <w:rFonts w:ascii="Trebuchet MS" w:hAnsi="Trebuchet MS"/>
                <w:color w:val="0070C0"/>
                <w:sz w:val="24"/>
                <w:szCs w:val="24"/>
              </w:rPr>
              <w:t xml:space="preserve"> conformitate</w:t>
            </w:r>
            <w:r w:rsidR="00147EA8" w:rsidRPr="00C46614">
              <w:rPr>
                <w:rFonts w:ascii="Trebuchet MS" w:hAnsi="Trebuchet MS"/>
                <w:color w:val="0070C0"/>
                <w:sz w:val="24"/>
                <w:szCs w:val="24"/>
              </w:rPr>
              <w:t>a</w:t>
            </w:r>
            <w:r w:rsidRPr="00C46614">
              <w:rPr>
                <w:rFonts w:ascii="Trebuchet MS" w:hAnsi="Trebuchet MS"/>
                <w:color w:val="0070C0"/>
                <w:sz w:val="24"/>
                <w:szCs w:val="24"/>
              </w:rPr>
              <w:t xml:space="preserve"> cu </w:t>
            </w:r>
            <w:r w:rsidR="00147EA8" w:rsidRPr="00C46614">
              <w:rPr>
                <w:rFonts w:ascii="Trebuchet MS" w:hAnsi="Trebuchet MS"/>
                <w:color w:val="0070C0"/>
                <w:sz w:val="24"/>
                <w:szCs w:val="24"/>
              </w:rPr>
              <w:t>Planul</w:t>
            </w:r>
            <w:r w:rsidRPr="00C46614">
              <w:rPr>
                <w:rFonts w:ascii="Trebuchet MS" w:hAnsi="Trebuchet MS"/>
                <w:color w:val="0070C0"/>
                <w:sz w:val="24"/>
                <w:szCs w:val="24"/>
              </w:rPr>
              <w:t xml:space="preserve"> de monitorizare a proiectului.</w:t>
            </w:r>
          </w:p>
        </w:tc>
      </w:tr>
    </w:tbl>
    <w:p w14:paraId="1EDA1A47" w14:textId="77777777" w:rsidR="007565FE" w:rsidRDefault="007565FE" w:rsidP="00EF4F09">
      <w:bookmarkStart w:id="342" w:name="_Toc144131610"/>
    </w:p>
    <w:p w14:paraId="302ED7E2" w14:textId="77777777" w:rsidR="00566CCA" w:rsidRPr="00011298" w:rsidRDefault="004711D7" w:rsidP="00147BA2">
      <w:pPr>
        <w:pStyle w:val="Heading3"/>
        <w:rPr>
          <w:rFonts w:ascii="Trebuchet MS" w:hAnsi="Trebuchet MS"/>
          <w:color w:val="0070C0"/>
        </w:rPr>
      </w:pPr>
      <w:r w:rsidRPr="00147BA2">
        <w:rPr>
          <w:rFonts w:ascii="Trebuchet MS" w:hAnsi="Trebuchet MS"/>
          <w:color w:val="0070C0"/>
        </w:rPr>
        <w:t xml:space="preserve">8.9.4 </w:t>
      </w:r>
      <w:r w:rsidR="00566CCA" w:rsidRPr="00A34C5F">
        <w:rPr>
          <w:rFonts w:ascii="Trebuchet MS" w:hAnsi="Trebuchet MS"/>
          <w:color w:val="0070C0"/>
        </w:rPr>
        <w:t>Semnarea contractului</w:t>
      </w:r>
      <w:r w:rsidR="00D8002D" w:rsidRPr="00515014">
        <w:rPr>
          <w:rFonts w:ascii="Trebuchet MS" w:hAnsi="Trebuchet MS"/>
          <w:color w:val="0070C0"/>
        </w:rPr>
        <w:t xml:space="preserve"> de finanțare </w:t>
      </w:r>
      <w:r w:rsidR="00B45E20" w:rsidRPr="00C812A9">
        <w:rPr>
          <w:rFonts w:ascii="Trebuchet MS" w:hAnsi="Trebuchet MS"/>
          <w:color w:val="0070C0"/>
        </w:rPr>
        <w:t>/</w:t>
      </w:r>
      <w:r w:rsidR="00D8002D" w:rsidRPr="00DB1DBE">
        <w:rPr>
          <w:rFonts w:ascii="Trebuchet MS" w:hAnsi="Trebuchet MS"/>
          <w:color w:val="0070C0"/>
        </w:rPr>
        <w:t xml:space="preserve">emiterea </w:t>
      </w:r>
      <w:r w:rsidR="00B45E20" w:rsidRPr="00DB1DBE">
        <w:rPr>
          <w:rFonts w:ascii="Trebuchet MS" w:hAnsi="Trebuchet MS"/>
          <w:color w:val="0070C0"/>
        </w:rPr>
        <w:t>deciziei</w:t>
      </w:r>
      <w:r w:rsidR="00566CCA" w:rsidRPr="00011298">
        <w:rPr>
          <w:rFonts w:ascii="Trebuchet MS" w:hAnsi="Trebuchet MS"/>
          <w:color w:val="0070C0"/>
        </w:rPr>
        <w:t xml:space="preserve"> de finanțare</w:t>
      </w:r>
      <w:bookmarkEnd w:id="342"/>
    </w:p>
    <w:tbl>
      <w:tblPr>
        <w:tblStyle w:val="TableGrid"/>
        <w:tblW w:w="0" w:type="auto"/>
        <w:tblLook w:val="04A0" w:firstRow="1" w:lastRow="0" w:firstColumn="1" w:lastColumn="0" w:noHBand="0" w:noVBand="1"/>
      </w:tblPr>
      <w:tblGrid>
        <w:gridCol w:w="9396"/>
      </w:tblGrid>
      <w:tr w:rsidR="00B63863" w:rsidRPr="003929AA" w14:paraId="38462DBB" w14:textId="77777777" w:rsidTr="00B558B3">
        <w:tc>
          <w:tcPr>
            <w:tcW w:w="9396" w:type="dxa"/>
          </w:tcPr>
          <w:p w14:paraId="101CB486" w14:textId="77777777" w:rsidR="00DA693E" w:rsidRPr="003929AA" w:rsidRDefault="00173D76" w:rsidP="002475D4">
            <w:pPr>
              <w:spacing w:before="120" w:after="120"/>
              <w:jc w:val="both"/>
              <w:rPr>
                <w:rFonts w:ascii="Trebuchet MS" w:hAnsi="Trebuchet MS"/>
                <w:color w:val="0070C0"/>
                <w:sz w:val="24"/>
                <w:szCs w:val="24"/>
              </w:rPr>
            </w:pPr>
            <w:r w:rsidRPr="003929AA">
              <w:rPr>
                <w:rFonts w:ascii="Trebuchet MS" w:hAnsi="Trebuchet MS"/>
                <w:color w:val="0070C0"/>
                <w:sz w:val="24"/>
                <w:szCs w:val="24"/>
              </w:rPr>
              <w:t>Semnarea contractului de către beneficiar se va realiza în maxim</w:t>
            </w:r>
            <w:r w:rsidR="00A6414E" w:rsidRPr="003929AA">
              <w:rPr>
                <w:rFonts w:ascii="Trebuchet MS" w:hAnsi="Trebuchet MS"/>
                <w:color w:val="0070C0"/>
                <w:sz w:val="24"/>
                <w:szCs w:val="24"/>
              </w:rPr>
              <w:t xml:space="preserve">um </w:t>
            </w:r>
            <w:r w:rsidR="00C5404D" w:rsidRPr="003929AA">
              <w:rPr>
                <w:rFonts w:ascii="Trebuchet MS" w:hAnsi="Trebuchet MS"/>
                <w:color w:val="0070C0"/>
                <w:sz w:val="24"/>
                <w:szCs w:val="24"/>
              </w:rPr>
              <w:t>5</w:t>
            </w:r>
            <w:r w:rsidRPr="003929AA">
              <w:rPr>
                <w:rFonts w:ascii="Trebuchet MS" w:hAnsi="Trebuchet MS"/>
                <w:color w:val="0070C0"/>
                <w:sz w:val="24"/>
                <w:szCs w:val="24"/>
              </w:rPr>
              <w:t xml:space="preserve"> zile lucrătoare de la data notificării. În cazul în care beneficiarul, din motive obiective și bine justificate, nu poate semna contractul de </w:t>
            </w:r>
            <w:proofErr w:type="spellStart"/>
            <w:r w:rsidRPr="003929AA">
              <w:rPr>
                <w:rFonts w:ascii="Trebuchet MS" w:hAnsi="Trebuchet MS"/>
                <w:color w:val="0070C0"/>
                <w:sz w:val="24"/>
                <w:szCs w:val="24"/>
              </w:rPr>
              <w:t>finanţare</w:t>
            </w:r>
            <w:proofErr w:type="spellEnd"/>
            <w:r w:rsidRPr="003929AA">
              <w:rPr>
                <w:rFonts w:ascii="Trebuchet MS" w:hAnsi="Trebuchet MS"/>
                <w:color w:val="0070C0"/>
                <w:sz w:val="24"/>
                <w:szCs w:val="24"/>
              </w:rPr>
              <w:t xml:space="preserve"> în termenul de </w:t>
            </w:r>
            <w:r w:rsidR="00C5404D" w:rsidRPr="003929AA">
              <w:rPr>
                <w:rFonts w:ascii="Trebuchet MS" w:hAnsi="Trebuchet MS"/>
                <w:color w:val="0070C0"/>
                <w:sz w:val="24"/>
                <w:szCs w:val="24"/>
              </w:rPr>
              <w:t>5</w:t>
            </w:r>
            <w:r w:rsidRPr="003929AA">
              <w:rPr>
                <w:rFonts w:ascii="Trebuchet MS" w:hAnsi="Trebuchet MS"/>
                <w:color w:val="0070C0"/>
                <w:sz w:val="24"/>
                <w:szCs w:val="24"/>
              </w:rPr>
              <w:t xml:space="preserve"> zile lucrătoare, acest termen se poate prelungi până la maxim</w:t>
            </w:r>
            <w:r w:rsidR="00A6414E" w:rsidRPr="003929AA">
              <w:rPr>
                <w:rFonts w:ascii="Trebuchet MS" w:hAnsi="Trebuchet MS"/>
                <w:color w:val="0070C0"/>
                <w:sz w:val="24"/>
                <w:szCs w:val="24"/>
              </w:rPr>
              <w:t>um</w:t>
            </w:r>
            <w:r w:rsidRPr="003929AA">
              <w:rPr>
                <w:rFonts w:ascii="Trebuchet MS" w:hAnsi="Trebuchet MS"/>
                <w:color w:val="0070C0"/>
                <w:sz w:val="24"/>
                <w:szCs w:val="24"/>
              </w:rPr>
              <w:t xml:space="preserve"> 15 zile lucrătoare, cu condiția încadrării în termenul maxim prevăzut </w:t>
            </w:r>
            <w:r w:rsidR="00A6414E" w:rsidRPr="003929AA">
              <w:rPr>
                <w:rFonts w:ascii="Trebuchet MS" w:hAnsi="Trebuchet MS"/>
                <w:color w:val="0070C0"/>
                <w:sz w:val="24"/>
                <w:szCs w:val="24"/>
              </w:rPr>
              <w:t xml:space="preserve">la art. 11 alin (17) </w:t>
            </w:r>
            <w:r w:rsidRPr="003929AA">
              <w:rPr>
                <w:rFonts w:ascii="Trebuchet MS" w:hAnsi="Trebuchet MS"/>
                <w:color w:val="0070C0"/>
                <w:sz w:val="24"/>
                <w:szCs w:val="24"/>
              </w:rPr>
              <w:t xml:space="preserve">de OUG </w:t>
            </w:r>
            <w:r w:rsidR="00FD2C85" w:rsidRPr="003929AA">
              <w:rPr>
                <w:rFonts w:ascii="Trebuchet MS" w:hAnsi="Trebuchet MS"/>
                <w:color w:val="0070C0"/>
                <w:sz w:val="24"/>
                <w:szCs w:val="24"/>
              </w:rPr>
              <w:t xml:space="preserve">nr. </w:t>
            </w:r>
            <w:r w:rsidRPr="003929AA">
              <w:rPr>
                <w:rFonts w:ascii="Trebuchet MS" w:hAnsi="Trebuchet MS"/>
                <w:color w:val="0070C0"/>
                <w:sz w:val="24"/>
                <w:szCs w:val="24"/>
              </w:rPr>
              <w:t>23/2023.</w:t>
            </w:r>
          </w:p>
        </w:tc>
      </w:tr>
    </w:tbl>
    <w:p w14:paraId="7755297C" w14:textId="2BA62927" w:rsidR="004C0B72" w:rsidRPr="00147BA2" w:rsidRDefault="004C0B72" w:rsidP="008C02E9">
      <w:pPr>
        <w:pStyle w:val="Heading1"/>
        <w:numPr>
          <w:ilvl w:val="0"/>
          <w:numId w:val="58"/>
        </w:numPr>
        <w:rPr>
          <w:color w:val="0070C0"/>
        </w:rPr>
      </w:pPr>
      <w:bookmarkStart w:id="343" w:name="_Toc144131611"/>
      <w:r w:rsidRPr="00147BA2">
        <w:rPr>
          <w:b/>
          <w:color w:val="0070C0"/>
          <w:szCs w:val="24"/>
        </w:rPr>
        <w:t>ASPECTE</w:t>
      </w:r>
      <w:r w:rsidRPr="00147BA2">
        <w:rPr>
          <w:color w:val="0070C0"/>
        </w:rPr>
        <w:t xml:space="preserve"> </w:t>
      </w:r>
      <w:r w:rsidRPr="00147BA2">
        <w:rPr>
          <w:b/>
          <w:color w:val="0070C0"/>
          <w:szCs w:val="24"/>
        </w:rPr>
        <w:t>PRIVIND CONFLICTUL DE INTERESE</w:t>
      </w:r>
      <w:bookmarkEnd w:id="343"/>
      <w:r w:rsidRPr="00147BA2">
        <w:rPr>
          <w:color w:val="0070C0"/>
        </w:rPr>
        <w:t xml:space="preserve">  </w:t>
      </w:r>
      <w:r w:rsidRPr="00147BA2">
        <w:rPr>
          <w:color w:val="0070C0"/>
        </w:rPr>
        <w:tab/>
      </w:r>
    </w:p>
    <w:tbl>
      <w:tblPr>
        <w:tblStyle w:val="TableGrid"/>
        <w:tblW w:w="0" w:type="auto"/>
        <w:tblLook w:val="04A0" w:firstRow="1" w:lastRow="0" w:firstColumn="1" w:lastColumn="0" w:noHBand="0" w:noVBand="1"/>
      </w:tblPr>
      <w:tblGrid>
        <w:gridCol w:w="9396"/>
      </w:tblGrid>
      <w:tr w:rsidR="004C0B72" w:rsidRPr="003929AA" w14:paraId="04B27B6F" w14:textId="77777777" w:rsidTr="00B558B3">
        <w:tc>
          <w:tcPr>
            <w:tcW w:w="9396" w:type="dxa"/>
          </w:tcPr>
          <w:p w14:paraId="19256FFD" w14:textId="77777777" w:rsidR="00160DBD" w:rsidRPr="00147BA2" w:rsidRDefault="003566C9" w:rsidP="003566C9">
            <w:pPr>
              <w:spacing w:before="120" w:after="120"/>
              <w:jc w:val="both"/>
              <w:rPr>
                <w:rFonts w:ascii="Trebuchet MS" w:hAnsi="Trebuchet MS"/>
                <w:color w:val="0070C0"/>
                <w:sz w:val="24"/>
                <w:szCs w:val="24"/>
              </w:rPr>
            </w:pPr>
            <w:r w:rsidRPr="00147BA2">
              <w:rPr>
                <w:rFonts w:ascii="Trebuchet MS" w:hAnsi="Trebuchet MS"/>
                <w:color w:val="0070C0"/>
                <w:sz w:val="24"/>
                <w:szCs w:val="24"/>
              </w:rPr>
              <w:t>Solicitanții de finanțare vor respecta prevederile legale naționale și europene în vigoare cu privire la conflictul de interese pe toată perioada de derulare a proiectului</w:t>
            </w:r>
            <w:r w:rsidR="00160DBD" w:rsidRPr="00147BA2">
              <w:rPr>
                <w:rFonts w:ascii="Trebuchet MS" w:hAnsi="Trebuchet MS"/>
                <w:color w:val="0070C0"/>
                <w:sz w:val="24"/>
                <w:szCs w:val="24"/>
              </w:rPr>
              <w:t>.</w:t>
            </w:r>
          </w:p>
          <w:p w14:paraId="4C45ECCA" w14:textId="77777777" w:rsidR="00160DBD" w:rsidRPr="00147BA2" w:rsidRDefault="003566C9" w:rsidP="003566C9">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În temeiul articolului 61 din Regulamentul (UE, Euratom) 2018/1046 al Parlamentului European și a</w:t>
            </w:r>
            <w:r w:rsidR="00160DBD" w:rsidRPr="00147BA2">
              <w:rPr>
                <w:rFonts w:ascii="Trebuchet MS" w:hAnsi="Trebuchet MS"/>
                <w:color w:val="0070C0"/>
                <w:sz w:val="24"/>
                <w:szCs w:val="24"/>
                <w:lang w:val="it-IT"/>
              </w:rPr>
              <w:t>l Consiliului din 18 iulie 2018:</w:t>
            </w:r>
          </w:p>
          <w:p w14:paraId="3199DDD8" w14:textId="77777777" w:rsidR="00160DBD" w:rsidRPr="00FB44C7" w:rsidRDefault="003566C9" w:rsidP="003566C9">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 xml:space="preserve"> </w:t>
            </w:r>
            <w:r w:rsidRPr="00FB44C7">
              <w:rPr>
                <w:rFonts w:ascii="Trebuchet MS" w:hAnsi="Trebuchet MS"/>
                <w:color w:val="0070C0"/>
                <w:sz w:val="24"/>
                <w:szCs w:val="24"/>
                <w:lang w:val="it-IT"/>
              </w:rPr>
              <w:t>„un conflict de in</w:t>
            </w:r>
            <w:r w:rsidR="00160DBD" w:rsidRPr="00FB44C7">
              <w:rPr>
                <w:rFonts w:ascii="Trebuchet MS" w:hAnsi="Trebuchet MS"/>
                <w:color w:val="0070C0"/>
                <w:sz w:val="24"/>
                <w:szCs w:val="24"/>
                <w:lang w:val="it-IT"/>
              </w:rPr>
              <w:t>terese există în cazul în care e</w:t>
            </w:r>
            <w:r w:rsidRPr="00FB44C7">
              <w:rPr>
                <w:rFonts w:ascii="Trebuchet MS" w:hAnsi="Trebuchet MS"/>
                <w:color w:val="0070C0"/>
                <w:sz w:val="24"/>
                <w:szCs w:val="24"/>
                <w:lang w:val="it-IT"/>
              </w:rPr>
              <w:t>xercitarea imparțială și obiectivă a funcțiilor unui actor finan</w:t>
            </w:r>
            <w:r w:rsidR="00160DBD" w:rsidRPr="00FB44C7">
              <w:rPr>
                <w:rFonts w:ascii="Trebuchet MS" w:hAnsi="Trebuchet MS"/>
                <w:color w:val="0070C0"/>
                <w:sz w:val="24"/>
                <w:szCs w:val="24"/>
                <w:lang w:val="it-IT"/>
              </w:rPr>
              <w:t>ciar sau ale unei alte persoane</w:t>
            </w:r>
            <w:r w:rsidRPr="00FB44C7">
              <w:rPr>
                <w:rFonts w:ascii="Trebuchet MS" w:hAnsi="Trebuchet MS"/>
                <w:color w:val="0070C0"/>
                <w:sz w:val="24"/>
                <w:szCs w:val="24"/>
                <w:lang w:val="it-IT"/>
              </w:rPr>
              <w:t xml:space="preserve"> i</w:t>
            </w:r>
            <w:r w:rsidR="00160DBD" w:rsidRPr="00FB44C7">
              <w:rPr>
                <w:rFonts w:ascii="Trebuchet MS" w:hAnsi="Trebuchet MS"/>
                <w:color w:val="0070C0"/>
                <w:sz w:val="24"/>
                <w:szCs w:val="24"/>
                <w:lang w:val="it-IT"/>
              </w:rPr>
              <w:t xml:space="preserve">mplicate în execuția bugetului </w:t>
            </w:r>
            <w:r w:rsidRPr="00FB44C7">
              <w:rPr>
                <w:rFonts w:ascii="Trebuchet MS" w:hAnsi="Trebuchet MS"/>
                <w:color w:val="0070C0"/>
                <w:sz w:val="24"/>
                <w:szCs w:val="24"/>
                <w:lang w:val="it-IT"/>
              </w:rPr>
              <w:t>este compromisă din motive care implică familia, viața afectivă, afinitățile politice sau naționale, interesul economic sau orice alt interes personal direct sau indirect”.</w:t>
            </w:r>
          </w:p>
          <w:p w14:paraId="76E086D9" w14:textId="77777777" w:rsidR="003566C9" w:rsidRPr="00FB44C7" w:rsidRDefault="003566C9" w:rsidP="003566C9">
            <w:p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Conceptul de conflict de interese este legat de principiile bunei gestiuni financiare, transparenței și egalității de tratament.</w:t>
            </w:r>
          </w:p>
          <w:p w14:paraId="1EA23BCE" w14:textId="77777777" w:rsidR="003566C9" w:rsidRPr="00FB44C7" w:rsidRDefault="003566C9" w:rsidP="003566C9">
            <w:p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Solicitanții/beneficiarii au următoarele obligații, sub sancțiunile prevăzute in legislația specifică de la data depunerii cererii de finanțare și până la expirarea perioadei de durabilitate a proiectului:</w:t>
            </w:r>
          </w:p>
          <w:p w14:paraId="50DD02CF" w14:textId="77777777" w:rsidR="009B7D48" w:rsidRPr="00FB44C7" w:rsidRDefault="003566C9" w:rsidP="007D2F29">
            <w:pPr>
              <w:pStyle w:val="ListParagraph"/>
              <w:numPr>
                <w:ilvl w:val="0"/>
                <w:numId w:val="25"/>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Solicitanții/beneficiarii din categoria subiecților de drept public au obligația de a urmări respectarea prevederilor Legii nr. 161/2003 privind unele măsuri pentru asigurarea transparenței în exercitarea demnităților publice, a funcțiilor publice şi în mediul de afaceri, prevenirea şi sancționarea corupției, în materia conflictului de interese și a incompatibilităților.</w:t>
            </w:r>
          </w:p>
          <w:p w14:paraId="49C1A926" w14:textId="77777777" w:rsidR="00160DBD" w:rsidRPr="00FB44C7" w:rsidRDefault="00160DBD" w:rsidP="007D2F29">
            <w:pPr>
              <w:numPr>
                <w:ilvl w:val="0"/>
                <w:numId w:val="25"/>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 xml:space="preserve">Solicitanții/beneficiarii care au calitatea de autoritate/entitate contractantă au obligația de a respecta aplicarea prevederilor referitoare la conflictul de interese prevăzute de legislația în domeniul achizițiilor publice/achizițiilor sectoriale. </w:t>
            </w:r>
          </w:p>
          <w:p w14:paraId="2582EA80" w14:textId="77777777" w:rsidR="00160DBD" w:rsidRPr="00FB44C7" w:rsidRDefault="00160DBD" w:rsidP="007D2F29">
            <w:pPr>
              <w:numPr>
                <w:ilvl w:val="0"/>
                <w:numId w:val="25"/>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 xml:space="preserve">Solicitanții/beneficiarii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precum și celelalte prevederi legale aplicabile. </w:t>
            </w:r>
          </w:p>
          <w:p w14:paraId="2A6B0638" w14:textId="77777777" w:rsidR="00160DBD" w:rsidRPr="00C46614" w:rsidRDefault="00160DBD" w:rsidP="007D2F29">
            <w:pPr>
              <w:numPr>
                <w:ilvl w:val="0"/>
                <w:numId w:val="25"/>
              </w:numPr>
              <w:spacing w:before="120" w:after="120"/>
              <w:jc w:val="both"/>
              <w:rPr>
                <w:rFonts w:ascii="Trebuchet MS" w:hAnsi="Trebuchet MS"/>
                <w:color w:val="0070C0"/>
                <w:sz w:val="24"/>
                <w:szCs w:val="24"/>
                <w:lang w:val="pt-PT"/>
              </w:rPr>
            </w:pPr>
            <w:r w:rsidRPr="00C46614">
              <w:rPr>
                <w:rFonts w:ascii="Trebuchet MS" w:hAnsi="Trebuchet MS"/>
                <w:color w:val="0070C0"/>
                <w:sz w:val="24"/>
                <w:szCs w:val="24"/>
                <w:lang w:val="pt-PT"/>
              </w:rPr>
              <w:t xml:space="preserve">Mențiunile anterioare </w:t>
            </w:r>
            <w:r w:rsidR="00215622" w:rsidRPr="00C46614">
              <w:rPr>
                <w:rFonts w:ascii="Trebuchet MS" w:hAnsi="Trebuchet MS"/>
                <w:color w:val="0070C0"/>
                <w:sz w:val="24"/>
                <w:szCs w:val="24"/>
                <w:lang w:val="pt-PT"/>
              </w:rPr>
              <w:t xml:space="preserve">se aplică </w:t>
            </w:r>
            <w:r w:rsidRPr="00C46614">
              <w:rPr>
                <w:rFonts w:ascii="Trebuchet MS" w:hAnsi="Trebuchet MS"/>
                <w:color w:val="0070C0"/>
                <w:sz w:val="24"/>
                <w:szCs w:val="24"/>
                <w:lang w:val="pt-PT"/>
              </w:rPr>
              <w:t>subcontractorilor, furnizorilor şi angajaților solicitantului/ beneficiarului, precum şi angajaților AM</w:t>
            </w:r>
            <w:r w:rsidR="00215622" w:rsidRPr="00C46614">
              <w:rPr>
                <w:rFonts w:ascii="Trebuchet MS" w:hAnsi="Trebuchet MS"/>
                <w:color w:val="0070C0"/>
                <w:sz w:val="24"/>
                <w:szCs w:val="24"/>
                <w:lang w:val="pt-PT"/>
              </w:rPr>
              <w:t>/OI</w:t>
            </w:r>
            <w:r w:rsidRPr="00C46614">
              <w:rPr>
                <w:rFonts w:ascii="Trebuchet MS" w:hAnsi="Trebuchet MS"/>
                <w:color w:val="0070C0"/>
                <w:sz w:val="24"/>
                <w:szCs w:val="24"/>
                <w:lang w:val="pt-PT"/>
              </w:rPr>
              <w:t xml:space="preserve"> implicați în realizarea prevederilor contractului de finanțare. </w:t>
            </w:r>
          </w:p>
          <w:p w14:paraId="66DA6463" w14:textId="77777777" w:rsidR="00890D86" w:rsidRPr="00FB44C7" w:rsidRDefault="00890D86" w:rsidP="007D2F29">
            <w:pPr>
              <w:numPr>
                <w:ilvl w:val="0"/>
                <w:numId w:val="25"/>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lastRenderedPageBreak/>
              <w:t>Solicitan</w:t>
            </w:r>
            <w:r w:rsidRPr="00147BA2">
              <w:rPr>
                <w:rFonts w:ascii="Trebuchet MS" w:hAnsi="Trebuchet MS"/>
                <w:color w:val="0070C0"/>
                <w:sz w:val="24"/>
                <w:szCs w:val="24"/>
              </w:rPr>
              <w:t>ții/beneficiarii vor lua măsuri de prevenire apariția situațiilor de conflict de interese și în ceea ce privește identificarea și selectarea partenerilor întreprinderi/IMM-uri către care se face transfer tehnologic prin proiect.</w:t>
            </w:r>
          </w:p>
          <w:p w14:paraId="634A2632" w14:textId="77777777" w:rsidR="00160DBD" w:rsidRPr="00FB44C7" w:rsidRDefault="00160DBD" w:rsidP="007D2F29">
            <w:pPr>
              <w:numPr>
                <w:ilvl w:val="0"/>
                <w:numId w:val="25"/>
              </w:numPr>
              <w:spacing w:before="120" w:after="120"/>
              <w:jc w:val="both"/>
              <w:rPr>
                <w:rFonts w:ascii="Trebuchet MS" w:hAnsi="Trebuchet MS"/>
                <w:color w:val="0070C0"/>
                <w:sz w:val="24"/>
                <w:szCs w:val="24"/>
                <w:lang w:val="it-IT"/>
              </w:rPr>
            </w:pPr>
            <w:r w:rsidRPr="00FB44C7">
              <w:rPr>
                <w:rFonts w:ascii="Trebuchet MS" w:hAnsi="Trebuchet MS"/>
                <w:color w:val="0070C0"/>
                <w:sz w:val="24"/>
                <w:szCs w:val="24"/>
                <w:lang w:val="it-IT"/>
              </w:rPr>
              <w:t>Solicitanții/beneficiarii trebuie să întreprindă toate diligențele necesare pentru a identifica și evita orice conflict de interese şi să informeze AM</w:t>
            </w:r>
            <w:r w:rsidR="00215622" w:rsidRPr="00FB44C7">
              <w:rPr>
                <w:rFonts w:ascii="Trebuchet MS" w:hAnsi="Trebuchet MS"/>
                <w:color w:val="0070C0"/>
                <w:sz w:val="24"/>
                <w:szCs w:val="24"/>
                <w:lang w:val="it-IT"/>
              </w:rPr>
              <w:t>/OI</w:t>
            </w:r>
            <w:r w:rsidRPr="00FB44C7">
              <w:rPr>
                <w:rFonts w:ascii="Trebuchet MS" w:hAnsi="Trebuchet MS"/>
                <w:color w:val="0070C0"/>
                <w:sz w:val="24"/>
                <w:szCs w:val="24"/>
                <w:lang w:val="it-IT"/>
              </w:rPr>
              <w:t xml:space="preserve">, în termen de maximum 5 (cinci) zile lucrătoare de la luarea la cunoștință, în legătură cu orice situație care dă naștere sau este posibil să dea naștere unui astfel de conflict. </w:t>
            </w:r>
          </w:p>
          <w:p w14:paraId="2EA82C26" w14:textId="77777777" w:rsidR="00160DBD" w:rsidRPr="00147BA2" w:rsidRDefault="00912093" w:rsidP="00160DBD">
            <w:pPr>
              <w:spacing w:before="120" w:after="120"/>
              <w:jc w:val="both"/>
              <w:rPr>
                <w:rFonts w:ascii="Trebuchet MS" w:hAnsi="Trebuchet MS"/>
                <w:i/>
                <w:color w:val="0070C0"/>
                <w:sz w:val="24"/>
                <w:szCs w:val="24"/>
              </w:rPr>
            </w:pPr>
            <w:r w:rsidRPr="00FB44C7">
              <w:rPr>
                <w:rFonts w:ascii="Trebuchet MS" w:hAnsi="Trebuchet MS"/>
                <w:color w:val="0070C0"/>
                <w:sz w:val="24"/>
                <w:szCs w:val="24"/>
                <w:lang w:val="it-IT"/>
              </w:rPr>
              <w:t>AM/OI</w:t>
            </w:r>
            <w:r w:rsidR="00160DBD" w:rsidRPr="00FB44C7">
              <w:rPr>
                <w:rFonts w:ascii="Trebuchet MS" w:hAnsi="Trebuchet MS"/>
                <w:color w:val="0070C0"/>
                <w:sz w:val="24"/>
                <w:szCs w:val="24"/>
                <w:lang w:val="it-IT"/>
              </w:rPr>
              <w:t xml:space="preserve"> își rezervă dreptul de a verifica orice situații care dau naștere sau este posibil să dea naștere unei situații de incompatibilitate/unui conflict de interese și de a lua măsurile necesare impuse de legislația aplicabilă, dacă este cazul.</w:t>
            </w:r>
          </w:p>
        </w:tc>
      </w:tr>
    </w:tbl>
    <w:p w14:paraId="4E360BB1" w14:textId="78CA3DF3" w:rsidR="004C0B72" w:rsidRPr="00147BA2" w:rsidRDefault="00EC0296" w:rsidP="00EC0296">
      <w:pPr>
        <w:pStyle w:val="Heading1"/>
        <w:ind w:left="426"/>
        <w:rPr>
          <w:b/>
          <w:bCs/>
          <w:i/>
          <w:color w:val="0070C0"/>
          <w:szCs w:val="24"/>
        </w:rPr>
      </w:pPr>
      <w:bookmarkStart w:id="344" w:name="_Toc144131612"/>
      <w:r>
        <w:rPr>
          <w:b/>
          <w:color w:val="0070C0"/>
          <w:szCs w:val="24"/>
        </w:rPr>
        <w:t xml:space="preserve">10. </w:t>
      </w:r>
      <w:r w:rsidR="004C0B72" w:rsidRPr="00147BA2">
        <w:rPr>
          <w:b/>
          <w:color w:val="0070C0"/>
          <w:szCs w:val="24"/>
        </w:rPr>
        <w:t>ASPECTE PRIVIND PRELUC</w:t>
      </w:r>
      <w:r w:rsidR="0072671F" w:rsidRPr="00147BA2">
        <w:rPr>
          <w:b/>
          <w:color w:val="0070C0"/>
          <w:szCs w:val="24"/>
        </w:rPr>
        <w:t>R</w:t>
      </w:r>
      <w:r w:rsidR="004C0B72" w:rsidRPr="00147BA2">
        <w:rPr>
          <w:b/>
          <w:color w:val="0070C0"/>
          <w:szCs w:val="24"/>
        </w:rPr>
        <w:t>AREA DATELOR CU CARACTER PERSONAL</w:t>
      </w:r>
      <w:bookmarkEnd w:id="344"/>
      <w:r w:rsidR="004C0B72" w:rsidRPr="00147BA2">
        <w:rPr>
          <w:b/>
          <w:color w:val="0070C0"/>
          <w:szCs w:val="24"/>
        </w:rPr>
        <w:t xml:space="preserve">  </w:t>
      </w:r>
      <w:r w:rsidR="004C0B72" w:rsidRPr="00147BA2">
        <w:rPr>
          <w:b/>
          <w:bCs/>
          <w:i/>
          <w:color w:val="0070C0"/>
          <w:szCs w:val="24"/>
        </w:rPr>
        <w:tab/>
      </w:r>
    </w:p>
    <w:tbl>
      <w:tblPr>
        <w:tblStyle w:val="TableGrid"/>
        <w:tblW w:w="0" w:type="auto"/>
        <w:tblLook w:val="04A0" w:firstRow="1" w:lastRow="0" w:firstColumn="1" w:lastColumn="0" w:noHBand="0" w:noVBand="1"/>
      </w:tblPr>
      <w:tblGrid>
        <w:gridCol w:w="9396"/>
      </w:tblGrid>
      <w:tr w:rsidR="004C0B72" w:rsidRPr="003929AA" w14:paraId="45FAFE2F" w14:textId="77777777" w:rsidTr="005F1B21">
        <w:tc>
          <w:tcPr>
            <w:tcW w:w="9396" w:type="dxa"/>
          </w:tcPr>
          <w:p w14:paraId="0A6B7240" w14:textId="77777777" w:rsidR="005F1B21" w:rsidRPr="00147BA2" w:rsidRDefault="00B84068" w:rsidP="005F1B21">
            <w:pPr>
              <w:spacing w:before="120" w:after="120"/>
              <w:jc w:val="both"/>
              <w:rPr>
                <w:rFonts w:ascii="Trebuchet MS" w:hAnsi="Trebuchet MS"/>
                <w:color w:val="0070C0"/>
                <w:sz w:val="24"/>
                <w:szCs w:val="24"/>
              </w:rPr>
            </w:pPr>
            <w:r>
              <w:rPr>
                <w:rFonts w:ascii="Trebuchet MS" w:hAnsi="Trebuchet MS"/>
                <w:color w:val="0070C0"/>
                <w:sz w:val="24"/>
                <w:szCs w:val="24"/>
              </w:rPr>
              <w:t>Solicitanții</w:t>
            </w:r>
            <w:r w:rsidR="005F1B21" w:rsidRPr="00147BA2">
              <w:rPr>
                <w:rFonts w:ascii="Trebuchet MS" w:hAnsi="Trebuchet MS"/>
                <w:color w:val="0070C0"/>
                <w:sz w:val="24"/>
                <w:szCs w:val="24"/>
              </w:rPr>
              <w:t xml:space="preserve"> își exprimă acordul cu privire la prelucrarea, stocarea </w:t>
            </w:r>
            <w:proofErr w:type="spellStart"/>
            <w:r w:rsidR="005F1B21" w:rsidRPr="00147BA2">
              <w:rPr>
                <w:rFonts w:ascii="Trebuchet MS" w:hAnsi="Trebuchet MS"/>
                <w:color w:val="0070C0"/>
                <w:sz w:val="24"/>
                <w:szCs w:val="24"/>
              </w:rPr>
              <w:t>şi</w:t>
            </w:r>
            <w:proofErr w:type="spellEnd"/>
            <w:r w:rsidR="005F1B21" w:rsidRPr="00147BA2">
              <w:rPr>
                <w:rFonts w:ascii="Trebuchet MS" w:hAnsi="Trebuchet MS"/>
                <w:color w:val="0070C0"/>
                <w:sz w:val="24"/>
                <w:szCs w:val="24"/>
              </w:rPr>
              <w:t xml:space="preserve"> arhivarea datelor rezultate pe parcursul derulării contractului de finanțare, precum </w:t>
            </w:r>
            <w:proofErr w:type="spellStart"/>
            <w:r w:rsidR="005F1B21" w:rsidRPr="00147BA2">
              <w:rPr>
                <w:rFonts w:ascii="Trebuchet MS" w:hAnsi="Trebuchet MS"/>
                <w:color w:val="0070C0"/>
                <w:sz w:val="24"/>
                <w:szCs w:val="24"/>
              </w:rPr>
              <w:t>şi</w:t>
            </w:r>
            <w:proofErr w:type="spellEnd"/>
            <w:r w:rsidR="005F1B21" w:rsidRPr="00147BA2">
              <w:rPr>
                <w:rFonts w:ascii="Trebuchet MS" w:hAnsi="Trebuchet MS"/>
                <w:color w:val="0070C0"/>
                <w:sz w:val="24"/>
                <w:szCs w:val="24"/>
              </w:rPr>
              <w:t xml:space="preserve"> după încetarea acestuia, în scopul verificării modului de implementare </w:t>
            </w:r>
            <w:proofErr w:type="spellStart"/>
            <w:r w:rsidR="005F1B21" w:rsidRPr="00147BA2">
              <w:rPr>
                <w:rFonts w:ascii="Trebuchet MS" w:hAnsi="Trebuchet MS"/>
                <w:color w:val="0070C0"/>
                <w:sz w:val="24"/>
                <w:szCs w:val="24"/>
              </w:rPr>
              <w:t>şi</w:t>
            </w:r>
            <w:proofErr w:type="spellEnd"/>
            <w:r w:rsidR="005F1B21" w:rsidRPr="00147BA2">
              <w:rPr>
                <w:rFonts w:ascii="Trebuchet MS" w:hAnsi="Trebuchet MS"/>
                <w:color w:val="0070C0"/>
                <w:sz w:val="24"/>
                <w:szCs w:val="24"/>
              </w:rPr>
              <w:t xml:space="preserve">/sau a respectării clauzelor contractuale </w:t>
            </w:r>
            <w:proofErr w:type="spellStart"/>
            <w:r w:rsidR="005F1B21" w:rsidRPr="00147BA2">
              <w:rPr>
                <w:rFonts w:ascii="Trebuchet MS" w:hAnsi="Trebuchet MS"/>
                <w:color w:val="0070C0"/>
                <w:sz w:val="24"/>
                <w:szCs w:val="24"/>
              </w:rPr>
              <w:t>şi</w:t>
            </w:r>
            <w:proofErr w:type="spellEnd"/>
            <w:r w:rsidR="005F1B21" w:rsidRPr="00147BA2">
              <w:rPr>
                <w:rFonts w:ascii="Trebuchet MS" w:hAnsi="Trebuchet MS"/>
                <w:color w:val="0070C0"/>
                <w:sz w:val="24"/>
                <w:szCs w:val="24"/>
              </w:rPr>
              <w:t xml:space="preserve"> a legislației naționale </w:t>
            </w:r>
            <w:proofErr w:type="spellStart"/>
            <w:r w:rsidR="005F1B21" w:rsidRPr="00147BA2">
              <w:rPr>
                <w:rFonts w:ascii="Trebuchet MS" w:hAnsi="Trebuchet MS"/>
                <w:color w:val="0070C0"/>
                <w:sz w:val="24"/>
                <w:szCs w:val="24"/>
              </w:rPr>
              <w:t>şi</w:t>
            </w:r>
            <w:proofErr w:type="spellEnd"/>
            <w:r w:rsidR="005F1B21" w:rsidRPr="00147BA2">
              <w:rPr>
                <w:rFonts w:ascii="Trebuchet MS" w:hAnsi="Trebuchet MS"/>
                <w:color w:val="0070C0"/>
                <w:sz w:val="24"/>
                <w:szCs w:val="24"/>
              </w:rPr>
              <w:t xml:space="preserve"> europene aplicabile. </w:t>
            </w:r>
          </w:p>
          <w:p w14:paraId="570AB8C5" w14:textId="77777777" w:rsidR="005F1B21" w:rsidRPr="00147BA2" w:rsidRDefault="005F1B21" w:rsidP="005F1B2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Datele cu caracter personal ale grupului țintă, ale beneficiarilor finali ai proiectului, ale resurselor umane din cadrul proiectului și subcontractanților sunt protejate. Acestea nu vor fi prelucrate și publicate pentru informarea publicului, decât în cazurile strict necesare, precizate în mod specific de legislația națională și europeană în vigoare. </w:t>
            </w:r>
          </w:p>
          <w:p w14:paraId="515F4E42" w14:textId="77777777" w:rsidR="005F1B21" w:rsidRPr="00147BA2" w:rsidRDefault="005F1B21" w:rsidP="005F1B21">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AM/OI colectează și prelucrează următoarele date personale: nume, prenume, serie și număr act de identitate, CNP, data de naștere, adresa de domiciliu/rezidență, și date de contact (număr de telefon, email). Aceste date sunt colectate la momentul încărcării cererii de finanțare în sistemul informatic MySMIS2021/SMIS2021+ și sunt folosite exclusiv pentru scopurile prevăzute de Regulamentul (UE) </w:t>
            </w:r>
            <w:r w:rsidR="00E15F6C" w:rsidRPr="00147BA2">
              <w:rPr>
                <w:rFonts w:ascii="Trebuchet MS" w:hAnsi="Trebuchet MS"/>
                <w:color w:val="0070C0"/>
                <w:sz w:val="24"/>
                <w:szCs w:val="24"/>
              </w:rPr>
              <w:t>679/2016</w:t>
            </w:r>
            <w:r w:rsidRPr="00147BA2">
              <w:rPr>
                <w:rFonts w:ascii="Trebuchet MS" w:hAnsi="Trebuchet MS"/>
                <w:color w:val="0070C0"/>
                <w:sz w:val="24"/>
                <w:szCs w:val="24"/>
              </w:rPr>
              <w:t xml:space="preserve">, cu respectarea strictă a principiului limitării scopului. </w:t>
            </w:r>
          </w:p>
          <w:p w14:paraId="504A1B02" w14:textId="77777777" w:rsidR="004C0B72" w:rsidRPr="00147BA2" w:rsidRDefault="005F1B21" w:rsidP="005F1B21">
            <w:pPr>
              <w:spacing w:before="120" w:after="120"/>
              <w:jc w:val="both"/>
              <w:rPr>
                <w:rFonts w:ascii="Trebuchet MS" w:hAnsi="Trebuchet MS"/>
                <w:i/>
                <w:color w:val="0070C0"/>
                <w:sz w:val="24"/>
                <w:szCs w:val="24"/>
              </w:rPr>
            </w:pPr>
            <w:r w:rsidRPr="00FB44C7">
              <w:rPr>
                <w:rFonts w:ascii="Trebuchet MS" w:hAnsi="Trebuchet MS"/>
                <w:color w:val="0070C0"/>
                <w:sz w:val="24"/>
                <w:szCs w:val="24"/>
              </w:rPr>
              <w:t>Datele nu sunt folosite în alte scopuri fără a obține consimțământul posesorilor, explicit, în prealabil.</w:t>
            </w:r>
          </w:p>
        </w:tc>
      </w:tr>
    </w:tbl>
    <w:p w14:paraId="48F61E7A" w14:textId="54DE58B5" w:rsidR="00A82C81" w:rsidRPr="00147BA2" w:rsidRDefault="00EC0296" w:rsidP="00EC0296">
      <w:pPr>
        <w:pStyle w:val="Heading1"/>
        <w:ind w:left="426"/>
        <w:rPr>
          <w:b/>
          <w:color w:val="0070C0"/>
          <w:szCs w:val="24"/>
        </w:rPr>
      </w:pPr>
      <w:bookmarkStart w:id="345" w:name="_Toc144131613"/>
      <w:r>
        <w:rPr>
          <w:b/>
          <w:color w:val="0070C0"/>
          <w:szCs w:val="24"/>
        </w:rPr>
        <w:t xml:space="preserve">11. </w:t>
      </w:r>
      <w:r w:rsidR="00A82C81" w:rsidRPr="00147BA2">
        <w:rPr>
          <w:b/>
          <w:color w:val="0070C0"/>
          <w:szCs w:val="24"/>
        </w:rPr>
        <w:t>ASPECTE PRIVIND MONITORIZAREA TEHNICĂ ȘI RAPOARTELE DE PROGRES</w:t>
      </w:r>
      <w:bookmarkEnd w:id="345"/>
      <w:r w:rsidR="00A82C81" w:rsidRPr="00147BA2">
        <w:rPr>
          <w:b/>
          <w:color w:val="0070C0"/>
          <w:szCs w:val="24"/>
        </w:rPr>
        <w:t xml:space="preserve">  </w:t>
      </w:r>
    </w:p>
    <w:p w14:paraId="24FBFA26" w14:textId="77777777" w:rsidR="00A82C81" w:rsidRPr="003929AA" w:rsidRDefault="008D60B7">
      <w:pPr>
        <w:pStyle w:val="Heading2"/>
      </w:pPr>
      <w:bookmarkStart w:id="346" w:name="_Toc144131614"/>
      <w:r>
        <w:t xml:space="preserve">11.1 </w:t>
      </w:r>
      <w:r w:rsidR="00A82C81" w:rsidRPr="003929AA">
        <w:t>Rapoartele de progres</w:t>
      </w:r>
      <w:bookmarkEnd w:id="346"/>
      <w:r w:rsidR="00A82C81" w:rsidRPr="003929AA">
        <w:t xml:space="preserve">  </w:t>
      </w:r>
      <w:r w:rsidR="00A82C81" w:rsidRPr="003929AA">
        <w:tab/>
      </w:r>
    </w:p>
    <w:tbl>
      <w:tblPr>
        <w:tblStyle w:val="TableGrid"/>
        <w:tblW w:w="0" w:type="auto"/>
        <w:tblLook w:val="04A0" w:firstRow="1" w:lastRow="0" w:firstColumn="1" w:lastColumn="0" w:noHBand="0" w:noVBand="1"/>
      </w:tblPr>
      <w:tblGrid>
        <w:gridCol w:w="9396"/>
      </w:tblGrid>
      <w:tr w:rsidR="003506A1" w:rsidRPr="003929AA" w14:paraId="1F65933E" w14:textId="77777777" w:rsidTr="00B558B3">
        <w:tc>
          <w:tcPr>
            <w:tcW w:w="9396" w:type="dxa"/>
          </w:tcPr>
          <w:p w14:paraId="71B856BF" w14:textId="77777777" w:rsidR="009230A9" w:rsidRPr="00147BA2" w:rsidRDefault="009230A9" w:rsidP="00B63863">
            <w:pPr>
              <w:spacing w:before="120" w:after="120"/>
              <w:jc w:val="both"/>
              <w:rPr>
                <w:rFonts w:ascii="Trebuchet MS" w:hAnsi="Trebuchet MS"/>
                <w:color w:val="0070C0"/>
                <w:sz w:val="24"/>
                <w:szCs w:val="24"/>
              </w:rPr>
            </w:pPr>
            <w:r w:rsidRPr="00147BA2">
              <w:rPr>
                <w:rFonts w:ascii="Trebuchet MS" w:hAnsi="Trebuchet MS"/>
                <w:color w:val="0070C0"/>
                <w:sz w:val="24"/>
                <w:szCs w:val="24"/>
              </w:rPr>
              <w:t>Rapoartele de progres se generează prin sistemul informatic MYSMIS2021/SMIS2021+ de către beneficiar.</w:t>
            </w:r>
          </w:p>
          <w:p w14:paraId="47E4E083" w14:textId="6D33AB2E" w:rsidR="00A82C81" w:rsidRPr="00147BA2" w:rsidRDefault="009230A9" w:rsidP="009230A9">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Acestea </w:t>
            </w:r>
            <w:r w:rsidR="003F069C">
              <w:rPr>
                <w:rFonts w:ascii="Trebuchet MS" w:hAnsi="Trebuchet MS"/>
                <w:color w:val="0070C0"/>
                <w:sz w:val="24"/>
                <w:szCs w:val="24"/>
              </w:rPr>
              <w:t xml:space="preserve">se transmit pentru a raporta atingerea obiectivelor de etapă </w:t>
            </w:r>
            <w:r w:rsidR="009D45B7">
              <w:rPr>
                <w:rFonts w:ascii="Trebuchet MS" w:hAnsi="Trebuchet MS"/>
                <w:color w:val="0070C0"/>
                <w:sz w:val="24"/>
                <w:szCs w:val="24"/>
              </w:rPr>
              <w:t>și/</w:t>
            </w:r>
            <w:r w:rsidR="003F069C">
              <w:rPr>
                <w:rFonts w:ascii="Trebuchet MS" w:hAnsi="Trebuchet MS"/>
                <w:color w:val="0070C0"/>
                <w:sz w:val="24"/>
                <w:szCs w:val="24"/>
              </w:rPr>
              <w:t xml:space="preserve"> sau pentru a însoți o cerere de rambursare/plată </w:t>
            </w:r>
            <w:r w:rsidR="003F069C" w:rsidRPr="00147BA2">
              <w:rPr>
                <w:rFonts w:ascii="Trebuchet MS" w:hAnsi="Trebuchet MS"/>
                <w:color w:val="0070C0"/>
                <w:sz w:val="24"/>
                <w:szCs w:val="24"/>
              </w:rPr>
              <w:t xml:space="preserve">. </w:t>
            </w:r>
            <w:r w:rsidR="003F069C" w:rsidRPr="003F069C">
              <w:rPr>
                <w:rFonts w:ascii="Trebuchet MS" w:hAnsi="Trebuchet MS"/>
                <w:color w:val="0070C0"/>
                <w:sz w:val="24"/>
                <w:szCs w:val="24"/>
              </w:rPr>
              <w:t>Cheltuielile depuse spre rambursare trebuie să fi fost efectuate în perioada acoperită de Raportul de progres depus</w:t>
            </w:r>
            <w:r w:rsidR="003F069C" w:rsidRPr="00147BA2">
              <w:rPr>
                <w:rFonts w:ascii="Trebuchet MS" w:hAnsi="Trebuchet MS"/>
                <w:color w:val="0070C0"/>
                <w:sz w:val="24"/>
                <w:szCs w:val="24"/>
              </w:rPr>
              <w:t xml:space="preserve"> </w:t>
            </w:r>
            <w:r w:rsidR="003F069C">
              <w:rPr>
                <w:rFonts w:ascii="Trebuchet MS" w:hAnsi="Trebuchet MS"/>
                <w:color w:val="0070C0"/>
                <w:sz w:val="24"/>
                <w:szCs w:val="24"/>
              </w:rPr>
              <w:t>.</w:t>
            </w:r>
            <w:r w:rsidRPr="00147BA2">
              <w:rPr>
                <w:rFonts w:ascii="Trebuchet MS" w:hAnsi="Trebuchet MS"/>
                <w:color w:val="0070C0"/>
                <w:sz w:val="24"/>
                <w:szCs w:val="24"/>
              </w:rPr>
              <w:t>. Ra</w:t>
            </w:r>
            <w:r w:rsidR="00A55658" w:rsidRPr="00147BA2">
              <w:rPr>
                <w:rFonts w:ascii="Trebuchet MS" w:hAnsi="Trebuchet MS"/>
                <w:color w:val="0070C0"/>
                <w:sz w:val="24"/>
                <w:szCs w:val="24"/>
              </w:rPr>
              <w:t>poartele de progres vor fi î</w:t>
            </w:r>
            <w:r w:rsidRPr="00147BA2">
              <w:rPr>
                <w:rFonts w:ascii="Trebuchet MS" w:hAnsi="Trebuchet MS"/>
                <w:color w:val="0070C0"/>
                <w:sz w:val="24"/>
                <w:szCs w:val="24"/>
              </w:rPr>
              <w:t>nsoțite de documentele justificative necesare.</w:t>
            </w:r>
          </w:p>
          <w:p w14:paraId="6BCCE0BD" w14:textId="298C0AF1" w:rsidR="003566D5" w:rsidRDefault="003566D5" w:rsidP="005E5F72">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lastRenderedPageBreak/>
              <w:t xml:space="preserve">Verificarea rapoartelor de progres depuse de beneficiar reprezintă o etapă a procesului de monitorizare a proiectelor și are scopul de a urmări progresul proiectului, stadiul îndeplinirii țintelor indicatorilor de realizare </w:t>
            </w:r>
            <w:r w:rsidR="00602E1E" w:rsidRPr="00147BA2">
              <w:rPr>
                <w:rFonts w:ascii="Trebuchet MS" w:hAnsi="Trebuchet MS"/>
                <w:color w:val="0070C0"/>
                <w:sz w:val="24"/>
                <w:szCs w:val="24"/>
                <w:lang w:val="pt-PT"/>
              </w:rPr>
              <w:t>ș</w:t>
            </w:r>
            <w:r w:rsidRPr="00147BA2">
              <w:rPr>
                <w:rFonts w:ascii="Trebuchet MS" w:hAnsi="Trebuchet MS"/>
                <w:color w:val="0070C0"/>
                <w:sz w:val="24"/>
                <w:szCs w:val="24"/>
                <w:lang w:val="pt-PT"/>
              </w:rPr>
              <w:t>i rezultat, și respectarea</w:t>
            </w:r>
            <w:r w:rsidR="006300B6" w:rsidRPr="00147BA2">
              <w:rPr>
                <w:rFonts w:ascii="Trebuchet MS" w:hAnsi="Trebuchet MS"/>
                <w:color w:val="0070C0"/>
                <w:sz w:val="24"/>
                <w:szCs w:val="24"/>
                <w:lang w:val="pt-PT"/>
              </w:rPr>
              <w:t xml:space="preserve"> P</w:t>
            </w:r>
            <w:r w:rsidRPr="00147BA2">
              <w:rPr>
                <w:rFonts w:ascii="Trebuchet MS" w:hAnsi="Trebuchet MS"/>
                <w:color w:val="0070C0"/>
                <w:sz w:val="24"/>
                <w:szCs w:val="24"/>
                <w:lang w:val="pt-PT"/>
              </w:rPr>
              <w:t>lanului de monitorizare</w:t>
            </w:r>
            <w:r w:rsidR="006300B6" w:rsidRPr="00147BA2">
              <w:rPr>
                <w:rFonts w:ascii="Trebuchet MS" w:hAnsi="Trebuchet MS"/>
                <w:color w:val="0070C0"/>
                <w:sz w:val="24"/>
                <w:szCs w:val="24"/>
                <w:lang w:val="pt-PT"/>
              </w:rPr>
              <w:t xml:space="preserve"> a proiectului. </w:t>
            </w:r>
            <w:r w:rsidRPr="00147BA2">
              <w:rPr>
                <w:rFonts w:ascii="Trebuchet MS" w:hAnsi="Trebuchet MS"/>
                <w:color w:val="0070C0"/>
                <w:sz w:val="24"/>
                <w:szCs w:val="24"/>
                <w:lang w:val="pt-PT"/>
              </w:rPr>
              <w:t xml:space="preserve"> </w:t>
            </w:r>
          </w:p>
          <w:p w14:paraId="5387E4E9" w14:textId="701C461C" w:rsidR="003F069C" w:rsidRPr="00147BA2" w:rsidRDefault="003F069C" w:rsidP="005E5F72">
            <w:pPr>
              <w:spacing w:before="120" w:after="120"/>
              <w:jc w:val="both"/>
              <w:rPr>
                <w:rFonts w:ascii="Trebuchet MS" w:hAnsi="Trebuchet MS"/>
                <w:color w:val="0070C0"/>
                <w:sz w:val="24"/>
                <w:szCs w:val="24"/>
              </w:rPr>
            </w:pPr>
            <w:r w:rsidRPr="003F069C">
              <w:rPr>
                <w:rFonts w:ascii="Trebuchet MS" w:hAnsi="Trebuchet MS"/>
                <w:color w:val="0070C0"/>
                <w:sz w:val="24"/>
                <w:szCs w:val="24"/>
                <w:lang w:val="pt-PT"/>
              </w:rPr>
              <w:t>Pentru perioada post-implementare</w:t>
            </w:r>
            <w:r w:rsidR="009D45B7">
              <w:rPr>
                <w:rFonts w:ascii="Trebuchet MS" w:hAnsi="Trebuchet MS"/>
                <w:color w:val="0070C0"/>
                <w:sz w:val="24"/>
                <w:szCs w:val="24"/>
                <w:lang w:val="pt-PT"/>
              </w:rPr>
              <w:t xml:space="preserve"> (durabilitate)</w:t>
            </w:r>
            <w:r w:rsidRPr="003F069C">
              <w:rPr>
                <w:rFonts w:ascii="Trebuchet MS" w:hAnsi="Trebuchet MS"/>
                <w:color w:val="0070C0"/>
                <w:sz w:val="24"/>
                <w:szCs w:val="24"/>
                <w:lang w:val="pt-PT"/>
              </w:rPr>
              <w:t xml:space="preserve"> până la data de 31 martie a fiecărui an, beneficiarul va întocmi și transmite prin sistemul informatic MYSMIS2021/SMIS2021+ rapoarte privind caracterul durabil al proiectului/investiției. Acest raport va prezenta situația investitei și va cuprinde informații privind </w:t>
            </w:r>
            <w:r w:rsidR="009D45B7">
              <w:rPr>
                <w:rFonts w:ascii="Trebuchet MS" w:hAnsi="Trebuchet MS"/>
                <w:color w:val="0070C0"/>
                <w:sz w:val="24"/>
                <w:szCs w:val="24"/>
                <w:lang w:val="pt-PT"/>
              </w:rPr>
              <w:t>monitorizarea</w:t>
            </w:r>
            <w:r w:rsidR="009D45B7" w:rsidRPr="003F069C">
              <w:rPr>
                <w:rFonts w:ascii="Trebuchet MS" w:hAnsi="Trebuchet MS"/>
                <w:color w:val="0070C0"/>
                <w:sz w:val="24"/>
                <w:szCs w:val="24"/>
                <w:lang w:val="pt-PT"/>
              </w:rPr>
              <w:t xml:space="preserve"> </w:t>
            </w:r>
            <w:r w:rsidRPr="003F069C">
              <w:rPr>
                <w:rFonts w:ascii="Trebuchet MS" w:hAnsi="Trebuchet MS"/>
                <w:color w:val="0070C0"/>
                <w:sz w:val="24"/>
                <w:szCs w:val="24"/>
                <w:lang w:val="pt-PT"/>
              </w:rPr>
              <w:t>indicatorilor de rezultat, precum și aspectele legate de sustenabilitatea proiectului/investiției.</w:t>
            </w:r>
            <w:r w:rsidR="00EE39C6">
              <w:rPr>
                <w:rFonts w:ascii="Trebuchet MS" w:hAnsi="Trebuchet MS"/>
                <w:color w:val="0070C0"/>
                <w:sz w:val="24"/>
                <w:szCs w:val="24"/>
                <w:lang w:val="pt-PT"/>
              </w:rPr>
              <w:t xml:space="preserve"> Raportul de progres pentru perioada post-implementare este prevăzut în Anexa 5 la OUG 23/2023. </w:t>
            </w:r>
            <w:r w:rsidRPr="003F069C">
              <w:rPr>
                <w:rFonts w:ascii="Trebuchet MS" w:hAnsi="Trebuchet MS"/>
                <w:color w:val="0070C0"/>
                <w:sz w:val="24"/>
                <w:szCs w:val="24"/>
                <w:lang w:val="pt-PT"/>
              </w:rPr>
              <w:t xml:space="preserve"> .</w:t>
            </w:r>
          </w:p>
        </w:tc>
      </w:tr>
    </w:tbl>
    <w:p w14:paraId="16CE67C6" w14:textId="77777777" w:rsidR="00A82C81" w:rsidRPr="003929AA" w:rsidRDefault="00E959CD">
      <w:pPr>
        <w:pStyle w:val="Heading2"/>
      </w:pPr>
      <w:bookmarkStart w:id="347" w:name="_Toc144131615"/>
      <w:r>
        <w:lastRenderedPageBreak/>
        <w:t xml:space="preserve">11.2 </w:t>
      </w:r>
      <w:r w:rsidR="00A82C81" w:rsidRPr="00515014">
        <w:t xml:space="preserve">Vizitele </w:t>
      </w:r>
      <w:r w:rsidR="00B81345" w:rsidRPr="003929AA">
        <w:t xml:space="preserve">de </w:t>
      </w:r>
      <w:r w:rsidR="00A82C81" w:rsidRPr="003929AA">
        <w:t>monitorizare</w:t>
      </w:r>
      <w:bookmarkEnd w:id="347"/>
      <w:r w:rsidR="00A82C81" w:rsidRPr="003929AA">
        <w:t xml:space="preserve"> </w:t>
      </w:r>
    </w:p>
    <w:tbl>
      <w:tblPr>
        <w:tblStyle w:val="TableGrid"/>
        <w:tblW w:w="0" w:type="auto"/>
        <w:tblLook w:val="04A0" w:firstRow="1" w:lastRow="0" w:firstColumn="1" w:lastColumn="0" w:noHBand="0" w:noVBand="1"/>
      </w:tblPr>
      <w:tblGrid>
        <w:gridCol w:w="9396"/>
      </w:tblGrid>
      <w:tr w:rsidR="003506A1" w:rsidRPr="003929AA" w14:paraId="5F59E2DF" w14:textId="77777777" w:rsidTr="00B558B3">
        <w:tc>
          <w:tcPr>
            <w:tcW w:w="9396" w:type="dxa"/>
          </w:tcPr>
          <w:p w14:paraId="36A9B0A7" w14:textId="77777777" w:rsidR="003F069C" w:rsidRPr="00EE39C6" w:rsidRDefault="003F069C" w:rsidP="00EE39C6">
            <w:pPr>
              <w:spacing w:before="120" w:after="120"/>
              <w:jc w:val="both"/>
              <w:rPr>
                <w:rFonts w:ascii="Trebuchet MS" w:hAnsi="Trebuchet MS"/>
                <w:color w:val="0070C0"/>
                <w:sz w:val="24"/>
                <w:szCs w:val="24"/>
              </w:rPr>
            </w:pPr>
            <w:r w:rsidRPr="00EE39C6">
              <w:rPr>
                <w:rFonts w:ascii="Trebuchet MS" w:hAnsi="Trebuchet MS"/>
                <w:color w:val="0070C0"/>
                <w:sz w:val="24"/>
                <w:szCs w:val="24"/>
              </w:rPr>
              <w:t>În procesul de monitorizare a proiectelor se pot efectua vizite de monitorizare și se elaborează rapoarte de vizită, întocmite utilizând modelul standard cuprins în anexele Ordinului MIPE nr. 1777/2023, vizite efectuate în conformitate cu prevederile contractului de finanțare.</w:t>
            </w:r>
          </w:p>
          <w:p w14:paraId="26EACA5D" w14:textId="07BAA267" w:rsidR="003F069C" w:rsidRPr="00EE39C6" w:rsidRDefault="003F069C" w:rsidP="00EE39C6">
            <w:pPr>
              <w:spacing w:before="120" w:after="120"/>
              <w:jc w:val="both"/>
              <w:rPr>
                <w:rFonts w:ascii="Trebuchet MS" w:hAnsi="Trebuchet MS"/>
                <w:color w:val="0070C0"/>
                <w:sz w:val="24"/>
                <w:szCs w:val="24"/>
              </w:rPr>
            </w:pPr>
            <w:r w:rsidRPr="00EE39C6">
              <w:rPr>
                <w:rFonts w:ascii="Trebuchet MS" w:hAnsi="Trebuchet MS"/>
                <w:color w:val="0070C0"/>
                <w:sz w:val="24"/>
                <w:szCs w:val="24"/>
              </w:rPr>
              <w:t xml:space="preserve">Vizitele de monitorizare pot fi vizite </w:t>
            </w:r>
            <w:r w:rsidR="00EE39C6">
              <w:rPr>
                <w:rFonts w:ascii="Trebuchet MS" w:hAnsi="Trebuchet MS"/>
                <w:color w:val="0070C0"/>
                <w:sz w:val="24"/>
                <w:szCs w:val="24"/>
              </w:rPr>
              <w:t xml:space="preserve">realizate atât </w:t>
            </w:r>
            <w:r w:rsidRPr="00EE39C6">
              <w:rPr>
                <w:rFonts w:ascii="Trebuchet MS" w:hAnsi="Trebuchet MS"/>
                <w:color w:val="0070C0"/>
                <w:sz w:val="24"/>
                <w:szCs w:val="24"/>
              </w:rPr>
              <w:t>în perioada de implementare, cât și post-implementare, pe perioada în care beneficiarul are obligația de a asigura caracterul durabil al operațiunilor potrivit prevederilor art. 65 din Regulamentul (UE) 2021/1060, cu modificările și completările ulterioare.</w:t>
            </w:r>
          </w:p>
          <w:p w14:paraId="5B0AAAF6" w14:textId="41BD2B74" w:rsidR="00856543" w:rsidRPr="00147BA2" w:rsidRDefault="00856543" w:rsidP="00856543">
            <w:pPr>
              <w:spacing w:before="120" w:after="120"/>
              <w:rPr>
                <w:rFonts w:ascii="Trebuchet MS" w:hAnsi="Trebuchet MS"/>
                <w:color w:val="0070C0"/>
                <w:sz w:val="24"/>
                <w:szCs w:val="24"/>
              </w:rPr>
            </w:pPr>
            <w:r w:rsidRPr="00147BA2">
              <w:rPr>
                <w:rFonts w:ascii="Trebuchet MS" w:hAnsi="Trebuchet MS"/>
                <w:color w:val="0070C0"/>
                <w:sz w:val="24"/>
                <w:szCs w:val="24"/>
              </w:rPr>
              <w:t xml:space="preserve">Vizitele </w:t>
            </w:r>
            <w:r w:rsidR="003F069C">
              <w:rPr>
                <w:rFonts w:ascii="Trebuchet MS" w:hAnsi="Trebuchet MS"/>
                <w:color w:val="0070C0"/>
                <w:sz w:val="24"/>
                <w:szCs w:val="24"/>
              </w:rPr>
              <w:t>de monitorizare pot avea</w:t>
            </w:r>
            <w:r w:rsidRPr="00147BA2">
              <w:rPr>
                <w:rFonts w:ascii="Trebuchet MS" w:hAnsi="Trebuchet MS"/>
                <w:color w:val="0070C0"/>
                <w:sz w:val="24"/>
                <w:szCs w:val="24"/>
              </w:rPr>
              <w:t xml:space="preserve"> ca scop:</w:t>
            </w:r>
          </w:p>
          <w:p w14:paraId="434D7490" w14:textId="77777777" w:rsidR="00890D86" w:rsidRPr="00147BA2" w:rsidRDefault="00890D86" w:rsidP="007D2F29">
            <w:pPr>
              <w:pStyle w:val="ListParagraph"/>
              <w:numPr>
                <w:ilvl w:val="0"/>
                <w:numId w:val="26"/>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progresului fizic, în conformitate cu calendarul activităților inclus în contractul de finanțare;</w:t>
            </w:r>
          </w:p>
          <w:p w14:paraId="0D7D7FF3" w14:textId="77777777" w:rsidR="00890D86" w:rsidRPr="00147BA2" w:rsidRDefault="00890D86" w:rsidP="007D2F29">
            <w:pPr>
              <w:pStyle w:val="ListParagraph"/>
              <w:numPr>
                <w:ilvl w:val="0"/>
                <w:numId w:val="26"/>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implementării Planului de monitorizare și a realizării indicatorilor de etapă;</w:t>
            </w:r>
          </w:p>
          <w:p w14:paraId="22A23345" w14:textId="77777777" w:rsidR="00890D86" w:rsidRPr="00147BA2" w:rsidRDefault="00890D86" w:rsidP="007D2F29">
            <w:pPr>
              <w:pStyle w:val="ListParagraph"/>
              <w:numPr>
                <w:ilvl w:val="0"/>
                <w:numId w:val="26"/>
              </w:numPr>
              <w:spacing w:before="120" w:after="120"/>
              <w:jc w:val="both"/>
              <w:rPr>
                <w:rFonts w:ascii="Trebuchet MS" w:hAnsi="Trebuchet MS"/>
                <w:color w:val="0070C0"/>
                <w:sz w:val="24"/>
                <w:szCs w:val="24"/>
              </w:rPr>
            </w:pPr>
            <w:r w:rsidRPr="00147BA2">
              <w:rPr>
                <w:rFonts w:ascii="Trebuchet MS" w:hAnsi="Trebuchet MS"/>
                <w:color w:val="0070C0"/>
                <w:sz w:val="24"/>
                <w:szCs w:val="24"/>
              </w:rPr>
              <w:t>identificarea elementelor sau situațiilor care pot duce la întârzieri, derapaje de la proiectul aprobat sau imposibilitatea continuării proiectului, precum și emiterea de recomandări în limitele de competență, după caz;</w:t>
            </w:r>
          </w:p>
          <w:p w14:paraId="43959510" w14:textId="77777777" w:rsidR="00890D86" w:rsidRPr="00147BA2" w:rsidRDefault="00890D86" w:rsidP="007D2F29">
            <w:pPr>
              <w:pStyle w:val="ListParagraph"/>
              <w:numPr>
                <w:ilvl w:val="0"/>
                <w:numId w:val="26"/>
              </w:numPr>
              <w:spacing w:before="120" w:after="120"/>
              <w:jc w:val="both"/>
              <w:rPr>
                <w:rFonts w:ascii="Trebuchet MS" w:hAnsi="Trebuchet MS"/>
                <w:color w:val="0070C0"/>
                <w:sz w:val="24"/>
                <w:szCs w:val="24"/>
              </w:rPr>
            </w:pPr>
            <w:r w:rsidRPr="00147BA2">
              <w:rPr>
                <w:rFonts w:ascii="Trebuchet MS" w:hAnsi="Trebuchet MS"/>
                <w:color w:val="0070C0"/>
                <w:sz w:val="24"/>
                <w:szCs w:val="24"/>
              </w:rPr>
              <w:t>identificarea elementelor de succes ale proiectului;</w:t>
            </w:r>
          </w:p>
          <w:p w14:paraId="5C846D17" w14:textId="77777777" w:rsidR="00A82C81" w:rsidRPr="00147BA2" w:rsidRDefault="00890D86" w:rsidP="007D2F29">
            <w:pPr>
              <w:pStyle w:val="ListParagraph"/>
              <w:numPr>
                <w:ilvl w:val="0"/>
                <w:numId w:val="26"/>
              </w:numPr>
              <w:spacing w:before="120" w:after="120"/>
              <w:jc w:val="both"/>
              <w:rPr>
                <w:rFonts w:ascii="Trebuchet MS" w:hAnsi="Trebuchet MS"/>
                <w:i/>
                <w:color w:val="0070C0"/>
                <w:sz w:val="24"/>
                <w:szCs w:val="24"/>
              </w:rPr>
            </w:pPr>
            <w:r w:rsidRPr="00147BA2">
              <w:rPr>
                <w:rFonts w:ascii="Trebuchet MS" w:hAnsi="Trebuchet MS"/>
                <w:color w:val="0070C0"/>
                <w:sz w:val="24"/>
                <w:szCs w:val="24"/>
              </w:rPr>
              <w:t>verificarea justificărilor formulate de beneficiar pentru modificarea contractului de finanțare prin notificare/act adițional, după caz etc.</w:t>
            </w:r>
          </w:p>
        </w:tc>
      </w:tr>
    </w:tbl>
    <w:p w14:paraId="166164D9" w14:textId="77777777" w:rsidR="00A82C81" w:rsidRPr="003929AA" w:rsidRDefault="00E959CD">
      <w:pPr>
        <w:pStyle w:val="Heading2"/>
      </w:pPr>
      <w:bookmarkStart w:id="348" w:name="_Toc144131616"/>
      <w:r>
        <w:t xml:space="preserve">11.3 </w:t>
      </w:r>
      <w:r w:rsidR="00A82C81" w:rsidRPr="003929AA">
        <w:t>Mecanismul specific indicatorilor de etapă. Planul de monitorizare</w:t>
      </w:r>
      <w:bookmarkEnd w:id="348"/>
    </w:p>
    <w:tbl>
      <w:tblPr>
        <w:tblStyle w:val="TableGrid"/>
        <w:tblW w:w="0" w:type="auto"/>
        <w:tblLook w:val="04A0" w:firstRow="1" w:lastRow="0" w:firstColumn="1" w:lastColumn="0" w:noHBand="0" w:noVBand="1"/>
      </w:tblPr>
      <w:tblGrid>
        <w:gridCol w:w="9396"/>
      </w:tblGrid>
      <w:tr w:rsidR="003506A1" w:rsidRPr="003929AA" w14:paraId="0A6998AE" w14:textId="77777777" w:rsidTr="00B558B3">
        <w:tc>
          <w:tcPr>
            <w:tcW w:w="9396" w:type="dxa"/>
          </w:tcPr>
          <w:p w14:paraId="31669886" w14:textId="77777777" w:rsidR="00F02F76" w:rsidRPr="00147BA2" w:rsidRDefault="00F02F76" w:rsidP="00F02F76">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Indicatorii de eta</w:t>
            </w:r>
            <w:r w:rsidR="00B84068">
              <w:rPr>
                <w:rFonts w:ascii="Trebuchet MS" w:hAnsi="Trebuchet MS"/>
                <w:color w:val="0070C0"/>
                <w:sz w:val="24"/>
                <w:szCs w:val="24"/>
                <w:lang w:val="pt-PT"/>
              </w:rPr>
              <w:t>pă vor fi definiți de solicitanți</w:t>
            </w:r>
            <w:r w:rsidRPr="00147BA2">
              <w:rPr>
                <w:rFonts w:ascii="Trebuchet MS" w:hAnsi="Trebuchet MS"/>
                <w:color w:val="0070C0"/>
                <w:sz w:val="24"/>
                <w:szCs w:val="24"/>
                <w:lang w:val="pt-PT"/>
              </w:rPr>
              <w:t xml:space="preserve"> în funcție de specificul proiectului, a activității de bază, a indicatorilor de realizare și de rezultat asumați, a planului de achiziții și a graficului de rambursare. </w:t>
            </w:r>
          </w:p>
          <w:p w14:paraId="47F60F4A" w14:textId="77777777" w:rsidR="00A82C81" w:rsidRPr="00147BA2" w:rsidRDefault="00F02F76" w:rsidP="00F02F76">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Indicatorii de etapă se corelează cu activitatea de bază declarată de beneficiar în cererea de finanțare, precum și cu obiectivele și rezultatele așteptate ale proiectului.</w:t>
            </w:r>
          </w:p>
          <w:p w14:paraId="45B57614" w14:textId="77777777" w:rsidR="00F02F76" w:rsidRPr="00FB44C7" w:rsidRDefault="00F02F76" w:rsidP="00F02F76">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AM/OI va monitoriza îndeplinirea indicatorilor de etapă şi va sprijini beneficiarul pentru a identifica soluții adecvate pentru îndeplinirea indicatorilor de etapă şi pentru buna implementare a proiectelor care fac obiectul contractului de finanțare</w:t>
            </w:r>
            <w:r w:rsidR="005056ED" w:rsidRPr="00FB44C7">
              <w:rPr>
                <w:rFonts w:ascii="Trebuchet MS" w:hAnsi="Trebuchet MS"/>
                <w:color w:val="0070C0"/>
                <w:sz w:val="24"/>
                <w:szCs w:val="24"/>
                <w:lang w:val="pt-PT"/>
              </w:rPr>
              <w:t xml:space="preserve">, </w:t>
            </w:r>
            <w:r w:rsidR="005056ED" w:rsidRPr="00FB44C7">
              <w:rPr>
                <w:rFonts w:ascii="Trebuchet MS" w:hAnsi="Trebuchet MS"/>
                <w:color w:val="0070C0"/>
                <w:sz w:val="24"/>
                <w:szCs w:val="24"/>
                <w:lang w:val="pt-PT"/>
              </w:rPr>
              <w:lastRenderedPageBreak/>
              <w:t>precum și pentru identificarea şi stabilirea de posibile măsuri de remediere, dacă este cazul</w:t>
            </w:r>
            <w:r w:rsidRPr="00FB44C7">
              <w:rPr>
                <w:rFonts w:ascii="Trebuchet MS" w:hAnsi="Trebuchet MS"/>
                <w:color w:val="0070C0"/>
                <w:sz w:val="24"/>
                <w:szCs w:val="24"/>
                <w:lang w:val="pt-PT"/>
              </w:rPr>
              <w:t xml:space="preserve">. </w:t>
            </w:r>
          </w:p>
          <w:p w14:paraId="5D7FC231" w14:textId="77777777" w:rsidR="00F02F76" w:rsidRPr="00FB44C7" w:rsidRDefault="00F02F76" w:rsidP="00F02F76">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În situația nerealizării acestora, AM/ OI adoptă şi implementează, în baza unei analize a riscurilor identificate, acțiuni şi măsuri de monitorizare consolidat</w:t>
            </w:r>
            <w:r w:rsidR="00602E1E" w:rsidRPr="00FB44C7">
              <w:rPr>
                <w:rFonts w:ascii="Trebuchet MS" w:hAnsi="Trebuchet MS"/>
                <w:color w:val="0070C0"/>
                <w:sz w:val="24"/>
                <w:szCs w:val="24"/>
                <w:lang w:val="pt-PT"/>
              </w:rPr>
              <w:t>e</w:t>
            </w:r>
            <w:r w:rsidRPr="00FB44C7">
              <w:rPr>
                <w:rFonts w:ascii="Trebuchet MS" w:hAnsi="Trebuchet MS"/>
                <w:color w:val="0070C0"/>
                <w:sz w:val="24"/>
                <w:szCs w:val="24"/>
                <w:lang w:val="pt-PT"/>
              </w:rPr>
              <w:t xml:space="preserve"> și măsuri corrective, în conformitate cu prevederile contractului de finanțare. </w:t>
            </w:r>
          </w:p>
          <w:p w14:paraId="0949C558" w14:textId="58D64309" w:rsidR="00F02F76" w:rsidRPr="00FB44C7" w:rsidRDefault="00F02F76" w:rsidP="005056ED">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 xml:space="preserve">Beneficiarul </w:t>
            </w:r>
            <w:r w:rsidR="005056ED" w:rsidRPr="00FB44C7">
              <w:rPr>
                <w:rFonts w:ascii="Trebuchet MS" w:hAnsi="Trebuchet MS"/>
                <w:color w:val="0070C0"/>
                <w:sz w:val="24"/>
                <w:szCs w:val="24"/>
                <w:lang w:val="pt-PT"/>
              </w:rPr>
              <w:t xml:space="preserve">este </w:t>
            </w:r>
            <w:r w:rsidR="005056ED" w:rsidRPr="00FB44C7">
              <w:rPr>
                <w:rFonts w:ascii="Trebuchet MS" w:hAnsi="Trebuchet MS"/>
                <w:color w:val="0070C0"/>
                <w:sz w:val="24"/>
                <w:szCs w:val="24"/>
                <w:lang w:val="pt-PT"/>
              </w:rPr>
              <w:t>obligat ca î</w:t>
            </w:r>
            <w:r w:rsidRPr="00FB44C7">
              <w:rPr>
                <w:rFonts w:ascii="Trebuchet MS" w:hAnsi="Trebuchet MS"/>
                <w:color w:val="0070C0"/>
                <w:sz w:val="24"/>
                <w:szCs w:val="24"/>
                <w:lang w:val="pt-PT"/>
              </w:rPr>
              <w:t>n termen de 5 zile lucrătoare de la termenul prevăzu</w:t>
            </w:r>
            <w:r w:rsidR="00B84068">
              <w:rPr>
                <w:rFonts w:ascii="Trebuchet MS" w:hAnsi="Trebuchet MS"/>
                <w:color w:val="0070C0"/>
                <w:sz w:val="24"/>
                <w:szCs w:val="24"/>
                <w:lang w:val="pt-PT"/>
              </w:rPr>
              <w:t xml:space="preserve">t pentru un indicator de etapă să </w:t>
            </w:r>
            <w:r w:rsidR="003F069C">
              <w:rPr>
                <w:rFonts w:ascii="Trebuchet MS" w:hAnsi="Trebuchet MS"/>
                <w:color w:val="0070C0"/>
                <w:sz w:val="24"/>
                <w:szCs w:val="24"/>
                <w:lang w:val="pt-PT"/>
              </w:rPr>
              <w:t>transmită raportul de progres și</w:t>
            </w:r>
            <w:r w:rsidRPr="00FB44C7">
              <w:rPr>
                <w:rFonts w:ascii="Trebuchet MS" w:hAnsi="Trebuchet MS"/>
                <w:color w:val="0070C0"/>
                <w:sz w:val="24"/>
                <w:szCs w:val="24"/>
                <w:lang w:val="pt-PT"/>
              </w:rPr>
              <w:t xml:space="preserve"> documentele justificative care probează îndeplinirea acestuia, iar </w:t>
            </w:r>
            <w:r w:rsidR="00FF723C" w:rsidRPr="00FB44C7">
              <w:rPr>
                <w:rFonts w:ascii="Trebuchet MS" w:hAnsi="Trebuchet MS"/>
                <w:color w:val="0070C0"/>
                <w:sz w:val="24"/>
                <w:szCs w:val="24"/>
                <w:lang w:val="pt-PT"/>
              </w:rPr>
              <w:t>AM/OI</w:t>
            </w:r>
            <w:r w:rsidRPr="00FB44C7">
              <w:rPr>
                <w:rFonts w:ascii="Trebuchet MS" w:hAnsi="Trebuchet MS"/>
                <w:color w:val="0070C0"/>
                <w:sz w:val="24"/>
                <w:szCs w:val="24"/>
                <w:lang w:val="pt-PT"/>
              </w:rPr>
              <w:t xml:space="preserve"> verifică şi confirmă îndeplinirea sau, după caz, neîndeplinirea acestuia în termen de 5 zile lucrătoare de la data la care documentele trebuiau/au fost încărcate de către beneficiar. </w:t>
            </w:r>
          </w:p>
          <w:p w14:paraId="26212B5B" w14:textId="77777777" w:rsidR="00F02F76" w:rsidRPr="00FB44C7" w:rsidRDefault="00F02F76" w:rsidP="00F02F76">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În situația îndeplinirii cu întârziere a unui indicator de etapă, beneficiarul poate face dovada î</w:t>
            </w:r>
            <w:r w:rsidR="005056ED" w:rsidRPr="00FB44C7">
              <w:rPr>
                <w:rFonts w:ascii="Trebuchet MS" w:hAnsi="Trebuchet MS"/>
                <w:color w:val="0070C0"/>
                <w:sz w:val="24"/>
                <w:szCs w:val="24"/>
                <w:lang w:val="pt-PT"/>
              </w:rPr>
              <w:t>ndeplinirii acestuia, ulterior,</w:t>
            </w:r>
            <w:r w:rsidRPr="00FB44C7">
              <w:rPr>
                <w:rFonts w:ascii="Trebuchet MS" w:hAnsi="Trebuchet MS"/>
                <w:color w:val="0070C0"/>
                <w:sz w:val="24"/>
                <w:szCs w:val="24"/>
                <w:lang w:val="pt-PT"/>
              </w:rPr>
              <w:t xml:space="preserve"> prin rapoartele de progres sau cu ocazia vizitelor de monitorizare, iar </w:t>
            </w:r>
            <w:r w:rsidR="005056ED" w:rsidRPr="00FB44C7">
              <w:rPr>
                <w:rFonts w:ascii="Trebuchet MS" w:hAnsi="Trebuchet MS"/>
                <w:color w:val="0070C0"/>
                <w:sz w:val="24"/>
                <w:szCs w:val="24"/>
                <w:lang w:val="pt-PT"/>
              </w:rPr>
              <w:t>AM/OI</w:t>
            </w:r>
            <w:r w:rsidRPr="00FB44C7">
              <w:rPr>
                <w:rFonts w:ascii="Trebuchet MS" w:hAnsi="Trebuchet MS"/>
                <w:color w:val="0070C0"/>
                <w:sz w:val="24"/>
                <w:szCs w:val="24"/>
                <w:lang w:val="pt-PT"/>
              </w:rPr>
              <w:t xml:space="preserve"> înregistrează în sistemul informatic MySMIS2021/SMIS2021+ îndeplinirea cu întârziere a unui indicator de etapă. </w:t>
            </w:r>
          </w:p>
          <w:p w14:paraId="6188FB27" w14:textId="77777777" w:rsidR="009C3BA4" w:rsidRPr="00FB44C7" w:rsidRDefault="009C3BA4" w:rsidP="009C3BA4">
            <w:pPr>
              <w:spacing w:before="120" w:after="120"/>
              <w:jc w:val="both"/>
              <w:rPr>
                <w:rFonts w:ascii="Trebuchet MS" w:hAnsi="Trebuchet MS"/>
                <w:color w:val="0070C0"/>
                <w:sz w:val="24"/>
                <w:szCs w:val="24"/>
                <w:lang w:val="pt-PT"/>
              </w:rPr>
            </w:pPr>
            <w:r w:rsidRPr="00FB44C7">
              <w:rPr>
                <w:rFonts w:ascii="Trebuchet MS" w:hAnsi="Trebuchet MS"/>
                <w:color w:val="0070C0"/>
                <w:sz w:val="24"/>
                <w:szCs w:val="24"/>
                <w:lang w:val="pt-PT"/>
              </w:rPr>
              <w:t>Cu excepția primului indicator de etapă, în cazul neîndeplinirii celorlalți indicatori de etapă la termenele prevăzute în planul de monitorizare, actualizat prin actele adiționale aprobate, în completarea acțiunilor şi măsurilor consolidate de monitorizare, AM/OI poate aplica, în funcție de</w:t>
            </w:r>
            <w:r w:rsidRPr="00FB44C7">
              <w:rPr>
                <w:rFonts w:ascii="Calibri" w:hAnsi="Calibri" w:cs="Calibri"/>
                <w:color w:val="0070C0"/>
                <w:lang w:val="pt-PT"/>
              </w:rPr>
              <w:t xml:space="preserve"> </w:t>
            </w:r>
            <w:r w:rsidRPr="00FB44C7">
              <w:rPr>
                <w:rFonts w:ascii="Trebuchet MS" w:hAnsi="Trebuchet MS"/>
                <w:color w:val="0070C0"/>
                <w:sz w:val="24"/>
                <w:szCs w:val="24"/>
                <w:lang w:val="pt-PT"/>
              </w:rPr>
              <w:t xml:space="preserve">analiza obiectivă şi riscurile identificate, în mod gradual, în condițiile prevăzute în contractul de finanțare următoarele măsuri: </w:t>
            </w:r>
          </w:p>
          <w:p w14:paraId="5F17F0BE" w14:textId="77777777" w:rsidR="009C3BA4" w:rsidRPr="00147BA2" w:rsidRDefault="009C3BA4" w:rsidP="007D2F29">
            <w:pPr>
              <w:pStyle w:val="ListParagraph"/>
              <w:numPr>
                <w:ilvl w:val="0"/>
                <w:numId w:val="28"/>
              </w:numPr>
              <w:spacing w:before="120" w:after="120"/>
              <w:jc w:val="both"/>
              <w:rPr>
                <w:rFonts w:ascii="Trebuchet MS" w:hAnsi="Trebuchet MS"/>
                <w:color w:val="0070C0"/>
                <w:sz w:val="24"/>
                <w:szCs w:val="24"/>
                <w:lang w:val="en-US"/>
              </w:rPr>
            </w:pPr>
            <w:r w:rsidRPr="00FB44C7">
              <w:rPr>
                <w:rFonts w:ascii="Trebuchet MS" w:hAnsi="Trebuchet MS"/>
                <w:color w:val="0070C0"/>
                <w:sz w:val="24"/>
                <w:szCs w:val="24"/>
                <w:lang w:val="pt-PT"/>
              </w:rPr>
              <w:t xml:space="preserve">întreruperea termenului de plată pentru cererile de plată/cererile de prefinanțare/cererile de rambursare până la îndeplinirea indicatorului de etapă, cu condiția ca îndeplinirea indicatorului să survină în perioada prevăzută la art. 74 alin. </w:t>
            </w:r>
            <w:r w:rsidRPr="00147BA2">
              <w:rPr>
                <w:rFonts w:ascii="Trebuchet MS" w:hAnsi="Trebuchet MS"/>
                <w:color w:val="0070C0"/>
                <w:sz w:val="24"/>
                <w:szCs w:val="24"/>
                <w:lang w:val="en-US"/>
              </w:rPr>
              <w:t xml:space="preserve">(1) lit. b din </w:t>
            </w:r>
            <w:proofErr w:type="spellStart"/>
            <w:r w:rsidRPr="00147BA2">
              <w:rPr>
                <w:rFonts w:ascii="Trebuchet MS" w:hAnsi="Trebuchet MS"/>
                <w:color w:val="0070C0"/>
                <w:sz w:val="24"/>
                <w:szCs w:val="24"/>
                <w:lang w:val="en-US"/>
              </w:rPr>
              <w:t>Regulamentul</w:t>
            </w:r>
            <w:proofErr w:type="spellEnd"/>
            <w:r w:rsidRPr="00147BA2">
              <w:rPr>
                <w:rFonts w:ascii="Trebuchet MS" w:hAnsi="Trebuchet MS"/>
                <w:color w:val="0070C0"/>
                <w:sz w:val="24"/>
                <w:szCs w:val="24"/>
                <w:lang w:val="en-US"/>
              </w:rPr>
              <w:t xml:space="preserve"> (UE) 2021/1060; </w:t>
            </w:r>
          </w:p>
          <w:p w14:paraId="347B803E" w14:textId="77777777" w:rsidR="009C3BA4" w:rsidRPr="00147BA2" w:rsidRDefault="009C3BA4" w:rsidP="007D2F29">
            <w:pPr>
              <w:pStyle w:val="ListParagraph"/>
              <w:numPr>
                <w:ilvl w:val="0"/>
                <w:numId w:val="28"/>
              </w:num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respingerea, în tot sau în parte, a cererii de plată/cererii de prefinanțare/cererii de rambursare, în condițiile art. 25 alin. (5) din OUG nr. 133/2021, dacă nu au fost transmise dovezile privind îndeplinirea indicatorului de etapă în termenul specificat la lit. a); </w:t>
            </w:r>
          </w:p>
          <w:p w14:paraId="00F38E7D" w14:textId="77777777" w:rsidR="009C3BA4" w:rsidRPr="00147BA2" w:rsidRDefault="009C3BA4" w:rsidP="007D2F29">
            <w:pPr>
              <w:pStyle w:val="ListParagraph"/>
              <w:numPr>
                <w:ilvl w:val="0"/>
                <w:numId w:val="28"/>
              </w:num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 </w:t>
            </w:r>
          </w:p>
          <w:p w14:paraId="1AADFB39" w14:textId="77777777" w:rsidR="009C3BA4" w:rsidRPr="00147BA2" w:rsidRDefault="009C3BA4" w:rsidP="007D2F29">
            <w:pPr>
              <w:pStyle w:val="ListParagraph"/>
              <w:numPr>
                <w:ilvl w:val="0"/>
                <w:numId w:val="28"/>
              </w:num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 xml:space="preserve">suspendarea implementării proiectului, până la încetarea cauzelor obiective care afectează derularea activităților şi atingerea indicatorilor de etapă; </w:t>
            </w:r>
          </w:p>
          <w:p w14:paraId="1F8B7AD3" w14:textId="77777777" w:rsidR="009C3BA4" w:rsidRPr="00A2408A" w:rsidRDefault="009C3BA4" w:rsidP="007D2F29">
            <w:pPr>
              <w:pStyle w:val="ListParagraph"/>
              <w:numPr>
                <w:ilvl w:val="0"/>
                <w:numId w:val="28"/>
              </w:numPr>
              <w:spacing w:before="120" w:after="120"/>
              <w:jc w:val="both"/>
              <w:rPr>
                <w:rFonts w:ascii="Trebuchet MS" w:hAnsi="Trebuchet MS"/>
                <w:color w:val="0070C0"/>
                <w:sz w:val="24"/>
                <w:szCs w:val="24"/>
                <w:lang w:val="pt-BR"/>
              </w:rPr>
            </w:pPr>
            <w:r w:rsidRPr="00A2408A">
              <w:rPr>
                <w:rFonts w:ascii="Trebuchet MS" w:hAnsi="Trebuchet MS"/>
                <w:color w:val="0070C0"/>
                <w:sz w:val="24"/>
                <w:szCs w:val="24"/>
                <w:lang w:val="pt-BR"/>
              </w:rPr>
              <w:t xml:space="preserve">rezilierea contractului de către autoritatea de management; </w:t>
            </w:r>
          </w:p>
          <w:p w14:paraId="44F3A9B6" w14:textId="77777777" w:rsidR="00E468EC" w:rsidRPr="00A2408A" w:rsidRDefault="009C3BA4" w:rsidP="009C3BA4">
            <w:pPr>
              <w:spacing w:before="120" w:after="120"/>
              <w:jc w:val="both"/>
              <w:rPr>
                <w:rFonts w:ascii="Trebuchet MS" w:hAnsi="Trebuchet MS"/>
                <w:color w:val="0070C0"/>
                <w:sz w:val="24"/>
                <w:szCs w:val="24"/>
                <w:lang w:val="pt-BR"/>
              </w:rPr>
            </w:pPr>
            <w:r w:rsidRPr="00A2408A">
              <w:rPr>
                <w:rFonts w:ascii="Trebuchet MS" w:hAnsi="Trebuchet MS"/>
                <w:color w:val="0070C0"/>
                <w:sz w:val="24"/>
                <w:szCs w:val="24"/>
                <w:lang w:val="pt-BR"/>
              </w:rPr>
              <w:t>Sumele respinse în condițiile menționate anterior pot fi incluse de beneficiar şi resolicitare la plată, în condițiile îndeplinirii indicatorului de etapă, în prima cerere de rambursare depusă după îndeplinirea respectivului indicator de etapă.</w:t>
            </w:r>
          </w:p>
          <w:p w14:paraId="52C27E06" w14:textId="77777777" w:rsidR="00F02F76" w:rsidRPr="00A2408A" w:rsidRDefault="009C3BA4" w:rsidP="009C3BA4">
            <w:pPr>
              <w:spacing w:before="120" w:after="120"/>
              <w:jc w:val="both"/>
              <w:rPr>
                <w:rFonts w:ascii="Trebuchet MS" w:hAnsi="Trebuchet MS"/>
                <w:color w:val="0070C0"/>
                <w:sz w:val="24"/>
                <w:szCs w:val="24"/>
                <w:lang w:val="pt-BR"/>
              </w:rPr>
            </w:pPr>
            <w:r w:rsidRPr="00A2408A">
              <w:rPr>
                <w:rFonts w:ascii="Trebuchet MS" w:hAnsi="Trebuchet MS"/>
                <w:color w:val="0070C0"/>
                <w:sz w:val="24"/>
                <w:szCs w:val="24"/>
                <w:lang w:val="pt-BR"/>
              </w:rPr>
              <w:t xml:space="preserve">În cazul nerealizării indicatorilor de etapă din primul an de implementare în decurs de 6 luni de la finalizarea primului an de implementare, din motive imputabile beneficiarului, precum şi în situația unor întârzieri semnificative în îndeplinirea </w:t>
            </w:r>
            <w:r w:rsidRPr="00A2408A">
              <w:rPr>
                <w:rFonts w:ascii="Trebuchet MS" w:hAnsi="Trebuchet MS"/>
                <w:color w:val="0070C0"/>
                <w:sz w:val="24"/>
                <w:szCs w:val="24"/>
                <w:lang w:val="pt-BR"/>
              </w:rPr>
              <w:lastRenderedPageBreak/>
              <w:t xml:space="preserve">indicatorilor de etapă care afectează substanțial sau fac imposibilă realizarea obiectivelor şi atingerea rezultatelor proiectului asumate prin contractul de finanțare, </w:t>
            </w:r>
            <w:r w:rsidR="00E468EC" w:rsidRPr="00A2408A">
              <w:rPr>
                <w:rFonts w:ascii="Trebuchet MS" w:hAnsi="Trebuchet MS"/>
                <w:color w:val="0070C0"/>
                <w:sz w:val="24"/>
                <w:szCs w:val="24"/>
                <w:lang w:val="pt-BR"/>
              </w:rPr>
              <w:t>AM/OI</w:t>
            </w:r>
            <w:r w:rsidRPr="00A2408A">
              <w:rPr>
                <w:rFonts w:ascii="Trebuchet MS" w:hAnsi="Trebuchet MS"/>
                <w:color w:val="0070C0"/>
                <w:sz w:val="24"/>
                <w:szCs w:val="24"/>
                <w:lang w:val="pt-BR"/>
              </w:rPr>
              <w:t xml:space="preserve"> poate proceda la rezilierea contractului de finanțare potrivit prevederilor art. 37 şi 38 din Ordonanța de urgență a Guvernului nr. 133/2021, şi recuperarea sumelor deja plătite beneficiarului. </w:t>
            </w:r>
          </w:p>
        </w:tc>
      </w:tr>
    </w:tbl>
    <w:p w14:paraId="1012FF4A" w14:textId="48F14BF3" w:rsidR="00A82C81" w:rsidRPr="00147BA2" w:rsidRDefault="00EC0296" w:rsidP="00EC0296">
      <w:pPr>
        <w:pStyle w:val="Heading1"/>
        <w:ind w:left="426"/>
        <w:rPr>
          <w:b/>
          <w:color w:val="0070C0"/>
          <w:szCs w:val="24"/>
        </w:rPr>
      </w:pPr>
      <w:bookmarkStart w:id="349" w:name="_Toc144103768"/>
      <w:bookmarkStart w:id="350" w:name="_Toc144103896"/>
      <w:bookmarkStart w:id="351" w:name="_Toc144104027"/>
      <w:bookmarkStart w:id="352" w:name="_Toc144131617"/>
      <w:bookmarkEnd w:id="349"/>
      <w:bookmarkEnd w:id="350"/>
      <w:bookmarkEnd w:id="351"/>
      <w:r>
        <w:rPr>
          <w:b/>
          <w:color w:val="0070C0"/>
          <w:szCs w:val="24"/>
        </w:rPr>
        <w:lastRenderedPageBreak/>
        <w:t xml:space="preserve">12. </w:t>
      </w:r>
      <w:r w:rsidR="00A82C81" w:rsidRPr="00147BA2">
        <w:rPr>
          <w:b/>
          <w:color w:val="0070C0"/>
          <w:szCs w:val="24"/>
        </w:rPr>
        <w:t>ASPECTE PRIVIND MANAGEMENTUL FINANCIAR</w:t>
      </w:r>
      <w:bookmarkEnd w:id="352"/>
    </w:p>
    <w:p w14:paraId="43D87693" w14:textId="5DBD0CAD" w:rsidR="00A82C81" w:rsidRPr="003929AA" w:rsidRDefault="0050444F" w:rsidP="0050444F">
      <w:pPr>
        <w:pStyle w:val="Heading2"/>
      </w:pPr>
      <w:bookmarkStart w:id="353" w:name="_Toc144131618"/>
      <w:bookmarkStart w:id="354" w:name="_Hlk131881881"/>
      <w:r>
        <w:t xml:space="preserve">12.1 </w:t>
      </w:r>
      <w:r w:rsidR="00A82C81" w:rsidRPr="003929AA">
        <w:t xml:space="preserve">Mecanismul cererilor de </w:t>
      </w:r>
      <w:proofErr w:type="spellStart"/>
      <w:r w:rsidR="00A82C81" w:rsidRPr="003929AA">
        <w:t>prefinanțare</w:t>
      </w:r>
      <w:bookmarkEnd w:id="353"/>
      <w:proofErr w:type="spellEnd"/>
      <w:r w:rsidR="00A82C81" w:rsidRPr="003929AA">
        <w:t xml:space="preserve"> </w:t>
      </w:r>
      <w:bookmarkEnd w:id="354"/>
      <w:r w:rsidR="00A82C81" w:rsidRPr="003929AA">
        <w:tab/>
      </w:r>
    </w:p>
    <w:tbl>
      <w:tblPr>
        <w:tblStyle w:val="TableGrid"/>
        <w:tblW w:w="0" w:type="auto"/>
        <w:tblLook w:val="04A0" w:firstRow="1" w:lastRow="0" w:firstColumn="1" w:lastColumn="0" w:noHBand="0" w:noVBand="1"/>
      </w:tblPr>
      <w:tblGrid>
        <w:gridCol w:w="9396"/>
      </w:tblGrid>
      <w:tr w:rsidR="003506A1" w:rsidRPr="003929AA" w14:paraId="6894C93A" w14:textId="77777777" w:rsidTr="00B558B3">
        <w:tc>
          <w:tcPr>
            <w:tcW w:w="9396" w:type="dxa"/>
          </w:tcPr>
          <w:p w14:paraId="6249C42F" w14:textId="77777777" w:rsidR="0096140B" w:rsidRPr="00147BA2" w:rsidRDefault="0096140B" w:rsidP="0096140B">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Beneficiarul are dreptul de a primi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 xml:space="preserve"> în condițiile legislației în vigoare, pentru plata cheltuielilor necesare implementării proiectului finanțat din fonduri europene, fără depășirea valorii totale eligibile a contractului de finanțare.</w:t>
            </w:r>
          </w:p>
          <w:p w14:paraId="42F836A9" w14:textId="77777777" w:rsidR="0096140B" w:rsidRPr="00147BA2" w:rsidRDefault="0096140B" w:rsidP="0096140B">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Cererea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 xml:space="preserve"> se depune prin intermediul sistemului informatic MySMIS2021/SMIS2021+ și se acordă în tranșe procentuale din valoarea eligibilă a contractului de finanțare, în conformitate cu prevederile legale în vigoare la data depunerii cererii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 xml:space="preserve">. </w:t>
            </w:r>
          </w:p>
          <w:p w14:paraId="4755C756" w14:textId="77777777" w:rsidR="0096140B" w:rsidRPr="00FB44C7" w:rsidRDefault="0096140B" w:rsidP="0096140B">
            <w:pPr>
              <w:spacing w:before="120" w:after="120"/>
              <w:jc w:val="both"/>
              <w:rPr>
                <w:rFonts w:ascii="Trebuchet MS" w:hAnsi="Trebuchet MS"/>
                <w:color w:val="0070C0"/>
                <w:sz w:val="24"/>
                <w:szCs w:val="24"/>
              </w:rPr>
            </w:pPr>
            <w:r w:rsidRPr="00FB44C7">
              <w:rPr>
                <w:rFonts w:ascii="Trebuchet MS" w:hAnsi="Trebuchet MS"/>
                <w:color w:val="0070C0"/>
                <w:sz w:val="24"/>
                <w:szCs w:val="24"/>
              </w:rPr>
              <w:t xml:space="preserve">Pentru beneficiarii care primesc finanțare sub incidența ajutorului de stat </w:t>
            </w:r>
            <w:proofErr w:type="spellStart"/>
            <w:r w:rsidRPr="00FB44C7">
              <w:rPr>
                <w:rFonts w:ascii="Trebuchet MS" w:hAnsi="Trebuchet MS"/>
                <w:color w:val="0070C0"/>
                <w:sz w:val="24"/>
                <w:szCs w:val="24"/>
              </w:rPr>
              <w:t>prefinanțarea</w:t>
            </w:r>
            <w:proofErr w:type="spellEnd"/>
            <w:r w:rsidRPr="00FB44C7">
              <w:rPr>
                <w:rFonts w:ascii="Trebuchet MS" w:hAnsi="Trebuchet MS"/>
                <w:color w:val="0070C0"/>
                <w:sz w:val="24"/>
                <w:szCs w:val="24"/>
              </w:rPr>
              <w:t xml:space="preserve"> se poate acorda în una sau mai multe tranșe de până la maximum 40% din valoarea totală a ajutorului, cu condiția constituirii unei garanții pentru suma aferentă </w:t>
            </w:r>
            <w:proofErr w:type="spellStart"/>
            <w:r w:rsidRPr="00FB44C7">
              <w:rPr>
                <w:rFonts w:ascii="Trebuchet MS" w:hAnsi="Trebuchet MS"/>
                <w:color w:val="0070C0"/>
                <w:sz w:val="24"/>
                <w:szCs w:val="24"/>
              </w:rPr>
              <w:t>prefinanţării</w:t>
            </w:r>
            <w:proofErr w:type="spellEnd"/>
            <w:r w:rsidRPr="00FB44C7">
              <w:rPr>
                <w:rFonts w:ascii="Trebuchet MS" w:hAnsi="Trebuchet MS"/>
                <w:color w:val="0070C0"/>
                <w:sz w:val="24"/>
                <w:szCs w:val="24"/>
              </w:rPr>
              <w:t xml:space="preserve"> solicitate. </w:t>
            </w:r>
          </w:p>
          <w:p w14:paraId="40CD1532" w14:textId="77777777" w:rsidR="008D76DB" w:rsidRPr="00FB44C7" w:rsidRDefault="008D76DB" w:rsidP="0096140B">
            <w:pPr>
              <w:spacing w:before="120" w:after="120"/>
              <w:jc w:val="both"/>
              <w:rPr>
                <w:rFonts w:ascii="Trebuchet MS" w:hAnsi="Trebuchet MS"/>
                <w:color w:val="0070C0"/>
                <w:sz w:val="24"/>
                <w:szCs w:val="24"/>
              </w:rPr>
            </w:pPr>
            <w:r w:rsidRPr="00FB44C7">
              <w:rPr>
                <w:rFonts w:ascii="Trebuchet MS" w:hAnsi="Trebuchet MS"/>
                <w:color w:val="0070C0"/>
                <w:sz w:val="24"/>
                <w:szCs w:val="24"/>
              </w:rPr>
              <w:t xml:space="preserve">Pe toată perioada de implementare a proiectului cererile de </w:t>
            </w:r>
            <w:proofErr w:type="spellStart"/>
            <w:r w:rsidR="00CD169B" w:rsidRPr="00FB44C7">
              <w:rPr>
                <w:rFonts w:ascii="Trebuchet MS" w:hAnsi="Trebuchet MS"/>
                <w:color w:val="0070C0"/>
                <w:sz w:val="24"/>
                <w:szCs w:val="24"/>
              </w:rPr>
              <w:t>prefinan</w:t>
            </w:r>
            <w:r w:rsidR="00CD169B">
              <w:rPr>
                <w:rFonts w:ascii="Trebuchet MS" w:hAnsi="Trebuchet MS"/>
                <w:color w:val="0070C0"/>
                <w:sz w:val="24"/>
                <w:szCs w:val="24"/>
              </w:rPr>
              <w:t>ț</w:t>
            </w:r>
            <w:r w:rsidR="00CD169B" w:rsidRPr="00FB44C7">
              <w:rPr>
                <w:rFonts w:ascii="Trebuchet MS" w:hAnsi="Trebuchet MS"/>
                <w:color w:val="0070C0"/>
                <w:sz w:val="24"/>
                <w:szCs w:val="24"/>
              </w:rPr>
              <w:t>are</w:t>
            </w:r>
            <w:proofErr w:type="spellEnd"/>
            <w:r w:rsidRPr="00FB44C7">
              <w:rPr>
                <w:rFonts w:ascii="Trebuchet MS" w:hAnsi="Trebuchet MS"/>
                <w:color w:val="0070C0"/>
                <w:sz w:val="24"/>
                <w:szCs w:val="24"/>
              </w:rPr>
              <w:t>/ plat</w:t>
            </w:r>
            <w:r w:rsidRPr="00147BA2">
              <w:rPr>
                <w:rFonts w:ascii="Trebuchet MS" w:hAnsi="Trebuchet MS"/>
                <w:color w:val="0070C0"/>
                <w:sz w:val="24"/>
                <w:szCs w:val="24"/>
              </w:rPr>
              <w:t>ă</w:t>
            </w:r>
            <w:r w:rsidRPr="00FB44C7">
              <w:rPr>
                <w:rFonts w:ascii="Trebuchet MS" w:hAnsi="Trebuchet MS"/>
                <w:color w:val="0070C0"/>
                <w:sz w:val="24"/>
                <w:szCs w:val="24"/>
              </w:rPr>
              <w:t xml:space="preserve">/rambursare se vor transmite respectând „Graficul cererilor de </w:t>
            </w:r>
            <w:proofErr w:type="spellStart"/>
            <w:r w:rsidRPr="00FB44C7">
              <w:rPr>
                <w:rFonts w:ascii="Trebuchet MS" w:hAnsi="Trebuchet MS"/>
                <w:color w:val="0070C0"/>
                <w:sz w:val="24"/>
                <w:szCs w:val="24"/>
              </w:rPr>
              <w:t>prefinanțare</w:t>
            </w:r>
            <w:proofErr w:type="spellEnd"/>
            <w:r w:rsidRPr="00FB44C7">
              <w:rPr>
                <w:rFonts w:ascii="Trebuchet MS" w:hAnsi="Trebuchet MS"/>
                <w:color w:val="0070C0"/>
                <w:sz w:val="24"/>
                <w:szCs w:val="24"/>
              </w:rPr>
              <w:t>/plată/rambursare și în conformitate cu prevederile OUG nr. 133/2021, cu modificările și completările ulterioare</w:t>
            </w:r>
            <w:r w:rsidR="00CD169B">
              <w:rPr>
                <w:rFonts w:ascii="Trebuchet MS" w:hAnsi="Trebuchet MS"/>
                <w:color w:val="0070C0"/>
                <w:sz w:val="24"/>
                <w:szCs w:val="24"/>
              </w:rPr>
              <w:t>,</w:t>
            </w:r>
            <w:r w:rsidRPr="00FB44C7">
              <w:rPr>
                <w:rFonts w:ascii="Trebuchet MS" w:hAnsi="Trebuchet MS"/>
                <w:color w:val="0070C0"/>
                <w:sz w:val="24"/>
                <w:szCs w:val="24"/>
              </w:rPr>
              <w:t xml:space="preserve"> și </w:t>
            </w:r>
            <w:r w:rsidR="00CD169B">
              <w:rPr>
                <w:rFonts w:ascii="Trebuchet MS" w:hAnsi="Trebuchet MS"/>
                <w:color w:val="0070C0"/>
                <w:sz w:val="24"/>
                <w:szCs w:val="24"/>
              </w:rPr>
              <w:t xml:space="preserve">ale </w:t>
            </w:r>
            <w:r w:rsidRPr="00FB44C7">
              <w:rPr>
                <w:rFonts w:ascii="Trebuchet MS" w:hAnsi="Trebuchet MS"/>
                <w:color w:val="0070C0"/>
                <w:sz w:val="24"/>
                <w:szCs w:val="24"/>
              </w:rPr>
              <w:t xml:space="preserve">HG nr. 829/2022, cu modificările și completările ulterioare. </w:t>
            </w:r>
          </w:p>
          <w:p w14:paraId="16B2E8AC" w14:textId="77777777" w:rsidR="00A82C81" w:rsidRPr="00147BA2" w:rsidRDefault="008D76DB" w:rsidP="008E51CC">
            <w:pPr>
              <w:spacing w:before="120" w:after="120"/>
              <w:jc w:val="both"/>
              <w:rPr>
                <w:rFonts w:ascii="Trebuchet MS" w:hAnsi="Trebuchet MS"/>
                <w:i/>
                <w:color w:val="0070C0"/>
                <w:sz w:val="24"/>
                <w:szCs w:val="24"/>
              </w:rPr>
            </w:pPr>
            <w:r w:rsidRPr="00FB44C7">
              <w:rPr>
                <w:rFonts w:ascii="Trebuchet MS" w:hAnsi="Trebuchet MS"/>
                <w:color w:val="0070C0"/>
                <w:sz w:val="24"/>
                <w:szCs w:val="24"/>
              </w:rPr>
              <w:t xml:space="preserve">Cheltuielile aferente proiectului sunt eligibile cu </w:t>
            </w:r>
            <w:proofErr w:type="spellStart"/>
            <w:r w:rsidRPr="00FB44C7">
              <w:rPr>
                <w:rFonts w:ascii="Trebuchet MS" w:hAnsi="Trebuchet MS"/>
                <w:color w:val="0070C0"/>
                <w:sz w:val="24"/>
                <w:szCs w:val="24"/>
              </w:rPr>
              <w:t>condiţia</w:t>
            </w:r>
            <w:proofErr w:type="spellEnd"/>
            <w:r w:rsidRPr="00FB44C7">
              <w:rPr>
                <w:rFonts w:ascii="Trebuchet MS" w:hAnsi="Trebuchet MS"/>
                <w:color w:val="0070C0"/>
                <w:sz w:val="24"/>
                <w:szCs w:val="24"/>
              </w:rPr>
              <w:t xml:space="preserve"> ca acestea să fie cuprinse</w:t>
            </w:r>
            <w:r w:rsidR="008E51CC" w:rsidRPr="00FB44C7">
              <w:rPr>
                <w:rFonts w:ascii="Trebuchet MS" w:hAnsi="Trebuchet MS"/>
                <w:color w:val="0070C0"/>
                <w:sz w:val="24"/>
                <w:szCs w:val="24"/>
              </w:rPr>
              <w:t xml:space="preserve"> în categoria cheltuielilor eligibile din</w:t>
            </w:r>
            <w:r w:rsidRPr="00FB44C7">
              <w:rPr>
                <w:rFonts w:ascii="Trebuchet MS" w:hAnsi="Trebuchet MS"/>
                <w:color w:val="0070C0"/>
                <w:sz w:val="24"/>
                <w:szCs w:val="24"/>
              </w:rPr>
              <w:t xml:space="preserve"> Cererea de Finanțare</w:t>
            </w:r>
            <w:r w:rsidR="008E51CC" w:rsidRPr="00FB44C7">
              <w:rPr>
                <w:rFonts w:ascii="Trebuchet MS" w:hAnsi="Trebuchet MS"/>
                <w:color w:val="0070C0"/>
                <w:sz w:val="24"/>
                <w:szCs w:val="24"/>
              </w:rPr>
              <w:t xml:space="preserve"> - </w:t>
            </w:r>
            <w:r w:rsidRPr="00FB44C7">
              <w:rPr>
                <w:rFonts w:ascii="Trebuchet MS" w:hAnsi="Trebuchet MS"/>
                <w:color w:val="0070C0"/>
                <w:sz w:val="24"/>
                <w:szCs w:val="24"/>
              </w:rPr>
              <w:t>Bugetul Proiectului</w:t>
            </w:r>
            <w:r w:rsidR="008E51CC" w:rsidRPr="00FB44C7">
              <w:rPr>
                <w:rFonts w:ascii="Trebuchet MS" w:hAnsi="Trebuchet MS"/>
                <w:color w:val="0070C0"/>
                <w:sz w:val="24"/>
                <w:szCs w:val="24"/>
              </w:rPr>
              <w:t>, aprobat</w:t>
            </w:r>
            <w:r w:rsidRPr="00FB44C7">
              <w:rPr>
                <w:rFonts w:ascii="Trebuchet MS" w:hAnsi="Trebuchet MS"/>
                <w:color w:val="0070C0"/>
                <w:sz w:val="24"/>
                <w:szCs w:val="24"/>
              </w:rPr>
              <w:t xml:space="preserve">ă </w:t>
            </w:r>
            <w:r w:rsidR="008E51CC" w:rsidRPr="00FB44C7">
              <w:rPr>
                <w:rFonts w:ascii="Trebuchet MS" w:hAnsi="Trebuchet MS"/>
                <w:color w:val="0070C0"/>
                <w:sz w:val="24"/>
                <w:szCs w:val="24"/>
              </w:rPr>
              <w:t>la finanțare</w:t>
            </w:r>
            <w:r w:rsidRPr="00FB44C7">
              <w:rPr>
                <w:rFonts w:ascii="Trebuchet MS" w:hAnsi="Trebuchet MS"/>
                <w:color w:val="0070C0"/>
                <w:sz w:val="24"/>
                <w:szCs w:val="24"/>
              </w:rPr>
              <w:t>.</w:t>
            </w:r>
          </w:p>
        </w:tc>
      </w:tr>
    </w:tbl>
    <w:p w14:paraId="2EF89F7F" w14:textId="57D38B6F" w:rsidR="00A82C81" w:rsidRPr="003929AA" w:rsidRDefault="0050444F" w:rsidP="0050444F">
      <w:pPr>
        <w:pStyle w:val="Heading2"/>
      </w:pPr>
      <w:bookmarkStart w:id="355" w:name="_Toc144131619"/>
      <w:r>
        <w:t xml:space="preserve">12.2 </w:t>
      </w:r>
      <w:r w:rsidR="00A82C81" w:rsidRPr="003929AA">
        <w:t>Mecanismul cererilor de plată</w:t>
      </w:r>
      <w:bookmarkEnd w:id="355"/>
      <w:r w:rsidR="00A82C81" w:rsidRPr="003929AA">
        <w:tab/>
      </w:r>
    </w:p>
    <w:tbl>
      <w:tblPr>
        <w:tblStyle w:val="TableGrid"/>
        <w:tblW w:w="0" w:type="auto"/>
        <w:tblLook w:val="04A0" w:firstRow="1" w:lastRow="0" w:firstColumn="1" w:lastColumn="0" w:noHBand="0" w:noVBand="1"/>
      </w:tblPr>
      <w:tblGrid>
        <w:gridCol w:w="9396"/>
      </w:tblGrid>
      <w:tr w:rsidR="003506A1" w:rsidRPr="003929AA" w14:paraId="27EF8621" w14:textId="77777777" w:rsidTr="00B558B3">
        <w:tc>
          <w:tcPr>
            <w:tcW w:w="9396" w:type="dxa"/>
          </w:tcPr>
          <w:p w14:paraId="130B946B"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Beneficiarul are dreptul de a solicita virarea sumelor necesare pentru plata cheltuielilor eligibile conform contractului de finanțare, în baza facturilor și a altor documente justificative echivalente facturilor, acceptate la plată și neplătite până la data depunerii cererii de plată. </w:t>
            </w:r>
          </w:p>
          <w:p w14:paraId="3E499913"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Cererea de plată însoțită de documentele justificative se depune prin intermediul sistemului informatic MySMIS2021/SMIS2021+.</w:t>
            </w:r>
          </w:p>
          <w:p w14:paraId="28823D54"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Beneficiarii vor întreprinde măsurile necesare deschiderii unui cont distinct de disponibil la unitățile teritoriale ale Trezoreriei statului, în vederea încasării, după verificarea cererilor de plată, a cheltuielilor nerambursabile și a contravalorii taxei pe valoarea adăugată (conform contractului de finanțare) aferentă cheltuielilor eligibile.</w:t>
            </w:r>
          </w:p>
          <w:p w14:paraId="277787AC"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Beneficiarii/ liderii de parteneriat/partenerii au obligația de a achita integral contribuția proprie aferentă cheltuielilor eligibile solicitate la decontare prin cererea de plată, cel mai târziu până la data depunerii cererii de rambursare aferente cererii de plată.</w:t>
            </w:r>
          </w:p>
          <w:p w14:paraId="2F9CA841" w14:textId="77777777" w:rsidR="000C2624" w:rsidRPr="00147BA2" w:rsidRDefault="00890D86" w:rsidP="000C2624">
            <w:pPr>
              <w:spacing w:before="120" w:after="120"/>
              <w:jc w:val="both"/>
              <w:rPr>
                <w:rFonts w:ascii="Trebuchet MS" w:hAnsi="Trebuchet MS"/>
                <w:color w:val="0070C0"/>
                <w:sz w:val="24"/>
                <w:szCs w:val="24"/>
              </w:rPr>
            </w:pPr>
            <w:r w:rsidRPr="00147BA2">
              <w:rPr>
                <w:rFonts w:ascii="Trebuchet MS" w:hAnsi="Trebuchet MS"/>
                <w:color w:val="0070C0"/>
                <w:sz w:val="24"/>
                <w:szCs w:val="24"/>
              </w:rPr>
              <w:t>În termen de maximum 10 zile lucrătoare de la data încasării sumelor virate, beneficiarii au obligația de a depune cererea de rambursare aferentă cererii de plată, în care sunt incluse sumele din facturile decontate prin cererea de plată.</w:t>
            </w:r>
          </w:p>
        </w:tc>
      </w:tr>
    </w:tbl>
    <w:p w14:paraId="2AF96287" w14:textId="66CFC42F" w:rsidR="00A82C81" w:rsidRPr="003929AA" w:rsidRDefault="0050444F" w:rsidP="0050444F">
      <w:pPr>
        <w:pStyle w:val="Heading2"/>
      </w:pPr>
      <w:bookmarkStart w:id="356" w:name="_Toc144131620"/>
      <w:r>
        <w:lastRenderedPageBreak/>
        <w:t xml:space="preserve">12.3 </w:t>
      </w:r>
      <w:r w:rsidR="00A82C81" w:rsidRPr="003929AA">
        <w:t>Mecanismul cererilor de rambursare</w:t>
      </w:r>
      <w:bookmarkEnd w:id="356"/>
      <w:r w:rsidR="00A82C81" w:rsidRPr="003929AA">
        <w:t xml:space="preserve"> </w:t>
      </w:r>
      <w:r w:rsidR="00A82C81" w:rsidRPr="003929AA">
        <w:tab/>
      </w:r>
    </w:p>
    <w:tbl>
      <w:tblPr>
        <w:tblStyle w:val="TableGrid"/>
        <w:tblW w:w="0" w:type="auto"/>
        <w:tblLook w:val="04A0" w:firstRow="1" w:lastRow="0" w:firstColumn="1" w:lastColumn="0" w:noHBand="0" w:noVBand="1"/>
      </w:tblPr>
      <w:tblGrid>
        <w:gridCol w:w="9396"/>
      </w:tblGrid>
      <w:tr w:rsidR="003506A1" w:rsidRPr="003929AA" w14:paraId="0AF484B7" w14:textId="77777777" w:rsidTr="00B558B3">
        <w:tc>
          <w:tcPr>
            <w:tcW w:w="9396" w:type="dxa"/>
          </w:tcPr>
          <w:p w14:paraId="3C4593E9"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Mecanismul cererilor de rambursare poate fi aplicat proiectelor contractate în cadrul prezentului apel, în conformitate cu capitolul V din OUG nr. 133/2021, cu modificările și completările ulterioare. </w:t>
            </w:r>
          </w:p>
          <w:p w14:paraId="54481454" w14:textId="77777777" w:rsidR="00890D86" w:rsidRPr="00147BA2" w:rsidRDefault="00890D86" w:rsidP="00890D86">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rPr>
              <w:t xml:space="preserve">Verificarea și plata cererii de rambursare se vor efectua în termenele precizate în art. 25 din OUG nr. 133/2021, cu modificările și completările ulterioare, cu mențiunea că pentru verificare și autorizare, termenul poate fi întrerupt de posibile clarificări, fără ca durata cumulată de </w:t>
            </w:r>
            <w:r w:rsidR="009537AD" w:rsidRPr="00147BA2">
              <w:rPr>
                <w:rFonts w:ascii="Trebuchet MS" w:hAnsi="Trebuchet MS"/>
                <w:color w:val="0070C0"/>
                <w:sz w:val="24"/>
                <w:szCs w:val="24"/>
              </w:rPr>
              <w:t>întrerupere să</w:t>
            </w:r>
            <w:r w:rsidRPr="00147BA2">
              <w:rPr>
                <w:rFonts w:ascii="Trebuchet MS" w:hAnsi="Trebuchet MS"/>
                <w:color w:val="0070C0"/>
                <w:sz w:val="24"/>
                <w:szCs w:val="24"/>
              </w:rPr>
              <w:t xml:space="preserve"> poată depăși 10 zile lucrătoare. </w:t>
            </w:r>
            <w:r w:rsidRPr="00147BA2">
              <w:rPr>
                <w:rFonts w:ascii="Trebuchet MS" w:hAnsi="Trebuchet MS"/>
                <w:color w:val="0070C0"/>
                <w:sz w:val="24"/>
                <w:szCs w:val="24"/>
                <w:lang w:val="pt-PT"/>
              </w:rPr>
              <w:t>De asemenea, efectuarea plății va fi condiționată de existența de resurse în conturile autorității de management.</w:t>
            </w:r>
          </w:p>
          <w:p w14:paraId="6C40CDAE" w14:textId="77777777" w:rsidR="00890D86" w:rsidRPr="00147BA2" w:rsidRDefault="00890D86" w:rsidP="00890D86">
            <w:pPr>
              <w:spacing w:before="120" w:after="120"/>
              <w:jc w:val="both"/>
              <w:rPr>
                <w:rFonts w:ascii="Trebuchet MS" w:hAnsi="Trebuchet MS"/>
                <w:color w:val="0070C0"/>
                <w:sz w:val="24"/>
                <w:szCs w:val="24"/>
                <w:lang w:val="pt-PT"/>
              </w:rPr>
            </w:pPr>
            <w:r w:rsidRPr="00147BA2">
              <w:rPr>
                <w:rFonts w:ascii="Trebuchet MS" w:hAnsi="Trebuchet MS"/>
                <w:color w:val="0070C0"/>
                <w:sz w:val="24"/>
                <w:szCs w:val="24"/>
                <w:lang w:val="pt-PT"/>
              </w:rPr>
              <w:t>Beneficiarii vor întreprinde măsurile necesare deschiderii unui cont de disponibil la unitățile teritoriale ale Trezoreriei statului/instituții financiare bancare, în vederea încasării, după verificarea cererilor de rambursare, a cheltuielilor nerambursabile și a contravalorii taxei pe valoarea adăugată (conform contractului de finanțare) aferentă cheltuielilor eligibile.</w:t>
            </w:r>
          </w:p>
          <w:p w14:paraId="0D1F6D06"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Nedepunerea de către beneficiar/lider de parteneriat a unor documente adiționale sau clarificări solicitate de AM/OI în termenul prevăzut în contractul de finanțare sau alte instrucțiuni/manuale ale AM/OI atrage respingerea parțială sau totală, după caz, a cererii de rambursare.</w:t>
            </w:r>
          </w:p>
          <w:p w14:paraId="09A6265F" w14:textId="77777777" w:rsidR="00890D86" w:rsidRPr="00147BA2" w:rsidRDefault="00890D86" w:rsidP="00890D86">
            <w:pPr>
              <w:spacing w:before="120" w:after="120"/>
              <w:jc w:val="both"/>
              <w:rPr>
                <w:rFonts w:ascii="Trebuchet MS" w:hAnsi="Trebuchet MS"/>
                <w:color w:val="0070C0"/>
                <w:sz w:val="24"/>
                <w:szCs w:val="24"/>
              </w:rPr>
            </w:pPr>
            <w:r w:rsidRPr="00147BA2">
              <w:rPr>
                <w:rFonts w:ascii="Trebuchet MS" w:hAnsi="Trebuchet MS"/>
                <w:color w:val="0070C0"/>
                <w:sz w:val="24"/>
                <w:szCs w:val="24"/>
              </w:rPr>
              <w:t>De asemenea, beneficiarul se va asigura că îndeplinește indicatorul/indicatorii de etapă precizați în planul de monitorizare. Aceștia pot condiționa autorizarea cererii de rambursare.</w:t>
            </w:r>
          </w:p>
          <w:p w14:paraId="7A98895A" w14:textId="77777777" w:rsidR="00244608" w:rsidRDefault="00EA1D0A" w:rsidP="00656E31">
            <w:pPr>
              <w:spacing w:before="120" w:after="120"/>
              <w:jc w:val="both"/>
              <w:rPr>
                <w:rFonts w:ascii="Trebuchet MS" w:hAnsi="Trebuchet MS"/>
                <w:color w:val="0070C0"/>
                <w:sz w:val="24"/>
                <w:szCs w:val="24"/>
              </w:rPr>
            </w:pPr>
            <w:r>
              <w:rPr>
                <w:rFonts w:ascii="Trebuchet MS" w:hAnsi="Trebuchet MS"/>
                <w:color w:val="0070C0"/>
                <w:sz w:val="24"/>
                <w:szCs w:val="24"/>
              </w:rPr>
              <w:t>L</w:t>
            </w:r>
            <w:r w:rsidR="00890D86" w:rsidRPr="00147BA2">
              <w:rPr>
                <w:rFonts w:ascii="Trebuchet MS" w:hAnsi="Trebuchet MS"/>
                <w:color w:val="0070C0"/>
                <w:sz w:val="24"/>
                <w:szCs w:val="24"/>
              </w:rPr>
              <w:t xml:space="preserve">iderul de parteneriat va depune cererea de rambursare, iar AM va vira sumele </w:t>
            </w:r>
            <w:r w:rsidR="00890D86" w:rsidRPr="00147BA2">
              <w:rPr>
                <w:rFonts w:ascii="Trebuchet MS" w:hAnsi="Trebuchet MS"/>
                <w:color w:val="0070C0"/>
                <w:sz w:val="24"/>
                <w:szCs w:val="24"/>
              </w:rPr>
              <w:t>solicitate, după efectuarea verificărilor ce se impun, în conturile liderului sau partenerilor care le-au efectuat, fără a aduce atingere contractului și prevederilor acordului de parteneriat.</w:t>
            </w:r>
          </w:p>
          <w:p w14:paraId="7B556764" w14:textId="77777777" w:rsidR="00831DBA" w:rsidRPr="00114EA2" w:rsidRDefault="00831DBA" w:rsidP="00831DBA">
            <w:pPr>
              <w:spacing w:before="120" w:after="120"/>
              <w:jc w:val="both"/>
              <w:rPr>
                <w:rFonts w:ascii="Trebuchet MS" w:hAnsi="Trebuchet MS"/>
                <w:color w:val="0070C0"/>
                <w:sz w:val="24"/>
                <w:szCs w:val="24"/>
              </w:rPr>
            </w:pPr>
            <w:r w:rsidRPr="00114EA2">
              <w:rPr>
                <w:rFonts w:ascii="Trebuchet MS" w:hAnsi="Trebuchet MS"/>
                <w:color w:val="0070C0"/>
                <w:sz w:val="24"/>
                <w:szCs w:val="24"/>
              </w:rPr>
              <w:t>Cererea finală nu poate fi decât cerere de rambursare independentă, care cuprinde obligatoriu cheltuieli eligibile! Nu se acceptă cerere de plată/</w:t>
            </w:r>
            <w:proofErr w:type="spellStart"/>
            <w:r w:rsidRPr="00114EA2">
              <w:rPr>
                <w:rFonts w:ascii="Trebuchet MS" w:hAnsi="Trebuchet MS"/>
                <w:color w:val="0070C0"/>
                <w:sz w:val="24"/>
                <w:szCs w:val="24"/>
              </w:rPr>
              <w:t>prefinanțare</w:t>
            </w:r>
            <w:proofErr w:type="spellEnd"/>
            <w:r w:rsidRPr="00114EA2">
              <w:rPr>
                <w:rFonts w:ascii="Trebuchet MS" w:hAnsi="Trebuchet MS"/>
                <w:color w:val="0070C0"/>
                <w:sz w:val="24"/>
                <w:szCs w:val="24"/>
              </w:rPr>
              <w:t xml:space="preserve"> la finalul implementării proiectului!</w:t>
            </w:r>
          </w:p>
          <w:p w14:paraId="166C6489" w14:textId="5B4FC959" w:rsidR="00831DBA" w:rsidRPr="00114EA2" w:rsidRDefault="00831DBA" w:rsidP="00831DBA">
            <w:pPr>
              <w:spacing w:before="120" w:after="120"/>
              <w:jc w:val="both"/>
              <w:rPr>
                <w:rFonts w:ascii="Trebuchet MS" w:hAnsi="Trebuchet MS"/>
                <w:color w:val="0070C0"/>
                <w:sz w:val="24"/>
                <w:szCs w:val="24"/>
              </w:rPr>
            </w:pPr>
            <w:r w:rsidRPr="00114EA2">
              <w:rPr>
                <w:rFonts w:ascii="Trebuchet MS" w:hAnsi="Trebuchet MS"/>
                <w:color w:val="0070C0"/>
                <w:sz w:val="24"/>
                <w:szCs w:val="24"/>
              </w:rPr>
              <w:t>Plata finală va fi efectuată numai după ce a fost verificată funcționalitatea proiectului (activele achiziționate prin proiect sunt puse în funcțiune și sunt în uz conform scopului proiectului)</w:t>
            </w:r>
          </w:p>
          <w:p w14:paraId="5759A353" w14:textId="77777777" w:rsidR="00831DBA" w:rsidRPr="00114EA2" w:rsidRDefault="00831DBA" w:rsidP="00831DBA">
            <w:pPr>
              <w:spacing w:before="120" w:after="120"/>
              <w:jc w:val="both"/>
              <w:rPr>
                <w:rFonts w:ascii="Trebuchet MS" w:hAnsi="Trebuchet MS"/>
                <w:color w:val="0070C0"/>
                <w:sz w:val="24"/>
                <w:szCs w:val="24"/>
              </w:rPr>
            </w:pPr>
            <w:r w:rsidRPr="00114EA2">
              <w:rPr>
                <w:rFonts w:ascii="Trebuchet MS" w:hAnsi="Trebuchet MS"/>
                <w:color w:val="0070C0"/>
                <w:sz w:val="24"/>
                <w:szCs w:val="24"/>
              </w:rPr>
              <w:lastRenderedPageBreak/>
              <w:t>Documentele justificative care trebuie depuse de beneficiar odată cu cererea de rambursare sunt cele prevăzute în contractul de finanțare.</w:t>
            </w:r>
          </w:p>
          <w:p w14:paraId="461ABDEA" w14:textId="3F0BF493" w:rsidR="00831DBA" w:rsidRPr="00831DBA" w:rsidRDefault="00831DBA" w:rsidP="00656E31">
            <w:pPr>
              <w:spacing w:before="120" w:after="120"/>
              <w:jc w:val="both"/>
              <w:rPr>
                <w:rFonts w:ascii="Trebuchet MS" w:eastAsia="Arial" w:hAnsi="Trebuchet MS" w:cs="Arial"/>
                <w:iCs/>
              </w:rPr>
            </w:pPr>
            <w:r w:rsidRPr="00114EA2">
              <w:rPr>
                <w:rFonts w:ascii="Trebuchet MS" w:hAnsi="Trebuchet MS"/>
                <w:color w:val="0070C0"/>
                <w:sz w:val="24"/>
                <w:szCs w:val="24"/>
              </w:rPr>
              <w:t>Documentele se depun însoțite de un OPIS, iar fiecare document va fi denumit pe scurt, prin definirea conținutului acestuia.</w:t>
            </w:r>
          </w:p>
        </w:tc>
      </w:tr>
    </w:tbl>
    <w:p w14:paraId="095B4958" w14:textId="510178EE" w:rsidR="00A82C81" w:rsidRPr="003929AA" w:rsidRDefault="0050444F" w:rsidP="0050444F">
      <w:pPr>
        <w:pStyle w:val="Heading2"/>
      </w:pPr>
      <w:bookmarkStart w:id="357" w:name="_Toc144131621"/>
      <w:r>
        <w:lastRenderedPageBreak/>
        <w:t xml:space="preserve">12.4 </w:t>
      </w:r>
      <w:r w:rsidR="00A82C81" w:rsidRPr="003929AA">
        <w:t xml:space="preserve">Graficul cererilor de </w:t>
      </w:r>
      <w:proofErr w:type="spellStart"/>
      <w:r w:rsidR="00B56F23" w:rsidRPr="003929AA">
        <w:t>prefinanțare</w:t>
      </w:r>
      <w:proofErr w:type="spellEnd"/>
      <w:r w:rsidR="00A82C81" w:rsidRPr="003929AA">
        <w:t>/plată/rambursare</w:t>
      </w:r>
      <w:bookmarkEnd w:id="357"/>
      <w:r w:rsidR="00A82C81" w:rsidRPr="003929AA">
        <w:t xml:space="preserve"> </w:t>
      </w:r>
      <w:r w:rsidR="00A82C81" w:rsidRPr="003929AA">
        <w:tab/>
      </w:r>
    </w:p>
    <w:tbl>
      <w:tblPr>
        <w:tblStyle w:val="TableGrid"/>
        <w:tblW w:w="9396" w:type="dxa"/>
        <w:tblLook w:val="04A0" w:firstRow="1" w:lastRow="0" w:firstColumn="1" w:lastColumn="0" w:noHBand="0" w:noVBand="1"/>
      </w:tblPr>
      <w:tblGrid>
        <w:gridCol w:w="9396"/>
      </w:tblGrid>
      <w:tr w:rsidR="003506A1" w:rsidRPr="003929AA" w14:paraId="142965CD" w14:textId="77777777" w:rsidTr="00B63863">
        <w:tc>
          <w:tcPr>
            <w:tcW w:w="9396" w:type="dxa"/>
          </w:tcPr>
          <w:p w14:paraId="0E195DE2" w14:textId="77777777" w:rsidR="00FD051C" w:rsidRPr="00147BA2" w:rsidRDefault="00FD051C" w:rsidP="00FD051C">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Finanțarea va fi acordată, în baza cererilor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/rambursare/plată, elaborate și transmis</w:t>
            </w:r>
            <w:r w:rsidR="00163DA9" w:rsidRPr="00147BA2">
              <w:rPr>
                <w:rFonts w:ascii="Trebuchet MS" w:hAnsi="Trebuchet MS"/>
                <w:color w:val="0070C0"/>
                <w:sz w:val="24"/>
                <w:szCs w:val="24"/>
              </w:rPr>
              <w:t>e prin sistemul SMIS2021/MySMIS</w:t>
            </w:r>
            <w:r w:rsidRPr="00147BA2">
              <w:rPr>
                <w:rFonts w:ascii="Trebuchet MS" w:hAnsi="Trebuchet MS"/>
                <w:color w:val="0070C0"/>
                <w:sz w:val="24"/>
                <w:szCs w:val="24"/>
              </w:rPr>
              <w:t>2021</w:t>
            </w:r>
            <w:r w:rsidR="00163DA9" w:rsidRPr="00147BA2">
              <w:rPr>
                <w:rFonts w:ascii="Trebuchet MS" w:hAnsi="Trebuchet MS"/>
                <w:color w:val="0070C0"/>
                <w:sz w:val="24"/>
                <w:szCs w:val="24"/>
              </w:rPr>
              <w:t>+</w:t>
            </w:r>
            <w:r w:rsidRPr="00147BA2">
              <w:rPr>
                <w:rFonts w:ascii="Trebuchet MS" w:hAnsi="Trebuchet MS"/>
                <w:color w:val="0070C0"/>
                <w:sz w:val="24"/>
                <w:szCs w:val="24"/>
              </w:rPr>
              <w:t xml:space="preserve"> în conformitate cu Graficul de depunere a cererilor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 xml:space="preserve">/plată/rambursare a cheltuielilor </w:t>
            </w:r>
            <w:r w:rsidR="00163DA9" w:rsidRPr="00147BA2">
              <w:rPr>
                <w:rFonts w:ascii="Trebuchet MS" w:hAnsi="Trebuchet MS"/>
                <w:color w:val="0070C0"/>
                <w:sz w:val="24"/>
                <w:szCs w:val="24"/>
              </w:rPr>
              <w:t>asumat</w:t>
            </w:r>
            <w:r w:rsidRPr="00147BA2">
              <w:rPr>
                <w:rFonts w:ascii="Trebuchet MS" w:hAnsi="Trebuchet MS"/>
                <w:color w:val="0070C0"/>
                <w:sz w:val="24"/>
                <w:szCs w:val="24"/>
              </w:rPr>
              <w:t xml:space="preserve"> și actualizat de beneficiar</w:t>
            </w:r>
            <w:r w:rsidR="00163DA9" w:rsidRPr="00147BA2">
              <w:rPr>
                <w:rFonts w:ascii="Trebuchet MS" w:hAnsi="Trebuchet MS"/>
                <w:color w:val="0070C0"/>
                <w:sz w:val="24"/>
                <w:szCs w:val="24"/>
              </w:rPr>
              <w:t>, dacă este cazul</w:t>
            </w:r>
            <w:r w:rsidRPr="00147BA2">
              <w:rPr>
                <w:rFonts w:ascii="Trebuchet MS" w:hAnsi="Trebuchet MS"/>
                <w:color w:val="0070C0"/>
                <w:sz w:val="24"/>
                <w:szCs w:val="24"/>
              </w:rPr>
              <w:t xml:space="preserve">. </w:t>
            </w:r>
          </w:p>
          <w:p w14:paraId="7E336151" w14:textId="77777777" w:rsidR="00B85045" w:rsidRPr="00147BA2" w:rsidDel="00B56F23" w:rsidRDefault="00FD051C" w:rsidP="00FD051C">
            <w:pPr>
              <w:spacing w:before="120" w:after="120"/>
              <w:jc w:val="both"/>
              <w:rPr>
                <w:rFonts w:ascii="Trebuchet MS" w:hAnsi="Trebuchet MS"/>
                <w:i/>
                <w:color w:val="0070C0"/>
                <w:sz w:val="24"/>
                <w:szCs w:val="24"/>
              </w:rPr>
            </w:pPr>
            <w:r w:rsidRPr="00147BA2">
              <w:rPr>
                <w:rFonts w:ascii="Trebuchet MS" w:hAnsi="Trebuchet MS"/>
                <w:color w:val="0070C0"/>
                <w:sz w:val="24"/>
                <w:szCs w:val="24"/>
              </w:rPr>
              <w:t xml:space="preserve">Graficul cererilor de </w:t>
            </w:r>
            <w:proofErr w:type="spellStart"/>
            <w:r w:rsidRPr="00147BA2">
              <w:rPr>
                <w:rFonts w:ascii="Trebuchet MS" w:hAnsi="Trebuchet MS"/>
                <w:color w:val="0070C0"/>
                <w:sz w:val="24"/>
                <w:szCs w:val="24"/>
              </w:rPr>
              <w:t>prefinanțare</w:t>
            </w:r>
            <w:proofErr w:type="spellEnd"/>
            <w:r w:rsidRPr="00147BA2">
              <w:rPr>
                <w:rFonts w:ascii="Trebuchet MS" w:hAnsi="Trebuchet MS"/>
                <w:color w:val="0070C0"/>
                <w:sz w:val="24"/>
                <w:szCs w:val="24"/>
              </w:rPr>
              <w:t>/rambursare/plată</w:t>
            </w:r>
            <w:r w:rsidR="00B451AE" w:rsidRPr="00147BA2">
              <w:rPr>
                <w:rFonts w:ascii="Trebuchet MS" w:hAnsi="Trebuchet MS"/>
                <w:color w:val="0070C0"/>
                <w:sz w:val="24"/>
                <w:szCs w:val="24"/>
              </w:rPr>
              <w:t xml:space="preserve"> va deveni anexă la contractul de finanț</w:t>
            </w:r>
            <w:r w:rsidRPr="00147BA2">
              <w:rPr>
                <w:rFonts w:ascii="Trebuchet MS" w:hAnsi="Trebuchet MS"/>
                <w:color w:val="0070C0"/>
                <w:sz w:val="24"/>
                <w:szCs w:val="24"/>
              </w:rPr>
              <w:t xml:space="preserve">are. Acesta va fi </w:t>
            </w:r>
            <w:proofErr w:type="spellStart"/>
            <w:r w:rsidRPr="00147BA2">
              <w:rPr>
                <w:rFonts w:ascii="Trebuchet MS" w:hAnsi="Trebuchet MS"/>
                <w:color w:val="0070C0"/>
                <w:sz w:val="24"/>
                <w:szCs w:val="24"/>
              </w:rPr>
              <w:t>intocmit</w:t>
            </w:r>
            <w:proofErr w:type="spellEnd"/>
            <w:r w:rsidRPr="00147BA2">
              <w:rPr>
                <w:rFonts w:ascii="Trebuchet MS" w:hAnsi="Trebuchet MS"/>
                <w:color w:val="0070C0"/>
                <w:sz w:val="24"/>
                <w:szCs w:val="24"/>
              </w:rPr>
              <w:t xml:space="preserve"> de solicitant/beneficiar </w:t>
            </w:r>
            <w:proofErr w:type="spellStart"/>
            <w:r w:rsidRPr="00147BA2">
              <w:rPr>
                <w:rFonts w:ascii="Trebuchet MS" w:hAnsi="Trebuchet MS"/>
                <w:color w:val="0070C0"/>
                <w:sz w:val="24"/>
                <w:szCs w:val="24"/>
              </w:rPr>
              <w:t>tinand</w:t>
            </w:r>
            <w:proofErr w:type="spellEnd"/>
            <w:r w:rsidRPr="00147BA2">
              <w:rPr>
                <w:rFonts w:ascii="Trebuchet MS" w:hAnsi="Trebuchet MS"/>
                <w:color w:val="0070C0"/>
                <w:sz w:val="24"/>
                <w:szCs w:val="24"/>
              </w:rPr>
              <w:t xml:space="preserve"> cont de planul de monitorizare ce include indicatorii de etap</w:t>
            </w:r>
            <w:r w:rsidR="005164C8" w:rsidRPr="00147BA2">
              <w:rPr>
                <w:rFonts w:ascii="Trebuchet MS" w:hAnsi="Trebuchet MS"/>
                <w:color w:val="0070C0"/>
                <w:sz w:val="24"/>
                <w:szCs w:val="24"/>
              </w:rPr>
              <w:t>ă</w:t>
            </w:r>
            <w:r w:rsidRPr="00147BA2">
              <w:rPr>
                <w:rFonts w:ascii="Trebuchet MS" w:hAnsi="Trebuchet MS"/>
                <w:color w:val="0070C0"/>
                <w:sz w:val="24"/>
                <w:szCs w:val="24"/>
              </w:rPr>
              <w:t>, graficul de execu</w:t>
            </w:r>
            <w:r w:rsidR="005164C8" w:rsidRPr="00147BA2">
              <w:rPr>
                <w:rFonts w:ascii="Trebuchet MS" w:hAnsi="Trebuchet MS"/>
                <w:color w:val="0070C0"/>
                <w:sz w:val="24"/>
                <w:szCs w:val="24"/>
              </w:rPr>
              <w:t>ț</w:t>
            </w:r>
            <w:r w:rsidRPr="00147BA2">
              <w:rPr>
                <w:rFonts w:ascii="Trebuchet MS" w:hAnsi="Trebuchet MS"/>
                <w:color w:val="0070C0"/>
                <w:sz w:val="24"/>
                <w:szCs w:val="24"/>
              </w:rPr>
              <w:t>ie al lucr</w:t>
            </w:r>
            <w:r w:rsidR="005164C8" w:rsidRPr="00147BA2">
              <w:rPr>
                <w:rFonts w:ascii="Trebuchet MS" w:hAnsi="Trebuchet MS"/>
                <w:color w:val="0070C0"/>
                <w:sz w:val="24"/>
                <w:szCs w:val="24"/>
              </w:rPr>
              <w:t>ă</w:t>
            </w:r>
            <w:r w:rsidRPr="00147BA2">
              <w:rPr>
                <w:rFonts w:ascii="Trebuchet MS" w:hAnsi="Trebuchet MS"/>
                <w:color w:val="0070C0"/>
                <w:sz w:val="24"/>
                <w:szCs w:val="24"/>
              </w:rPr>
              <w:t xml:space="preserve">rilor pentru a asigura un flux de disponibil care </w:t>
            </w:r>
            <w:r w:rsidR="005164C8" w:rsidRPr="00147BA2">
              <w:rPr>
                <w:rFonts w:ascii="Trebuchet MS" w:hAnsi="Trebuchet MS"/>
                <w:color w:val="0070C0"/>
                <w:sz w:val="24"/>
                <w:szCs w:val="24"/>
              </w:rPr>
              <w:t>să</w:t>
            </w:r>
            <w:r w:rsidRPr="00147BA2">
              <w:rPr>
                <w:rFonts w:ascii="Trebuchet MS" w:hAnsi="Trebuchet MS"/>
                <w:color w:val="0070C0"/>
                <w:sz w:val="24"/>
                <w:szCs w:val="24"/>
              </w:rPr>
              <w:t xml:space="preserve"> permit</w:t>
            </w:r>
            <w:r w:rsidR="005164C8" w:rsidRPr="00147BA2">
              <w:rPr>
                <w:rFonts w:ascii="Trebuchet MS" w:hAnsi="Trebuchet MS"/>
                <w:color w:val="0070C0"/>
                <w:sz w:val="24"/>
                <w:szCs w:val="24"/>
              </w:rPr>
              <w:t>ă</w:t>
            </w:r>
            <w:r w:rsidRPr="00147BA2">
              <w:rPr>
                <w:rFonts w:ascii="Trebuchet MS" w:hAnsi="Trebuchet MS"/>
                <w:color w:val="0070C0"/>
                <w:sz w:val="24"/>
                <w:szCs w:val="24"/>
              </w:rPr>
              <w:t xml:space="preserve"> implementarea cu succes al proiectului </w:t>
            </w:r>
            <w:r w:rsidR="005164C8" w:rsidRPr="00147BA2">
              <w:rPr>
                <w:rFonts w:ascii="Trebuchet MS" w:hAnsi="Trebuchet MS"/>
                <w:color w:val="0070C0"/>
                <w:sz w:val="24"/>
                <w:szCs w:val="24"/>
              </w:rPr>
              <w:t>î</w:t>
            </w:r>
            <w:r w:rsidRPr="00147BA2">
              <w:rPr>
                <w:rFonts w:ascii="Trebuchet MS" w:hAnsi="Trebuchet MS"/>
                <w:color w:val="0070C0"/>
                <w:sz w:val="24"/>
                <w:szCs w:val="24"/>
              </w:rPr>
              <w:t>n cauz</w:t>
            </w:r>
            <w:r w:rsidR="005164C8" w:rsidRPr="00147BA2">
              <w:rPr>
                <w:rFonts w:ascii="Trebuchet MS" w:hAnsi="Trebuchet MS"/>
                <w:color w:val="0070C0"/>
                <w:sz w:val="24"/>
                <w:szCs w:val="24"/>
              </w:rPr>
              <w:t>ă</w:t>
            </w:r>
            <w:r w:rsidRPr="00147BA2">
              <w:rPr>
                <w:rFonts w:ascii="Trebuchet MS" w:hAnsi="Trebuchet MS"/>
                <w:color w:val="0070C0"/>
                <w:sz w:val="24"/>
                <w:szCs w:val="24"/>
              </w:rPr>
              <w:t>.</w:t>
            </w:r>
          </w:p>
        </w:tc>
      </w:tr>
    </w:tbl>
    <w:p w14:paraId="1333293D" w14:textId="1C2B6F35" w:rsidR="00A82C81" w:rsidRPr="003929AA" w:rsidRDefault="0050444F" w:rsidP="0050444F">
      <w:pPr>
        <w:pStyle w:val="Heading2"/>
      </w:pPr>
      <w:bookmarkStart w:id="358" w:name="_Toc144103902"/>
      <w:bookmarkStart w:id="359" w:name="_Toc144104033"/>
      <w:bookmarkStart w:id="360" w:name="_Toc144131622"/>
      <w:bookmarkEnd w:id="358"/>
      <w:bookmarkEnd w:id="359"/>
      <w:r>
        <w:t xml:space="preserve">12.5 </w:t>
      </w:r>
      <w:r w:rsidR="00890D86" w:rsidRPr="003929AA">
        <w:t xml:space="preserve">Verificări </w:t>
      </w:r>
      <w:r w:rsidR="00A82C81" w:rsidRPr="003929AA">
        <w:t>la fața locului</w:t>
      </w:r>
      <w:bookmarkEnd w:id="360"/>
      <w:r w:rsidR="00A82C81" w:rsidRPr="003929AA">
        <w:t xml:space="preserve"> </w:t>
      </w:r>
      <w:r w:rsidR="00A82C81" w:rsidRPr="003929AA">
        <w:tab/>
      </w:r>
    </w:p>
    <w:tbl>
      <w:tblPr>
        <w:tblStyle w:val="TableGrid"/>
        <w:tblW w:w="0" w:type="auto"/>
        <w:tblLook w:val="04A0" w:firstRow="1" w:lastRow="0" w:firstColumn="1" w:lastColumn="0" w:noHBand="0" w:noVBand="1"/>
      </w:tblPr>
      <w:tblGrid>
        <w:gridCol w:w="9396"/>
      </w:tblGrid>
      <w:tr w:rsidR="00B63863" w:rsidRPr="003929AA" w14:paraId="71C54A0E" w14:textId="77777777" w:rsidTr="00B558B3">
        <w:tc>
          <w:tcPr>
            <w:tcW w:w="9396" w:type="dxa"/>
          </w:tcPr>
          <w:p w14:paraId="2CC1D2BE" w14:textId="6FF6B5FB" w:rsidR="00B84068" w:rsidRPr="00147BA2" w:rsidRDefault="00B84068" w:rsidP="00B84068">
            <w:pPr>
              <w:spacing w:before="120" w:after="120"/>
              <w:jc w:val="both"/>
              <w:rPr>
                <w:rFonts w:ascii="Trebuchet MS" w:hAnsi="Trebuchet MS"/>
                <w:color w:val="0070C0"/>
                <w:sz w:val="24"/>
                <w:szCs w:val="24"/>
              </w:rPr>
            </w:pPr>
            <w:r w:rsidRPr="00147BA2">
              <w:rPr>
                <w:rFonts w:ascii="Trebuchet MS" w:hAnsi="Trebuchet MS"/>
                <w:color w:val="0070C0"/>
                <w:sz w:val="24"/>
                <w:szCs w:val="24"/>
              </w:rPr>
              <w:t>Conform Regulamentului (UE) nr. 1060/2021, Art. 74, AM și</w:t>
            </w:r>
            <w:r w:rsidR="00785F54">
              <w:rPr>
                <w:rFonts w:ascii="Trebuchet MS" w:hAnsi="Trebuchet MS"/>
                <w:color w:val="0070C0"/>
                <w:sz w:val="24"/>
                <w:szCs w:val="24"/>
              </w:rPr>
              <w:t>/sau</w:t>
            </w:r>
            <w:r w:rsidRPr="00147BA2">
              <w:rPr>
                <w:rFonts w:ascii="Trebuchet MS" w:hAnsi="Trebuchet MS"/>
                <w:color w:val="0070C0"/>
                <w:sz w:val="24"/>
                <w:szCs w:val="24"/>
              </w:rPr>
              <w:t xml:space="preserve"> OI </w:t>
            </w:r>
            <w:r w:rsidR="00785F54">
              <w:rPr>
                <w:rFonts w:ascii="Trebuchet MS" w:hAnsi="Trebuchet MS"/>
                <w:color w:val="0070C0"/>
                <w:sz w:val="24"/>
                <w:szCs w:val="24"/>
              </w:rPr>
              <w:t>pot</w:t>
            </w:r>
            <w:r w:rsidR="00785F54" w:rsidRPr="00147BA2">
              <w:rPr>
                <w:rFonts w:ascii="Trebuchet MS" w:hAnsi="Trebuchet MS"/>
                <w:color w:val="0070C0"/>
                <w:sz w:val="24"/>
                <w:szCs w:val="24"/>
              </w:rPr>
              <w:t xml:space="preserve"> </w:t>
            </w:r>
            <w:r w:rsidRPr="00147BA2">
              <w:rPr>
                <w:rFonts w:ascii="Trebuchet MS" w:hAnsi="Trebuchet MS"/>
                <w:color w:val="0070C0"/>
                <w:sz w:val="24"/>
                <w:szCs w:val="24"/>
              </w:rPr>
              <w:t xml:space="preserve">efectua vizite pe teren pentru a verifica dacă produsele și serviciile </w:t>
            </w:r>
            <w:proofErr w:type="spellStart"/>
            <w:r w:rsidRPr="00147BA2">
              <w:rPr>
                <w:rFonts w:ascii="Trebuchet MS" w:hAnsi="Trebuchet MS"/>
                <w:color w:val="0070C0"/>
                <w:sz w:val="24"/>
                <w:szCs w:val="24"/>
              </w:rPr>
              <w:t>cofinanţate</w:t>
            </w:r>
            <w:proofErr w:type="spellEnd"/>
            <w:r w:rsidRPr="00147BA2">
              <w:rPr>
                <w:rFonts w:ascii="Trebuchet MS" w:hAnsi="Trebuchet MS"/>
                <w:color w:val="0070C0"/>
                <w:sz w:val="24"/>
                <w:szCs w:val="24"/>
              </w:rPr>
              <w:t xml:space="preserve"> au fost furnizate, dacă </w:t>
            </w:r>
            <w:proofErr w:type="spellStart"/>
            <w:r w:rsidRPr="00147BA2">
              <w:rPr>
                <w:rFonts w:ascii="Trebuchet MS" w:hAnsi="Trebuchet MS"/>
                <w:color w:val="0070C0"/>
                <w:sz w:val="24"/>
                <w:szCs w:val="24"/>
              </w:rPr>
              <w:t>operaţiunea</w:t>
            </w:r>
            <w:proofErr w:type="spellEnd"/>
            <w:r w:rsidRPr="00147BA2">
              <w:rPr>
                <w:rFonts w:ascii="Trebuchet MS" w:hAnsi="Trebuchet MS"/>
                <w:color w:val="0070C0"/>
                <w:sz w:val="24"/>
                <w:szCs w:val="24"/>
              </w:rPr>
              <w:t xml:space="preserve"> respectă </w:t>
            </w:r>
            <w:proofErr w:type="spellStart"/>
            <w:r w:rsidRPr="00147BA2">
              <w:rPr>
                <w:rFonts w:ascii="Trebuchet MS" w:hAnsi="Trebuchet MS"/>
                <w:color w:val="0070C0"/>
                <w:sz w:val="24"/>
                <w:szCs w:val="24"/>
              </w:rPr>
              <w:t>legislaţia</w:t>
            </w:r>
            <w:proofErr w:type="spellEnd"/>
            <w:r w:rsidRPr="00147BA2">
              <w:rPr>
                <w:rFonts w:ascii="Trebuchet MS" w:hAnsi="Trebuchet MS"/>
                <w:color w:val="0070C0"/>
                <w:sz w:val="24"/>
                <w:szCs w:val="24"/>
              </w:rPr>
              <w:t xml:space="preserve"> aplicabilă, programul și </w:t>
            </w:r>
            <w:proofErr w:type="spellStart"/>
            <w:r w:rsidRPr="00147BA2">
              <w:rPr>
                <w:rFonts w:ascii="Trebuchet MS" w:hAnsi="Trebuchet MS"/>
                <w:color w:val="0070C0"/>
                <w:sz w:val="24"/>
                <w:szCs w:val="24"/>
              </w:rPr>
              <w:t>condiţiile</w:t>
            </w:r>
            <w:proofErr w:type="spellEnd"/>
            <w:r w:rsidRPr="00147BA2">
              <w:rPr>
                <w:rFonts w:ascii="Trebuchet MS" w:hAnsi="Trebuchet MS"/>
                <w:color w:val="0070C0"/>
                <w:sz w:val="24"/>
                <w:szCs w:val="24"/>
              </w:rPr>
              <w:t xml:space="preserve"> de acordare a sprijinului pentru această </w:t>
            </w:r>
            <w:proofErr w:type="spellStart"/>
            <w:r w:rsidRPr="00147BA2">
              <w:rPr>
                <w:rFonts w:ascii="Trebuchet MS" w:hAnsi="Trebuchet MS"/>
                <w:color w:val="0070C0"/>
                <w:sz w:val="24"/>
                <w:szCs w:val="24"/>
              </w:rPr>
              <w:t>operaţiune</w:t>
            </w:r>
            <w:proofErr w:type="spellEnd"/>
            <w:r w:rsidRPr="00147BA2">
              <w:rPr>
                <w:rFonts w:ascii="Trebuchet MS" w:hAnsi="Trebuchet MS"/>
                <w:color w:val="0070C0"/>
                <w:sz w:val="24"/>
                <w:szCs w:val="24"/>
              </w:rPr>
              <w:t>.</w:t>
            </w:r>
            <w:r>
              <w:rPr>
                <w:rFonts w:ascii="Trebuchet MS" w:hAnsi="Trebuchet MS"/>
                <w:color w:val="0070C0"/>
                <w:sz w:val="24"/>
                <w:szCs w:val="24"/>
              </w:rPr>
              <w:t xml:space="preserve"> În acest sens, AM/</w:t>
            </w:r>
            <w:r w:rsidRPr="00147BA2">
              <w:rPr>
                <w:rFonts w:ascii="Trebuchet MS" w:hAnsi="Trebuchet MS"/>
                <w:color w:val="0070C0"/>
                <w:sz w:val="24"/>
                <w:szCs w:val="24"/>
              </w:rPr>
              <w:t xml:space="preserve">OI </w:t>
            </w:r>
            <w:r w:rsidR="00785F54">
              <w:rPr>
                <w:rFonts w:ascii="Trebuchet MS" w:hAnsi="Trebuchet MS"/>
                <w:color w:val="0070C0"/>
                <w:sz w:val="24"/>
                <w:szCs w:val="24"/>
              </w:rPr>
              <w:t>pot</w:t>
            </w:r>
            <w:r w:rsidR="00785F54" w:rsidRPr="00147BA2">
              <w:rPr>
                <w:rFonts w:ascii="Trebuchet MS" w:hAnsi="Trebuchet MS"/>
                <w:color w:val="0070C0"/>
                <w:sz w:val="24"/>
                <w:szCs w:val="24"/>
              </w:rPr>
              <w:t xml:space="preserve"> </w:t>
            </w:r>
            <w:r w:rsidRPr="00147BA2">
              <w:rPr>
                <w:rFonts w:ascii="Trebuchet MS" w:hAnsi="Trebuchet MS"/>
                <w:color w:val="0070C0"/>
                <w:sz w:val="24"/>
                <w:szCs w:val="24"/>
              </w:rPr>
              <w:t>realiza:</w:t>
            </w:r>
          </w:p>
          <w:p w14:paraId="22BE84BD" w14:textId="66B04B21" w:rsidR="00B84068" w:rsidRPr="00C46614" w:rsidRDefault="00B84068" w:rsidP="00B84068">
            <w:pPr>
              <w:pStyle w:val="ListParagraph"/>
              <w:numPr>
                <w:ilvl w:val="0"/>
                <w:numId w:val="29"/>
              </w:numPr>
              <w:tabs>
                <w:tab w:val="left" w:pos="1019"/>
              </w:tabs>
              <w:spacing w:before="120" w:after="120"/>
              <w:jc w:val="both"/>
              <w:rPr>
                <w:rFonts w:ascii="Trebuchet MS" w:hAnsi="Trebuchet MS"/>
                <w:color w:val="0070C0"/>
                <w:sz w:val="24"/>
                <w:szCs w:val="24"/>
              </w:rPr>
            </w:pPr>
            <w:r w:rsidRPr="00C46614">
              <w:rPr>
                <w:rFonts w:ascii="Trebuchet MS" w:hAnsi="Trebuchet MS"/>
                <w:color w:val="0070C0"/>
                <w:sz w:val="24"/>
                <w:szCs w:val="24"/>
              </w:rPr>
              <w:t xml:space="preserve">o </w:t>
            </w:r>
            <w:r w:rsidR="00785F54">
              <w:rPr>
                <w:rFonts w:ascii="Trebuchet MS" w:hAnsi="Trebuchet MS"/>
                <w:color w:val="0070C0"/>
                <w:sz w:val="24"/>
                <w:szCs w:val="24"/>
              </w:rPr>
              <w:t>verificare la fața locului</w:t>
            </w:r>
            <w:r w:rsidRPr="00C46614">
              <w:rPr>
                <w:rFonts w:ascii="Trebuchet MS" w:hAnsi="Trebuchet MS"/>
                <w:color w:val="0070C0"/>
                <w:sz w:val="24"/>
                <w:szCs w:val="24"/>
              </w:rPr>
              <w:t xml:space="preserve"> la cererea de rambursare finală, realizată de reprezentanți ai structurii care se ocupă de monitorizarea Proiectului </w:t>
            </w:r>
          </w:p>
          <w:p w14:paraId="7C9EAE99" w14:textId="77777777" w:rsidR="00B84068" w:rsidRPr="00147BA2" w:rsidRDefault="00B84068" w:rsidP="00B84068">
            <w:pPr>
              <w:spacing w:before="120" w:after="120"/>
              <w:jc w:val="both"/>
              <w:rPr>
                <w:rFonts w:ascii="Trebuchet MS" w:hAnsi="Trebuchet MS"/>
                <w:color w:val="0070C0"/>
                <w:sz w:val="24"/>
                <w:szCs w:val="24"/>
                <w:lang w:val="it-IT"/>
              </w:rPr>
            </w:pPr>
            <w:r w:rsidRPr="00147BA2">
              <w:rPr>
                <w:rFonts w:ascii="Trebuchet MS" w:hAnsi="Trebuchet MS"/>
                <w:color w:val="0070C0"/>
                <w:sz w:val="24"/>
                <w:szCs w:val="24"/>
                <w:lang w:val="it-IT"/>
              </w:rPr>
              <w:t>Vizitele la fața locului se realizează cu respectarea procedurilor și reglementărilor în vigoare și au ca scop:</w:t>
            </w:r>
          </w:p>
          <w:p w14:paraId="6E9D12A0" w14:textId="77777777" w:rsidR="00B84068" w:rsidRPr="00147BA2" w:rsidRDefault="00B84068" w:rsidP="00B84068">
            <w:pPr>
              <w:pStyle w:val="ListParagraph"/>
              <w:numPr>
                <w:ilvl w:val="0"/>
                <w:numId w:val="26"/>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stadiului de implementare a proiectelor, corelat cu raportul de progres transmis de beneficiar cu cererea de rambursare aferentă,</w:t>
            </w:r>
          </w:p>
          <w:p w14:paraId="1AE07C63" w14:textId="77777777" w:rsidR="00B84068" w:rsidRPr="00147BA2" w:rsidRDefault="00B84068" w:rsidP="00B84068">
            <w:pPr>
              <w:pStyle w:val="ListParagraph"/>
              <w:numPr>
                <w:ilvl w:val="0"/>
                <w:numId w:val="26"/>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realității investiției;</w:t>
            </w:r>
          </w:p>
          <w:p w14:paraId="3110A9F9" w14:textId="77777777" w:rsidR="00B84068" w:rsidRPr="00147BA2" w:rsidRDefault="00B84068" w:rsidP="00B84068">
            <w:pPr>
              <w:pStyle w:val="ListParagraph"/>
              <w:numPr>
                <w:ilvl w:val="0"/>
                <w:numId w:val="26"/>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respectării prevederilor privind principiile orizontale și caracterul durabil al operațiunilor conform reglementărilor naționale și comunitare în vigoare;</w:t>
            </w:r>
          </w:p>
          <w:p w14:paraId="67557E49" w14:textId="77777777" w:rsidR="00B84068" w:rsidRPr="00147BA2" w:rsidRDefault="00B84068" w:rsidP="00B84068">
            <w:pPr>
              <w:pStyle w:val="ListParagraph"/>
              <w:numPr>
                <w:ilvl w:val="0"/>
                <w:numId w:val="26"/>
              </w:numPr>
              <w:spacing w:before="120" w:after="120"/>
              <w:jc w:val="both"/>
              <w:rPr>
                <w:rFonts w:ascii="Trebuchet MS" w:hAnsi="Trebuchet MS"/>
                <w:color w:val="0070C0"/>
                <w:sz w:val="24"/>
                <w:szCs w:val="24"/>
              </w:rPr>
            </w:pPr>
            <w:r w:rsidRPr="00147BA2">
              <w:rPr>
                <w:rFonts w:ascii="Trebuchet MS" w:hAnsi="Trebuchet MS"/>
                <w:color w:val="0070C0"/>
                <w:sz w:val="24"/>
                <w:szCs w:val="24"/>
              </w:rPr>
              <w:t>verificarea respectării clauzelor generale și a celor specifice din contractul de finanțare;</w:t>
            </w:r>
          </w:p>
          <w:p w14:paraId="4011465E" w14:textId="7F3B8724" w:rsidR="00A82C81" w:rsidRPr="00114EA2" w:rsidRDefault="00B84068" w:rsidP="00114EA2">
            <w:pPr>
              <w:pStyle w:val="ListParagraph"/>
              <w:numPr>
                <w:ilvl w:val="0"/>
                <w:numId w:val="26"/>
              </w:numPr>
              <w:spacing w:before="120" w:after="120"/>
              <w:jc w:val="both"/>
              <w:rPr>
                <w:rFonts w:ascii="Trebuchet MS" w:hAnsi="Trebuchet MS"/>
                <w:i/>
                <w:color w:val="0070C0"/>
                <w:sz w:val="24"/>
                <w:szCs w:val="24"/>
              </w:rPr>
            </w:pPr>
            <w:r w:rsidRPr="00147BA2">
              <w:rPr>
                <w:rFonts w:ascii="Trebuchet MS" w:hAnsi="Trebuchet MS"/>
                <w:color w:val="0070C0"/>
                <w:sz w:val="24"/>
                <w:szCs w:val="24"/>
              </w:rPr>
              <w:t xml:space="preserve">verificarea </w:t>
            </w:r>
            <w:r w:rsidRPr="00147BA2">
              <w:rPr>
                <w:rFonts w:ascii="Trebuchet MS" w:hAnsi="Trebuchet MS"/>
                <w:color w:val="0070C0"/>
                <w:sz w:val="24"/>
                <w:szCs w:val="24"/>
              </w:rPr>
              <w:t>declarării veniturilor obținute din proiect;</w:t>
            </w:r>
          </w:p>
        </w:tc>
      </w:tr>
    </w:tbl>
    <w:p w14:paraId="38B6E6FC" w14:textId="40315AAF" w:rsidR="00566CCA" w:rsidRPr="00147BA2" w:rsidRDefault="00EC0296" w:rsidP="00EC0296">
      <w:pPr>
        <w:pStyle w:val="Heading1"/>
        <w:ind w:left="426"/>
        <w:rPr>
          <w:b/>
          <w:bCs/>
          <w:i/>
          <w:color w:val="0070C0"/>
          <w:szCs w:val="24"/>
        </w:rPr>
      </w:pPr>
      <w:bookmarkStart w:id="361" w:name="_Toc144103904"/>
      <w:bookmarkStart w:id="362" w:name="_Toc144104035"/>
      <w:bookmarkStart w:id="363" w:name="_Toc144103905"/>
      <w:bookmarkStart w:id="364" w:name="_Toc144104036"/>
      <w:bookmarkStart w:id="365" w:name="_Toc144131623"/>
      <w:bookmarkEnd w:id="361"/>
      <w:bookmarkEnd w:id="362"/>
      <w:bookmarkEnd w:id="363"/>
      <w:bookmarkEnd w:id="364"/>
      <w:r>
        <w:rPr>
          <w:b/>
          <w:color w:val="0070C0"/>
          <w:szCs w:val="24"/>
        </w:rPr>
        <w:t xml:space="preserve">13. </w:t>
      </w:r>
      <w:r w:rsidR="00566CCA" w:rsidRPr="00147BA2">
        <w:rPr>
          <w:b/>
          <w:color w:val="0070C0"/>
          <w:szCs w:val="24"/>
        </w:rPr>
        <w:t>MODIFICAREA GHIDULUI SOLICITANTULUI</w:t>
      </w:r>
      <w:bookmarkEnd w:id="365"/>
      <w:r w:rsidR="00566CCA" w:rsidRPr="00147BA2">
        <w:rPr>
          <w:b/>
          <w:bCs/>
          <w:i/>
          <w:color w:val="0070C0"/>
          <w:szCs w:val="24"/>
        </w:rPr>
        <w:tab/>
      </w:r>
    </w:p>
    <w:p w14:paraId="5BC81A9A" w14:textId="77777777" w:rsidR="00566CCA" w:rsidRPr="003929AA" w:rsidRDefault="00566CCA" w:rsidP="0050444F">
      <w:pPr>
        <w:pStyle w:val="Heading2"/>
        <w:numPr>
          <w:ilvl w:val="1"/>
          <w:numId w:val="42"/>
        </w:numPr>
      </w:pPr>
      <w:bookmarkStart w:id="366" w:name="_Toc144131624"/>
      <w:r w:rsidRPr="003929AA">
        <w:t>Aspectele care pot face obiectul modificărilor prevederilor ghidului solicitantului</w:t>
      </w:r>
      <w:bookmarkEnd w:id="366"/>
      <w:r w:rsidRPr="003929AA">
        <w:tab/>
      </w:r>
    </w:p>
    <w:tbl>
      <w:tblPr>
        <w:tblStyle w:val="TableGrid"/>
        <w:tblW w:w="0" w:type="auto"/>
        <w:tblLook w:val="04A0" w:firstRow="1" w:lastRow="0" w:firstColumn="1" w:lastColumn="0" w:noHBand="0" w:noVBand="1"/>
      </w:tblPr>
      <w:tblGrid>
        <w:gridCol w:w="9396"/>
      </w:tblGrid>
      <w:tr w:rsidR="003506A1" w:rsidRPr="003929AA" w14:paraId="1C58489E" w14:textId="77777777" w:rsidTr="00B558B3">
        <w:tc>
          <w:tcPr>
            <w:tcW w:w="9396" w:type="dxa"/>
          </w:tcPr>
          <w:p w14:paraId="26B1639C" w14:textId="77777777" w:rsidR="00D20F78" w:rsidRPr="00147BA2" w:rsidRDefault="00162E19" w:rsidP="00162E19">
            <w:pPr>
              <w:spacing w:before="120" w:after="120"/>
              <w:jc w:val="both"/>
              <w:rPr>
                <w:rFonts w:ascii="Trebuchet MS" w:hAnsi="Trebuchet MS"/>
                <w:color w:val="0070C0"/>
                <w:sz w:val="24"/>
                <w:szCs w:val="24"/>
              </w:rPr>
            </w:pPr>
            <w:r w:rsidRPr="00147BA2">
              <w:rPr>
                <w:rFonts w:ascii="Trebuchet MS" w:hAnsi="Trebuchet MS"/>
                <w:color w:val="0070C0"/>
                <w:sz w:val="24"/>
                <w:szCs w:val="24"/>
              </w:rPr>
              <w:t>Modificarea Ghidurilor de finanțare aprobate se va face prin emiterea de către AM</w:t>
            </w:r>
            <w:r w:rsidR="0090227D" w:rsidRPr="00147BA2">
              <w:rPr>
                <w:rFonts w:ascii="Trebuchet MS" w:hAnsi="Trebuchet MS"/>
                <w:color w:val="0070C0"/>
                <w:sz w:val="24"/>
                <w:szCs w:val="24"/>
              </w:rPr>
              <w:t>, în consultare cu O</w:t>
            </w:r>
            <w:r w:rsidR="007C5DBA" w:rsidRPr="00147BA2">
              <w:rPr>
                <w:rFonts w:ascii="Trebuchet MS" w:hAnsi="Trebuchet MS"/>
                <w:color w:val="0070C0"/>
                <w:sz w:val="24"/>
                <w:szCs w:val="24"/>
              </w:rPr>
              <w:t>I</w:t>
            </w:r>
            <w:r w:rsidR="0090227D" w:rsidRPr="00147BA2">
              <w:rPr>
                <w:rFonts w:ascii="Trebuchet MS" w:hAnsi="Trebuchet MS"/>
                <w:color w:val="0070C0"/>
                <w:sz w:val="24"/>
                <w:szCs w:val="24"/>
              </w:rPr>
              <w:t>,</w:t>
            </w:r>
            <w:r w:rsidR="007C5DBA" w:rsidRPr="00147BA2">
              <w:rPr>
                <w:rFonts w:ascii="Trebuchet MS" w:hAnsi="Trebuchet MS"/>
                <w:color w:val="0070C0"/>
                <w:sz w:val="24"/>
                <w:szCs w:val="24"/>
              </w:rPr>
              <w:t xml:space="preserve"> </w:t>
            </w:r>
            <w:r w:rsidRPr="00147BA2">
              <w:rPr>
                <w:rFonts w:ascii="Trebuchet MS" w:hAnsi="Trebuchet MS"/>
                <w:color w:val="0070C0"/>
                <w:sz w:val="24"/>
                <w:szCs w:val="24"/>
              </w:rPr>
              <w:t xml:space="preserve">de </w:t>
            </w:r>
            <w:proofErr w:type="spellStart"/>
            <w:r w:rsidRPr="00147BA2">
              <w:rPr>
                <w:rFonts w:ascii="Trebuchet MS" w:hAnsi="Trebuchet MS"/>
                <w:color w:val="0070C0"/>
                <w:sz w:val="24"/>
                <w:szCs w:val="24"/>
              </w:rPr>
              <w:t>corrigendum</w:t>
            </w:r>
            <w:proofErr w:type="spellEnd"/>
            <w:r w:rsidRPr="00147BA2">
              <w:rPr>
                <w:rFonts w:ascii="Trebuchet MS" w:hAnsi="Trebuchet MS"/>
                <w:color w:val="0070C0"/>
                <w:sz w:val="24"/>
                <w:szCs w:val="24"/>
              </w:rPr>
              <w:t xml:space="preserve">-uri la ghidurile solicitantului de finanțare lansate. </w:t>
            </w:r>
          </w:p>
          <w:p w14:paraId="7E470D18" w14:textId="77777777" w:rsidR="00162E19" w:rsidRPr="00147BA2" w:rsidRDefault="00162E19" w:rsidP="00162E19">
            <w:pPr>
              <w:spacing w:before="120" w:after="120"/>
              <w:jc w:val="both"/>
              <w:rPr>
                <w:rFonts w:ascii="Trebuchet MS" w:hAnsi="Trebuchet MS"/>
                <w:color w:val="0070C0"/>
                <w:sz w:val="24"/>
                <w:szCs w:val="24"/>
              </w:rPr>
            </w:pPr>
            <w:r w:rsidRPr="00147BA2">
              <w:rPr>
                <w:rFonts w:ascii="Trebuchet MS" w:hAnsi="Trebuchet MS"/>
                <w:color w:val="0070C0"/>
                <w:sz w:val="24"/>
                <w:szCs w:val="24"/>
              </w:rPr>
              <w:lastRenderedPageBreak/>
              <w:t>Dacă este cazul, pentru interpretări ale prevederilor cuprinse în ghid, adaptări sau aplicări ale modificăr</w:t>
            </w:r>
            <w:r w:rsidR="00212738" w:rsidRPr="00147BA2">
              <w:rPr>
                <w:rFonts w:ascii="Trebuchet MS" w:hAnsi="Trebuchet MS"/>
                <w:color w:val="0070C0"/>
                <w:sz w:val="24"/>
                <w:szCs w:val="24"/>
              </w:rPr>
              <w:t>ilor legislației aplicabile, AM</w:t>
            </w:r>
            <w:r w:rsidR="007C5DBA" w:rsidRPr="00147BA2">
              <w:rPr>
                <w:rFonts w:ascii="Trebuchet MS" w:hAnsi="Trebuchet MS"/>
                <w:color w:val="0070C0"/>
                <w:sz w:val="24"/>
                <w:szCs w:val="24"/>
              </w:rPr>
              <w:t xml:space="preserve">/OI </w:t>
            </w:r>
            <w:r w:rsidRPr="00147BA2">
              <w:rPr>
                <w:rFonts w:ascii="Trebuchet MS" w:hAnsi="Trebuchet MS"/>
                <w:color w:val="0070C0"/>
                <w:sz w:val="24"/>
                <w:szCs w:val="24"/>
              </w:rPr>
              <w:t xml:space="preserve">poate emite </w:t>
            </w:r>
            <w:r w:rsidR="00D20F78" w:rsidRPr="00147BA2">
              <w:rPr>
                <w:rFonts w:ascii="Trebuchet MS" w:hAnsi="Trebuchet MS"/>
                <w:color w:val="0070C0"/>
                <w:sz w:val="24"/>
                <w:szCs w:val="24"/>
              </w:rPr>
              <w:t>i</w:t>
            </w:r>
            <w:r w:rsidRPr="00147BA2">
              <w:rPr>
                <w:rFonts w:ascii="Trebuchet MS" w:hAnsi="Trebuchet MS"/>
                <w:color w:val="0070C0"/>
                <w:sz w:val="24"/>
                <w:szCs w:val="24"/>
              </w:rPr>
              <w:t>nstrucțiuni</w:t>
            </w:r>
            <w:r w:rsidR="007C5DBA" w:rsidRPr="00147BA2">
              <w:rPr>
                <w:rFonts w:ascii="Trebuchet MS" w:hAnsi="Trebuchet MS"/>
                <w:color w:val="0070C0"/>
                <w:sz w:val="24"/>
                <w:szCs w:val="24"/>
              </w:rPr>
              <w:t>/manuale specifice</w:t>
            </w:r>
            <w:r w:rsidRPr="00147BA2">
              <w:rPr>
                <w:rFonts w:ascii="Trebuchet MS" w:hAnsi="Trebuchet MS"/>
                <w:color w:val="0070C0"/>
                <w:sz w:val="24"/>
                <w:szCs w:val="24"/>
              </w:rPr>
              <w:t xml:space="preserve">. </w:t>
            </w:r>
          </w:p>
          <w:p w14:paraId="06CE3F1E" w14:textId="77777777" w:rsidR="00162E19" w:rsidRPr="00147BA2" w:rsidRDefault="00162E19" w:rsidP="00162E19">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În pregătirea cererilor de finanțare, la depunerea proiectelor, pe parcursul procesului de evaluare, selecție și contractare, precum și pe întreaga durată de la începutul implementării până la finalizarea perioadei de durabilitate a proiectului, solicitanții de finanțare au obligația de a respecta Ghidul solicitantului cu toate anexele sale, documentele de programare la care acesta face trimitere, legislația </w:t>
            </w:r>
            <w:r w:rsidR="00D20F78" w:rsidRPr="00147BA2">
              <w:rPr>
                <w:rFonts w:ascii="Trebuchet MS" w:hAnsi="Trebuchet MS"/>
                <w:color w:val="0070C0"/>
                <w:sz w:val="24"/>
                <w:szCs w:val="24"/>
              </w:rPr>
              <w:t xml:space="preserve">comunitară și națională </w:t>
            </w:r>
            <w:r w:rsidRPr="00147BA2">
              <w:rPr>
                <w:rFonts w:ascii="Trebuchet MS" w:hAnsi="Trebuchet MS"/>
                <w:color w:val="0070C0"/>
                <w:sz w:val="24"/>
                <w:szCs w:val="24"/>
              </w:rPr>
              <w:t xml:space="preserve">în vigoare, inclusiv modificările și completările ulterioare aprobării și lansării ghidurilor solicitantului de finanțare, </w:t>
            </w:r>
            <w:proofErr w:type="spellStart"/>
            <w:r w:rsidRPr="00147BA2">
              <w:rPr>
                <w:rFonts w:ascii="Trebuchet MS" w:hAnsi="Trebuchet MS"/>
                <w:color w:val="0070C0"/>
                <w:sz w:val="24"/>
                <w:szCs w:val="24"/>
              </w:rPr>
              <w:t>corrigendum</w:t>
            </w:r>
            <w:proofErr w:type="spellEnd"/>
            <w:r w:rsidRPr="00147BA2">
              <w:rPr>
                <w:rFonts w:ascii="Trebuchet MS" w:hAnsi="Trebuchet MS"/>
                <w:color w:val="0070C0"/>
                <w:sz w:val="24"/>
                <w:szCs w:val="24"/>
              </w:rPr>
              <w:t>-urile și instrucțiunile</w:t>
            </w:r>
            <w:r w:rsidR="00B368F7" w:rsidRPr="00147BA2">
              <w:rPr>
                <w:rFonts w:ascii="Trebuchet MS" w:hAnsi="Trebuchet MS"/>
                <w:color w:val="0070C0"/>
                <w:sz w:val="24"/>
                <w:szCs w:val="24"/>
              </w:rPr>
              <w:t>/manualele specifice</w:t>
            </w:r>
            <w:r w:rsidRPr="00147BA2">
              <w:rPr>
                <w:rFonts w:ascii="Trebuchet MS" w:hAnsi="Trebuchet MS"/>
                <w:color w:val="0070C0"/>
                <w:sz w:val="24"/>
                <w:szCs w:val="24"/>
              </w:rPr>
              <w:t xml:space="preserve"> emise de AM</w:t>
            </w:r>
            <w:r w:rsidR="00D20F78" w:rsidRPr="00147BA2">
              <w:rPr>
                <w:rFonts w:ascii="Trebuchet MS" w:hAnsi="Trebuchet MS"/>
                <w:color w:val="0070C0"/>
                <w:sz w:val="24"/>
                <w:szCs w:val="24"/>
              </w:rPr>
              <w:t>/OI</w:t>
            </w:r>
            <w:r w:rsidRPr="00147BA2">
              <w:rPr>
                <w:rFonts w:ascii="Trebuchet MS" w:hAnsi="Trebuchet MS"/>
                <w:color w:val="0070C0"/>
                <w:sz w:val="24"/>
                <w:szCs w:val="24"/>
              </w:rPr>
              <w:t xml:space="preserve">. </w:t>
            </w:r>
          </w:p>
          <w:p w14:paraId="31581CDE" w14:textId="77777777" w:rsidR="00DA693E" w:rsidRPr="00147BA2" w:rsidRDefault="00B368F7" w:rsidP="0090227D">
            <w:pPr>
              <w:spacing w:before="120" w:after="120"/>
              <w:jc w:val="both"/>
              <w:rPr>
                <w:rFonts w:ascii="Trebuchet MS" w:hAnsi="Trebuchet MS"/>
                <w:i/>
                <w:color w:val="0070C0"/>
                <w:sz w:val="24"/>
                <w:szCs w:val="24"/>
              </w:rPr>
            </w:pPr>
            <w:r w:rsidRPr="00147BA2">
              <w:rPr>
                <w:rFonts w:ascii="Trebuchet MS" w:hAnsi="Trebuchet MS"/>
                <w:color w:val="0070C0"/>
                <w:sz w:val="24"/>
                <w:szCs w:val="24"/>
              </w:rPr>
              <w:t>AM</w:t>
            </w:r>
            <w:r w:rsidR="0090227D" w:rsidRPr="00147BA2">
              <w:rPr>
                <w:rFonts w:ascii="Trebuchet MS" w:hAnsi="Trebuchet MS"/>
                <w:color w:val="0070C0"/>
                <w:sz w:val="24"/>
                <w:szCs w:val="24"/>
              </w:rPr>
              <w:t xml:space="preserve"> și </w:t>
            </w:r>
            <w:r w:rsidRPr="00147BA2">
              <w:rPr>
                <w:rFonts w:ascii="Trebuchet MS" w:hAnsi="Trebuchet MS"/>
                <w:color w:val="0070C0"/>
                <w:sz w:val="24"/>
                <w:szCs w:val="24"/>
              </w:rPr>
              <w:t xml:space="preserve">OI </w:t>
            </w:r>
            <w:r w:rsidR="00162E19" w:rsidRPr="00147BA2">
              <w:rPr>
                <w:rFonts w:ascii="Trebuchet MS" w:hAnsi="Trebuchet MS"/>
                <w:color w:val="0070C0"/>
                <w:sz w:val="24"/>
                <w:szCs w:val="24"/>
              </w:rPr>
              <w:t>v</w:t>
            </w:r>
            <w:r w:rsidRPr="00147BA2">
              <w:rPr>
                <w:rFonts w:ascii="Trebuchet MS" w:hAnsi="Trebuchet MS"/>
                <w:color w:val="0070C0"/>
                <w:sz w:val="24"/>
                <w:szCs w:val="24"/>
              </w:rPr>
              <w:t>or</w:t>
            </w:r>
            <w:r w:rsidR="00162E19" w:rsidRPr="00147BA2">
              <w:rPr>
                <w:rFonts w:ascii="Trebuchet MS" w:hAnsi="Trebuchet MS"/>
                <w:color w:val="0070C0"/>
                <w:sz w:val="24"/>
                <w:szCs w:val="24"/>
              </w:rPr>
              <w:t xml:space="preserve"> asigura transparența prin publicarea pe pagina web a programului a tuturor </w:t>
            </w:r>
            <w:proofErr w:type="spellStart"/>
            <w:r w:rsidR="00162E19" w:rsidRPr="00147BA2">
              <w:rPr>
                <w:rFonts w:ascii="Trebuchet MS" w:hAnsi="Trebuchet MS"/>
                <w:color w:val="0070C0"/>
                <w:sz w:val="24"/>
                <w:szCs w:val="24"/>
              </w:rPr>
              <w:t>corrigendum</w:t>
            </w:r>
            <w:proofErr w:type="spellEnd"/>
            <w:r w:rsidR="00162E19" w:rsidRPr="00147BA2">
              <w:rPr>
                <w:rFonts w:ascii="Trebuchet MS" w:hAnsi="Trebuchet MS"/>
                <w:color w:val="0070C0"/>
                <w:sz w:val="24"/>
                <w:szCs w:val="24"/>
              </w:rPr>
              <w:t>-urilor, instrucțiunilor</w:t>
            </w:r>
            <w:r w:rsidRPr="00147BA2">
              <w:rPr>
                <w:rFonts w:ascii="Trebuchet MS" w:hAnsi="Trebuchet MS"/>
                <w:color w:val="0070C0"/>
                <w:sz w:val="24"/>
                <w:szCs w:val="24"/>
              </w:rPr>
              <w:t>/manualelor specifice</w:t>
            </w:r>
            <w:r w:rsidR="00162E19" w:rsidRPr="00147BA2">
              <w:rPr>
                <w:rFonts w:ascii="Trebuchet MS" w:hAnsi="Trebuchet MS"/>
                <w:color w:val="0070C0"/>
                <w:sz w:val="24"/>
                <w:szCs w:val="24"/>
              </w:rPr>
              <w:t xml:space="preserve"> intervenite ulterior publicării prezentului ghid.</w:t>
            </w:r>
          </w:p>
        </w:tc>
      </w:tr>
    </w:tbl>
    <w:p w14:paraId="01E69252" w14:textId="77777777" w:rsidR="00566CCA" w:rsidRPr="003929AA" w:rsidRDefault="00566CCA" w:rsidP="0050444F">
      <w:pPr>
        <w:pStyle w:val="Heading2"/>
        <w:numPr>
          <w:ilvl w:val="1"/>
          <w:numId w:val="42"/>
        </w:numPr>
      </w:pPr>
      <w:bookmarkStart w:id="367" w:name="_Toc144103908"/>
      <w:bookmarkStart w:id="368" w:name="_Toc144104039"/>
      <w:bookmarkStart w:id="369" w:name="_Toc144131625"/>
      <w:bookmarkEnd w:id="367"/>
      <w:bookmarkEnd w:id="368"/>
      <w:r w:rsidRPr="003929AA">
        <w:lastRenderedPageBreak/>
        <w:t>Condiții privind aplicarea modificărilor pentru cererile de finanțare aflate în procesul de selecție (condiții tranzitorii)</w:t>
      </w:r>
      <w:bookmarkEnd w:id="369"/>
      <w:r w:rsidRPr="003929AA">
        <w:tab/>
      </w:r>
    </w:p>
    <w:tbl>
      <w:tblPr>
        <w:tblStyle w:val="TableGrid"/>
        <w:tblW w:w="0" w:type="auto"/>
        <w:tblLook w:val="04A0" w:firstRow="1" w:lastRow="0" w:firstColumn="1" w:lastColumn="0" w:noHBand="0" w:noVBand="1"/>
      </w:tblPr>
      <w:tblGrid>
        <w:gridCol w:w="9396"/>
      </w:tblGrid>
      <w:tr w:rsidR="003506A1" w:rsidRPr="00504619" w14:paraId="4CAB82F9" w14:textId="77777777" w:rsidTr="00B558B3">
        <w:tc>
          <w:tcPr>
            <w:tcW w:w="9396" w:type="dxa"/>
          </w:tcPr>
          <w:p w14:paraId="0587FAC1" w14:textId="77777777" w:rsidR="00DA693E" w:rsidRPr="00147BA2" w:rsidRDefault="00A44030" w:rsidP="0090227D">
            <w:pPr>
              <w:spacing w:before="120" w:after="120"/>
              <w:jc w:val="both"/>
              <w:rPr>
                <w:rFonts w:ascii="Trebuchet MS" w:hAnsi="Trebuchet MS"/>
                <w:i/>
                <w:color w:val="0070C0"/>
                <w:sz w:val="24"/>
                <w:szCs w:val="24"/>
              </w:rPr>
            </w:pPr>
            <w:r w:rsidRPr="00147BA2">
              <w:rPr>
                <w:rFonts w:ascii="Trebuchet MS" w:hAnsi="Trebuchet MS"/>
                <w:color w:val="0070C0"/>
                <w:sz w:val="24"/>
                <w:szCs w:val="24"/>
              </w:rPr>
              <w:t>În funcție de modificările/</w:t>
            </w:r>
            <w:proofErr w:type="spellStart"/>
            <w:r w:rsidRPr="00147BA2">
              <w:rPr>
                <w:rFonts w:ascii="Trebuchet MS" w:hAnsi="Trebuchet MS"/>
                <w:color w:val="0070C0"/>
                <w:sz w:val="24"/>
                <w:szCs w:val="24"/>
              </w:rPr>
              <w:t>corrigendum</w:t>
            </w:r>
            <w:proofErr w:type="spellEnd"/>
            <w:r w:rsidRPr="00147BA2">
              <w:rPr>
                <w:rFonts w:ascii="Trebuchet MS" w:hAnsi="Trebuchet MS"/>
                <w:color w:val="0070C0"/>
                <w:sz w:val="24"/>
                <w:szCs w:val="24"/>
              </w:rPr>
              <w:t>-urile la ghid intervenite, AM</w:t>
            </w:r>
            <w:r w:rsidR="0090227D" w:rsidRPr="00147BA2">
              <w:rPr>
                <w:rFonts w:ascii="Trebuchet MS" w:hAnsi="Trebuchet MS"/>
                <w:color w:val="0070C0"/>
                <w:sz w:val="24"/>
                <w:szCs w:val="24"/>
              </w:rPr>
              <w:t xml:space="preserve"> și </w:t>
            </w:r>
            <w:r w:rsidRPr="00147BA2">
              <w:rPr>
                <w:rFonts w:ascii="Trebuchet MS" w:hAnsi="Trebuchet MS"/>
                <w:color w:val="0070C0"/>
                <w:sz w:val="24"/>
                <w:szCs w:val="24"/>
              </w:rPr>
              <w:t>OI se v</w:t>
            </w:r>
            <w:r w:rsidR="0090227D" w:rsidRPr="00147BA2">
              <w:rPr>
                <w:rFonts w:ascii="Trebuchet MS" w:hAnsi="Trebuchet MS"/>
                <w:color w:val="0070C0"/>
                <w:sz w:val="24"/>
                <w:szCs w:val="24"/>
              </w:rPr>
              <w:t>or</w:t>
            </w:r>
            <w:r w:rsidRPr="00147BA2">
              <w:rPr>
                <w:rFonts w:ascii="Trebuchet MS" w:hAnsi="Trebuchet MS"/>
                <w:color w:val="0070C0"/>
                <w:sz w:val="24"/>
                <w:szCs w:val="24"/>
              </w:rPr>
              <w:t xml:space="preserve"> asigura de respectarea principiului privind tratamentul nediscriminatoriu al tuturor solicitanților la finanțare, asigurând totodată și transparența sistemului de evaluare și selecție prin publicarea acestora.</w:t>
            </w:r>
          </w:p>
        </w:tc>
      </w:tr>
    </w:tbl>
    <w:p w14:paraId="6ACC7884" w14:textId="7703E2E8" w:rsidR="00566CCA" w:rsidRPr="00147BA2" w:rsidRDefault="00EC0296" w:rsidP="00EC0296">
      <w:pPr>
        <w:pStyle w:val="Heading1"/>
        <w:ind w:left="426"/>
        <w:rPr>
          <w:b/>
          <w:bCs/>
          <w:i/>
          <w:color w:val="0070C0"/>
          <w:szCs w:val="24"/>
        </w:rPr>
      </w:pPr>
      <w:bookmarkStart w:id="370" w:name="_Toc144103910"/>
      <w:bookmarkStart w:id="371" w:name="_Toc144104041"/>
      <w:bookmarkStart w:id="372" w:name="_Toc144131626"/>
      <w:bookmarkEnd w:id="370"/>
      <w:bookmarkEnd w:id="371"/>
      <w:r>
        <w:rPr>
          <w:b/>
          <w:color w:val="0070C0"/>
          <w:szCs w:val="24"/>
        </w:rPr>
        <w:t xml:space="preserve">14. </w:t>
      </w:r>
      <w:r w:rsidR="00566CCA" w:rsidRPr="00147BA2">
        <w:rPr>
          <w:b/>
          <w:color w:val="0070C0"/>
          <w:szCs w:val="24"/>
        </w:rPr>
        <w:t>ANEXE</w:t>
      </w:r>
      <w:bookmarkEnd w:id="372"/>
      <w:r w:rsidR="00566CCA" w:rsidRPr="00147BA2">
        <w:rPr>
          <w:b/>
          <w:bCs/>
          <w:i/>
          <w:color w:val="0070C0"/>
          <w:szCs w:val="24"/>
        </w:rPr>
        <w:tab/>
      </w:r>
    </w:p>
    <w:tbl>
      <w:tblPr>
        <w:tblStyle w:val="TableGrid"/>
        <w:tblW w:w="0" w:type="auto"/>
        <w:tblLook w:val="04A0" w:firstRow="1" w:lastRow="0" w:firstColumn="1" w:lastColumn="0" w:noHBand="0" w:noVBand="1"/>
      </w:tblPr>
      <w:tblGrid>
        <w:gridCol w:w="9396"/>
      </w:tblGrid>
      <w:tr w:rsidR="003506A1" w:rsidRPr="003929AA" w14:paraId="1FD6D8F6" w14:textId="77777777" w:rsidTr="00B558B3">
        <w:tc>
          <w:tcPr>
            <w:tcW w:w="9396" w:type="dxa"/>
          </w:tcPr>
          <w:p w14:paraId="41384A5A" w14:textId="77777777" w:rsidR="00DA693E" w:rsidRPr="00147BA2" w:rsidRDefault="0067169B" w:rsidP="00D919B6">
            <w:pPr>
              <w:spacing w:before="120" w:after="120"/>
              <w:rPr>
                <w:rFonts w:ascii="Trebuchet MS" w:hAnsi="Trebuchet MS"/>
                <w:i/>
                <w:color w:val="0070C0"/>
                <w:sz w:val="24"/>
                <w:szCs w:val="24"/>
              </w:rPr>
            </w:pPr>
            <w:r w:rsidRPr="00147BA2">
              <w:rPr>
                <w:rFonts w:ascii="Trebuchet MS" w:hAnsi="Trebuchet MS"/>
                <w:i/>
                <w:color w:val="0070C0"/>
                <w:sz w:val="24"/>
                <w:szCs w:val="24"/>
              </w:rPr>
              <w:t xml:space="preserve">Anexa 1 – </w:t>
            </w:r>
            <w:r w:rsidR="00CC5EF5" w:rsidRPr="00A2408A">
              <w:rPr>
                <w:rFonts w:ascii="Trebuchet MS" w:hAnsi="Trebuchet MS"/>
                <w:i/>
                <w:color w:val="0070C0"/>
                <w:sz w:val="24"/>
                <w:szCs w:val="24"/>
                <w:lang w:val="pt-BR"/>
              </w:rPr>
              <w:t>Model și instrucțiuni de completare Cerere de finanțare</w:t>
            </w:r>
          </w:p>
          <w:p w14:paraId="278935D7" w14:textId="77777777" w:rsidR="0067169B" w:rsidRPr="00147BA2" w:rsidRDefault="0067169B" w:rsidP="00D919B6">
            <w:pPr>
              <w:spacing w:before="120" w:after="120"/>
              <w:rPr>
                <w:rFonts w:ascii="Trebuchet MS" w:hAnsi="Trebuchet MS"/>
                <w:i/>
                <w:color w:val="0070C0"/>
                <w:sz w:val="24"/>
                <w:szCs w:val="24"/>
              </w:rPr>
            </w:pPr>
            <w:r w:rsidRPr="00147BA2">
              <w:rPr>
                <w:rFonts w:ascii="Trebuchet MS" w:hAnsi="Trebuchet MS"/>
                <w:i/>
                <w:color w:val="0070C0"/>
                <w:sz w:val="24"/>
                <w:szCs w:val="24"/>
              </w:rPr>
              <w:t>Anexa 2 - Declarația unică</w:t>
            </w:r>
          </w:p>
          <w:p w14:paraId="55E33619" w14:textId="77777777" w:rsidR="007F7442" w:rsidRPr="00147BA2" w:rsidRDefault="007F7442" w:rsidP="00D919B6">
            <w:pPr>
              <w:spacing w:before="120" w:after="120"/>
              <w:rPr>
                <w:rFonts w:ascii="Trebuchet MS" w:hAnsi="Trebuchet MS"/>
                <w:i/>
                <w:color w:val="0070C0"/>
                <w:sz w:val="24"/>
                <w:szCs w:val="24"/>
              </w:rPr>
            </w:pPr>
            <w:r w:rsidRPr="00147BA2">
              <w:rPr>
                <w:rFonts w:ascii="Trebuchet MS" w:hAnsi="Trebuchet MS"/>
                <w:i/>
                <w:color w:val="0070C0"/>
                <w:sz w:val="24"/>
                <w:szCs w:val="24"/>
              </w:rPr>
              <w:t>Anexa 3 – Metodologie verificare principiu DNSH</w:t>
            </w:r>
          </w:p>
          <w:p w14:paraId="089F3161" w14:textId="77777777" w:rsidR="007F7442" w:rsidRPr="00147BA2" w:rsidRDefault="007F7442" w:rsidP="00D919B6">
            <w:pPr>
              <w:spacing w:before="120" w:after="120"/>
              <w:rPr>
                <w:rFonts w:ascii="Trebuchet MS" w:hAnsi="Trebuchet MS"/>
                <w:i/>
                <w:color w:val="0070C0"/>
                <w:sz w:val="24"/>
                <w:szCs w:val="24"/>
              </w:rPr>
            </w:pPr>
            <w:r w:rsidRPr="00147BA2">
              <w:rPr>
                <w:rFonts w:ascii="Trebuchet MS" w:hAnsi="Trebuchet MS"/>
                <w:i/>
                <w:color w:val="0070C0"/>
                <w:sz w:val="24"/>
                <w:szCs w:val="24"/>
              </w:rPr>
              <w:t xml:space="preserve">Anexa 4 – </w:t>
            </w:r>
            <w:r w:rsidR="0032548B" w:rsidRPr="00147BA2">
              <w:rPr>
                <w:rFonts w:ascii="Trebuchet MS" w:hAnsi="Trebuchet MS"/>
                <w:i/>
                <w:color w:val="0070C0"/>
                <w:sz w:val="24"/>
                <w:szCs w:val="24"/>
              </w:rPr>
              <w:t>Model</w:t>
            </w:r>
            <w:r w:rsidRPr="00147BA2">
              <w:rPr>
                <w:rFonts w:ascii="Trebuchet MS" w:hAnsi="Trebuchet MS"/>
                <w:i/>
                <w:color w:val="0070C0"/>
                <w:sz w:val="24"/>
                <w:szCs w:val="24"/>
              </w:rPr>
              <w:t xml:space="preserve"> P</w:t>
            </w:r>
            <w:r w:rsidR="0032548B" w:rsidRPr="00147BA2">
              <w:rPr>
                <w:rFonts w:ascii="Trebuchet MS" w:hAnsi="Trebuchet MS"/>
                <w:i/>
                <w:color w:val="0070C0"/>
                <w:sz w:val="24"/>
                <w:szCs w:val="24"/>
              </w:rPr>
              <w:t>lan</w:t>
            </w:r>
            <w:r w:rsidRPr="00147BA2">
              <w:rPr>
                <w:rFonts w:ascii="Trebuchet MS" w:hAnsi="Trebuchet MS"/>
                <w:i/>
                <w:color w:val="0070C0"/>
                <w:sz w:val="24"/>
                <w:szCs w:val="24"/>
              </w:rPr>
              <w:t xml:space="preserve"> de Monitorizare</w:t>
            </w:r>
          </w:p>
          <w:p w14:paraId="5E3616FA" w14:textId="77777777" w:rsidR="007F7442" w:rsidRPr="00147BA2" w:rsidRDefault="007F7442" w:rsidP="00D919B6">
            <w:pPr>
              <w:spacing w:before="120" w:after="120"/>
              <w:rPr>
                <w:rFonts w:ascii="Trebuchet MS" w:hAnsi="Trebuchet MS"/>
                <w:i/>
                <w:color w:val="0070C0"/>
                <w:sz w:val="24"/>
                <w:szCs w:val="24"/>
              </w:rPr>
            </w:pPr>
            <w:r w:rsidRPr="00147BA2">
              <w:rPr>
                <w:rFonts w:ascii="Trebuchet MS" w:hAnsi="Trebuchet MS"/>
                <w:i/>
                <w:color w:val="0070C0"/>
                <w:sz w:val="24"/>
                <w:szCs w:val="24"/>
              </w:rPr>
              <w:t>Anexa 5 – Modelul Contractului de finanțare</w:t>
            </w:r>
            <w:r w:rsidR="00E64B3E">
              <w:rPr>
                <w:rFonts w:ascii="Trebuchet MS" w:hAnsi="Trebuchet MS"/>
                <w:i/>
                <w:color w:val="0070C0"/>
                <w:sz w:val="24"/>
                <w:szCs w:val="24"/>
              </w:rPr>
              <w:t xml:space="preserve"> – condiții specifice</w:t>
            </w:r>
          </w:p>
          <w:p w14:paraId="5C1C4C43" w14:textId="77777777" w:rsidR="00250755" w:rsidRPr="00147BA2" w:rsidRDefault="00250755" w:rsidP="00D919B6">
            <w:pPr>
              <w:spacing w:before="120" w:after="120"/>
              <w:rPr>
                <w:rFonts w:ascii="Trebuchet MS" w:hAnsi="Trebuchet MS"/>
                <w:i/>
                <w:color w:val="0070C0"/>
                <w:sz w:val="24"/>
                <w:szCs w:val="24"/>
              </w:rPr>
            </w:pPr>
            <w:r w:rsidRPr="00147BA2">
              <w:rPr>
                <w:rFonts w:ascii="Trebuchet MS" w:hAnsi="Trebuchet MS"/>
                <w:i/>
                <w:color w:val="0070C0"/>
                <w:sz w:val="24"/>
                <w:szCs w:val="24"/>
              </w:rPr>
              <w:t xml:space="preserve">Anexa </w:t>
            </w:r>
            <w:r w:rsidR="004D0FA1">
              <w:rPr>
                <w:rFonts w:ascii="Trebuchet MS" w:hAnsi="Trebuchet MS"/>
                <w:i/>
                <w:color w:val="0070C0"/>
                <w:sz w:val="24"/>
                <w:szCs w:val="24"/>
              </w:rPr>
              <w:t>6</w:t>
            </w:r>
            <w:r w:rsidRPr="00147BA2">
              <w:rPr>
                <w:rFonts w:ascii="Trebuchet MS" w:hAnsi="Trebuchet MS"/>
                <w:i/>
                <w:color w:val="0070C0"/>
                <w:sz w:val="24"/>
                <w:szCs w:val="24"/>
              </w:rPr>
              <w:t xml:space="preserve"> - </w:t>
            </w:r>
            <w:r w:rsidR="00061AA1" w:rsidRPr="00147BA2">
              <w:rPr>
                <w:rFonts w:ascii="Trebuchet MS" w:hAnsi="Trebuchet MS"/>
                <w:i/>
                <w:color w:val="0070C0"/>
                <w:sz w:val="24"/>
                <w:szCs w:val="24"/>
              </w:rPr>
              <w:t>Consimțământ privind prelucrarea datelor cu caracter personal</w:t>
            </w:r>
          </w:p>
          <w:p w14:paraId="44A67F34" w14:textId="77777777" w:rsidR="00061AA1" w:rsidRPr="00147BA2" w:rsidRDefault="004D0FA1" w:rsidP="00D919B6">
            <w:pPr>
              <w:spacing w:before="120" w:after="120"/>
              <w:rPr>
                <w:rFonts w:ascii="Trebuchet MS" w:hAnsi="Trebuchet MS"/>
                <w:i/>
                <w:color w:val="0070C0"/>
                <w:sz w:val="24"/>
                <w:szCs w:val="24"/>
              </w:rPr>
            </w:pPr>
            <w:r>
              <w:rPr>
                <w:rFonts w:ascii="Trebuchet MS" w:hAnsi="Trebuchet MS"/>
                <w:i/>
                <w:color w:val="0070C0"/>
                <w:sz w:val="24"/>
                <w:szCs w:val="24"/>
              </w:rPr>
              <w:t>Anexa 7</w:t>
            </w:r>
            <w:r w:rsidR="00061AA1" w:rsidRPr="00147BA2">
              <w:rPr>
                <w:rFonts w:ascii="Trebuchet MS" w:hAnsi="Trebuchet MS"/>
                <w:i/>
                <w:color w:val="0070C0"/>
                <w:sz w:val="24"/>
                <w:szCs w:val="24"/>
              </w:rPr>
              <w:t xml:space="preserve"> </w:t>
            </w:r>
            <w:r w:rsidR="000836C0" w:rsidRPr="00147BA2">
              <w:rPr>
                <w:rFonts w:ascii="Trebuchet MS" w:hAnsi="Trebuchet MS"/>
                <w:i/>
                <w:color w:val="0070C0"/>
                <w:sz w:val="24"/>
                <w:szCs w:val="24"/>
              </w:rPr>
              <w:t>–</w:t>
            </w:r>
            <w:r w:rsidR="00061AA1" w:rsidRPr="00147BA2">
              <w:rPr>
                <w:rFonts w:ascii="Trebuchet MS" w:hAnsi="Trebuchet MS"/>
                <w:i/>
                <w:color w:val="0070C0"/>
                <w:sz w:val="24"/>
                <w:szCs w:val="24"/>
              </w:rPr>
              <w:t xml:space="preserve"> </w:t>
            </w:r>
            <w:r w:rsidR="000836C0" w:rsidRPr="00147BA2">
              <w:rPr>
                <w:rFonts w:ascii="Trebuchet MS" w:hAnsi="Trebuchet MS"/>
                <w:i/>
                <w:color w:val="0070C0"/>
                <w:sz w:val="24"/>
                <w:szCs w:val="24"/>
              </w:rPr>
              <w:t>Model  de Acord privind implementarea în parteneriat a proiectului</w:t>
            </w:r>
          </w:p>
          <w:p w14:paraId="426AD810" w14:textId="77777777" w:rsidR="009C4DEB" w:rsidRPr="00147BA2" w:rsidRDefault="004D0FA1" w:rsidP="00D919B6">
            <w:pPr>
              <w:spacing w:before="120" w:after="120"/>
              <w:rPr>
                <w:rFonts w:ascii="Trebuchet MS" w:hAnsi="Trebuchet MS"/>
                <w:i/>
                <w:color w:val="0070C0"/>
                <w:sz w:val="24"/>
                <w:szCs w:val="24"/>
              </w:rPr>
            </w:pPr>
            <w:r>
              <w:rPr>
                <w:rFonts w:ascii="Trebuchet MS" w:hAnsi="Trebuchet MS"/>
                <w:i/>
                <w:color w:val="0070C0"/>
                <w:sz w:val="24"/>
                <w:szCs w:val="24"/>
              </w:rPr>
              <w:t>Anexa 8</w:t>
            </w:r>
            <w:r w:rsidR="009C4DEB" w:rsidRPr="00147BA2">
              <w:rPr>
                <w:rFonts w:ascii="Trebuchet MS" w:hAnsi="Trebuchet MS"/>
                <w:i/>
                <w:color w:val="0070C0"/>
                <w:sz w:val="24"/>
                <w:szCs w:val="24"/>
              </w:rPr>
              <w:t xml:space="preserve"> – Macheta financiară</w:t>
            </w:r>
          </w:p>
          <w:p w14:paraId="17EFC66A" w14:textId="77777777" w:rsidR="00D616FF" w:rsidRPr="00147BA2" w:rsidRDefault="004D0FA1" w:rsidP="00D616FF">
            <w:pPr>
              <w:spacing w:before="120" w:after="120"/>
              <w:rPr>
                <w:rFonts w:ascii="Trebuchet MS" w:hAnsi="Trebuchet MS"/>
                <w:i/>
                <w:color w:val="0070C0"/>
                <w:sz w:val="24"/>
                <w:szCs w:val="24"/>
              </w:rPr>
            </w:pPr>
            <w:r>
              <w:rPr>
                <w:rFonts w:ascii="Trebuchet MS" w:hAnsi="Trebuchet MS"/>
                <w:i/>
                <w:color w:val="0070C0"/>
                <w:sz w:val="24"/>
                <w:szCs w:val="24"/>
              </w:rPr>
              <w:t>Anexa 9</w:t>
            </w:r>
            <w:r w:rsidR="00D616FF" w:rsidRPr="00147BA2">
              <w:rPr>
                <w:rFonts w:ascii="Trebuchet MS" w:hAnsi="Trebuchet MS"/>
                <w:i/>
                <w:color w:val="0070C0"/>
                <w:sz w:val="24"/>
                <w:szCs w:val="24"/>
              </w:rPr>
              <w:t xml:space="preserve"> - Notă </w:t>
            </w:r>
            <w:r w:rsidR="00AE5F8F" w:rsidRPr="00147BA2">
              <w:rPr>
                <w:rFonts w:ascii="Trebuchet MS" w:hAnsi="Trebuchet MS"/>
                <w:i/>
                <w:color w:val="0070C0"/>
                <w:sz w:val="24"/>
                <w:szCs w:val="24"/>
              </w:rPr>
              <w:t>privind</w:t>
            </w:r>
            <w:r w:rsidR="00D616FF" w:rsidRPr="00147BA2">
              <w:rPr>
                <w:rFonts w:ascii="Trebuchet MS" w:hAnsi="Trebuchet MS"/>
                <w:i/>
                <w:color w:val="0070C0"/>
                <w:sz w:val="24"/>
                <w:szCs w:val="24"/>
              </w:rPr>
              <w:t xml:space="preserve"> fundamentare</w:t>
            </w:r>
            <w:r w:rsidR="00AE5F8F" w:rsidRPr="00147BA2">
              <w:rPr>
                <w:rFonts w:ascii="Trebuchet MS" w:hAnsi="Trebuchet MS"/>
                <w:i/>
                <w:color w:val="0070C0"/>
                <w:sz w:val="24"/>
                <w:szCs w:val="24"/>
              </w:rPr>
              <w:t>a</w:t>
            </w:r>
            <w:r w:rsidR="00D616FF" w:rsidRPr="00147BA2">
              <w:rPr>
                <w:rFonts w:ascii="Trebuchet MS" w:hAnsi="Trebuchet MS"/>
                <w:i/>
                <w:color w:val="0070C0"/>
                <w:sz w:val="24"/>
                <w:szCs w:val="24"/>
              </w:rPr>
              <w:t xml:space="preserve"> </w:t>
            </w:r>
            <w:r w:rsidR="00AE5F8F" w:rsidRPr="00147BA2">
              <w:rPr>
                <w:rFonts w:ascii="Trebuchet MS" w:hAnsi="Trebuchet MS"/>
                <w:i/>
                <w:color w:val="0070C0"/>
                <w:sz w:val="24"/>
                <w:szCs w:val="24"/>
              </w:rPr>
              <w:t>costurilor</w:t>
            </w:r>
          </w:p>
          <w:p w14:paraId="649B99DC" w14:textId="77777777" w:rsidR="00D616FF" w:rsidRPr="00147BA2" w:rsidRDefault="004D0FA1" w:rsidP="00D616FF">
            <w:pPr>
              <w:spacing w:before="120" w:after="120"/>
              <w:rPr>
                <w:rFonts w:ascii="Trebuchet MS" w:hAnsi="Trebuchet MS"/>
                <w:i/>
                <w:color w:val="0070C0"/>
                <w:sz w:val="24"/>
                <w:szCs w:val="24"/>
              </w:rPr>
            </w:pPr>
            <w:r>
              <w:rPr>
                <w:rFonts w:ascii="Trebuchet MS" w:hAnsi="Trebuchet MS"/>
                <w:i/>
                <w:color w:val="0070C0"/>
                <w:sz w:val="24"/>
                <w:szCs w:val="24"/>
              </w:rPr>
              <w:t>Anexa 10</w:t>
            </w:r>
            <w:r w:rsidR="00D616FF" w:rsidRPr="00147BA2">
              <w:rPr>
                <w:rFonts w:ascii="Trebuchet MS" w:hAnsi="Trebuchet MS"/>
                <w:i/>
                <w:color w:val="0070C0"/>
                <w:sz w:val="24"/>
                <w:szCs w:val="24"/>
              </w:rPr>
              <w:t xml:space="preserve"> - Model Plan de afaceri</w:t>
            </w:r>
          </w:p>
          <w:p w14:paraId="406A8675" w14:textId="77777777" w:rsidR="00B951A8" w:rsidRPr="00147BA2" w:rsidRDefault="004D0FA1" w:rsidP="00D616FF">
            <w:pPr>
              <w:spacing w:before="120" w:after="120"/>
              <w:rPr>
                <w:rFonts w:ascii="Trebuchet MS" w:hAnsi="Trebuchet MS"/>
                <w:i/>
                <w:color w:val="0070C0"/>
                <w:sz w:val="24"/>
                <w:szCs w:val="24"/>
              </w:rPr>
            </w:pPr>
            <w:r>
              <w:rPr>
                <w:rFonts w:ascii="Trebuchet MS" w:hAnsi="Trebuchet MS"/>
                <w:i/>
                <w:color w:val="0070C0"/>
                <w:sz w:val="24"/>
                <w:szCs w:val="24"/>
              </w:rPr>
              <w:t>Anexa 11</w:t>
            </w:r>
            <w:r w:rsidR="00B951A8" w:rsidRPr="00147BA2">
              <w:rPr>
                <w:rFonts w:ascii="Trebuchet MS" w:hAnsi="Trebuchet MS"/>
                <w:i/>
                <w:color w:val="0070C0"/>
                <w:sz w:val="24"/>
                <w:szCs w:val="24"/>
              </w:rPr>
              <w:t xml:space="preserve"> –</w:t>
            </w:r>
            <w:r w:rsidR="00CD01B0" w:rsidRPr="00147BA2">
              <w:rPr>
                <w:rFonts w:ascii="Trebuchet MS" w:hAnsi="Trebuchet MS"/>
                <w:i/>
                <w:color w:val="0070C0"/>
                <w:sz w:val="24"/>
                <w:szCs w:val="24"/>
              </w:rPr>
              <w:t xml:space="preserve"> Lista d</w:t>
            </w:r>
            <w:r w:rsidR="00B951A8" w:rsidRPr="00147BA2">
              <w:rPr>
                <w:rFonts w:ascii="Trebuchet MS" w:hAnsi="Trebuchet MS"/>
                <w:i/>
                <w:color w:val="0070C0"/>
                <w:sz w:val="24"/>
                <w:szCs w:val="24"/>
              </w:rPr>
              <w:t>omeniil</w:t>
            </w:r>
            <w:r w:rsidR="00CD01B0" w:rsidRPr="00147BA2">
              <w:rPr>
                <w:rFonts w:ascii="Trebuchet MS" w:hAnsi="Trebuchet MS"/>
                <w:i/>
                <w:color w:val="0070C0"/>
                <w:sz w:val="24"/>
                <w:szCs w:val="24"/>
              </w:rPr>
              <w:t>or</w:t>
            </w:r>
            <w:r w:rsidR="00B951A8" w:rsidRPr="00147BA2">
              <w:rPr>
                <w:rFonts w:ascii="Trebuchet MS" w:hAnsi="Trebuchet MS"/>
                <w:i/>
                <w:color w:val="0070C0"/>
                <w:sz w:val="24"/>
                <w:szCs w:val="24"/>
              </w:rPr>
              <w:t xml:space="preserve"> și</w:t>
            </w:r>
            <w:r w:rsidR="00CD01B0" w:rsidRPr="00147BA2">
              <w:rPr>
                <w:rFonts w:ascii="Trebuchet MS" w:hAnsi="Trebuchet MS"/>
                <w:i/>
                <w:color w:val="0070C0"/>
                <w:sz w:val="24"/>
                <w:szCs w:val="24"/>
              </w:rPr>
              <w:t xml:space="preserve"> a</w:t>
            </w:r>
            <w:r w:rsidR="00B951A8" w:rsidRPr="00147BA2">
              <w:rPr>
                <w:rFonts w:ascii="Trebuchet MS" w:hAnsi="Trebuchet MS"/>
                <w:i/>
                <w:color w:val="0070C0"/>
                <w:sz w:val="24"/>
                <w:szCs w:val="24"/>
              </w:rPr>
              <w:t xml:space="preserve"> subdomeniil</w:t>
            </w:r>
            <w:r w:rsidR="00CD01B0" w:rsidRPr="00147BA2">
              <w:rPr>
                <w:rFonts w:ascii="Trebuchet MS" w:hAnsi="Trebuchet MS"/>
                <w:i/>
                <w:color w:val="0070C0"/>
                <w:sz w:val="24"/>
                <w:szCs w:val="24"/>
              </w:rPr>
              <w:t>or</w:t>
            </w:r>
            <w:r w:rsidR="00B951A8" w:rsidRPr="00147BA2">
              <w:rPr>
                <w:rFonts w:ascii="Trebuchet MS" w:hAnsi="Trebuchet MS"/>
                <w:i/>
                <w:color w:val="0070C0"/>
                <w:sz w:val="24"/>
                <w:szCs w:val="24"/>
              </w:rPr>
              <w:t xml:space="preserve"> de specializare inteligentă sprijinite</w:t>
            </w:r>
          </w:p>
          <w:p w14:paraId="51B501CE" w14:textId="77777777" w:rsidR="00F21DCA" w:rsidRPr="00147BA2" w:rsidRDefault="004D0FA1" w:rsidP="00D616FF">
            <w:pPr>
              <w:spacing w:before="120" w:after="120"/>
              <w:rPr>
                <w:rFonts w:ascii="Trebuchet MS" w:hAnsi="Trebuchet MS"/>
                <w:i/>
                <w:color w:val="0070C0"/>
                <w:sz w:val="24"/>
                <w:szCs w:val="24"/>
              </w:rPr>
            </w:pPr>
            <w:r>
              <w:rPr>
                <w:rFonts w:ascii="Trebuchet MS" w:hAnsi="Trebuchet MS"/>
                <w:i/>
                <w:color w:val="0070C0"/>
                <w:sz w:val="24"/>
                <w:szCs w:val="24"/>
              </w:rPr>
              <w:t>Anexa 12</w:t>
            </w:r>
            <w:r w:rsidR="00F21DCA" w:rsidRPr="00147BA2">
              <w:rPr>
                <w:rFonts w:ascii="Trebuchet MS" w:hAnsi="Trebuchet MS"/>
                <w:i/>
                <w:color w:val="0070C0"/>
                <w:sz w:val="24"/>
                <w:szCs w:val="24"/>
              </w:rPr>
              <w:t xml:space="preserve"> - </w:t>
            </w:r>
            <w:r w:rsidR="002447C1" w:rsidRPr="00147BA2">
              <w:rPr>
                <w:rFonts w:ascii="Trebuchet MS" w:hAnsi="Trebuchet MS"/>
                <w:i/>
                <w:color w:val="0070C0"/>
                <w:sz w:val="24"/>
                <w:szCs w:val="24"/>
              </w:rPr>
              <w:t>Grilă de verificare eligibilitate și contractare</w:t>
            </w:r>
          </w:p>
          <w:p w14:paraId="28132ABB" w14:textId="77777777" w:rsidR="002447C1" w:rsidRPr="00147BA2" w:rsidRDefault="004D0FA1" w:rsidP="00D616FF">
            <w:pPr>
              <w:spacing w:before="120" w:after="120"/>
              <w:rPr>
                <w:rFonts w:ascii="Trebuchet MS" w:hAnsi="Trebuchet MS"/>
                <w:i/>
                <w:color w:val="0070C0"/>
                <w:sz w:val="24"/>
                <w:szCs w:val="24"/>
              </w:rPr>
            </w:pPr>
            <w:r>
              <w:rPr>
                <w:rFonts w:ascii="Trebuchet MS" w:hAnsi="Trebuchet MS"/>
                <w:i/>
                <w:color w:val="0070C0"/>
                <w:sz w:val="24"/>
                <w:szCs w:val="24"/>
              </w:rPr>
              <w:t>Anexa 13</w:t>
            </w:r>
            <w:r w:rsidR="002447C1" w:rsidRPr="00147BA2">
              <w:rPr>
                <w:rFonts w:ascii="Trebuchet MS" w:hAnsi="Trebuchet MS"/>
                <w:i/>
                <w:color w:val="0070C0"/>
                <w:sz w:val="24"/>
                <w:szCs w:val="24"/>
              </w:rPr>
              <w:t xml:space="preserve"> -</w:t>
            </w:r>
            <w:r w:rsidR="002447C1" w:rsidRPr="00147BA2">
              <w:rPr>
                <w:color w:val="0070C0"/>
              </w:rPr>
              <w:t xml:space="preserve"> </w:t>
            </w:r>
            <w:r w:rsidR="002447C1" w:rsidRPr="00147BA2">
              <w:rPr>
                <w:rFonts w:ascii="Trebuchet MS" w:hAnsi="Trebuchet MS"/>
                <w:i/>
                <w:color w:val="0070C0"/>
                <w:sz w:val="24"/>
                <w:szCs w:val="24"/>
              </w:rPr>
              <w:t>Grila de evaluare tehnică și financiară</w:t>
            </w:r>
          </w:p>
          <w:p w14:paraId="025B1B2F" w14:textId="77777777" w:rsidR="0047464B" w:rsidRPr="00147BA2" w:rsidRDefault="004D0FA1" w:rsidP="00D616FF">
            <w:pPr>
              <w:spacing w:before="120" w:after="120"/>
              <w:rPr>
                <w:rFonts w:ascii="Trebuchet MS" w:hAnsi="Trebuchet MS"/>
                <w:i/>
                <w:color w:val="0070C0"/>
                <w:sz w:val="24"/>
                <w:szCs w:val="24"/>
              </w:rPr>
            </w:pPr>
            <w:r>
              <w:rPr>
                <w:rFonts w:ascii="Trebuchet MS" w:hAnsi="Trebuchet MS"/>
                <w:i/>
                <w:color w:val="0070C0"/>
                <w:sz w:val="24"/>
                <w:szCs w:val="24"/>
              </w:rPr>
              <w:t>Anexa 14</w:t>
            </w:r>
            <w:r w:rsidR="0047464B" w:rsidRPr="00147BA2">
              <w:rPr>
                <w:rFonts w:ascii="Trebuchet MS" w:hAnsi="Trebuchet MS"/>
                <w:i/>
                <w:color w:val="0070C0"/>
                <w:sz w:val="24"/>
                <w:szCs w:val="24"/>
              </w:rPr>
              <w:t xml:space="preserve"> - Model orientativ de Hotărâre de aprobare a proiectului</w:t>
            </w:r>
          </w:p>
          <w:p w14:paraId="7C2E85FB" w14:textId="77777777" w:rsidR="007F7442" w:rsidRPr="00147BA2" w:rsidRDefault="00C808FB" w:rsidP="004D0FA1">
            <w:pPr>
              <w:spacing w:before="120" w:after="120"/>
              <w:rPr>
                <w:rFonts w:ascii="Trebuchet MS" w:hAnsi="Trebuchet MS"/>
                <w:i/>
                <w:color w:val="0070C0"/>
                <w:sz w:val="24"/>
                <w:szCs w:val="24"/>
              </w:rPr>
            </w:pPr>
            <w:r>
              <w:rPr>
                <w:rFonts w:ascii="Trebuchet MS" w:hAnsi="Trebuchet MS"/>
                <w:i/>
                <w:color w:val="0070C0"/>
                <w:sz w:val="24"/>
                <w:szCs w:val="24"/>
              </w:rPr>
              <w:lastRenderedPageBreak/>
              <w:t>Anexa 1</w:t>
            </w:r>
            <w:r w:rsidR="004D0FA1">
              <w:rPr>
                <w:rFonts w:ascii="Trebuchet MS" w:hAnsi="Trebuchet MS"/>
                <w:i/>
                <w:color w:val="0070C0"/>
                <w:sz w:val="24"/>
                <w:szCs w:val="24"/>
              </w:rPr>
              <w:t>5</w:t>
            </w:r>
            <w:r>
              <w:rPr>
                <w:rFonts w:ascii="Trebuchet MS" w:hAnsi="Trebuchet MS"/>
                <w:i/>
                <w:color w:val="0070C0"/>
                <w:sz w:val="24"/>
                <w:szCs w:val="24"/>
              </w:rPr>
              <w:t xml:space="preserve"> – Scara nivelelor de maturitate tehnologică (TRL)</w:t>
            </w:r>
          </w:p>
        </w:tc>
      </w:tr>
    </w:tbl>
    <w:p w14:paraId="104E19A1" w14:textId="77777777" w:rsidR="00697687" w:rsidRPr="00147BA2" w:rsidRDefault="00697687" w:rsidP="00A34C5F">
      <w:pPr>
        <w:spacing w:before="120" w:after="120"/>
        <w:rPr>
          <w:rFonts w:ascii="Trebuchet MS" w:hAnsi="Trebuchet MS"/>
          <w:b/>
          <w:i/>
          <w:color w:val="0070C0"/>
        </w:rPr>
      </w:pPr>
    </w:p>
    <w:sectPr w:rsidR="00697687" w:rsidRPr="00147BA2" w:rsidSect="00A174F2">
      <w:headerReference w:type="default" r:id="rId15"/>
      <w:footerReference w:type="default" r:id="rId16"/>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D417E" w14:textId="77777777" w:rsidR="00A174F2" w:rsidRDefault="00A174F2" w:rsidP="00235396">
      <w:pPr>
        <w:spacing w:after="0" w:line="240" w:lineRule="auto"/>
      </w:pPr>
      <w:r>
        <w:separator/>
      </w:r>
    </w:p>
  </w:endnote>
  <w:endnote w:type="continuationSeparator" w:id="0">
    <w:p w14:paraId="5BFF85A4" w14:textId="77777777" w:rsidR="00A174F2" w:rsidRDefault="00A174F2"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720539"/>
      <w:docPartObj>
        <w:docPartGallery w:val="Page Numbers (Bottom of Page)"/>
        <w:docPartUnique/>
      </w:docPartObj>
    </w:sdtPr>
    <w:sdtEndPr>
      <w:rPr>
        <w:noProof/>
      </w:rPr>
    </w:sdtEndPr>
    <w:sdtContent>
      <w:p w14:paraId="6F665EE5" w14:textId="77777777" w:rsidR="00A172E1" w:rsidRDefault="00A172E1">
        <w:pPr>
          <w:jc w:val="center"/>
        </w:pPr>
        <w:r>
          <w:fldChar w:fldCharType="begin"/>
        </w:r>
        <w:r>
          <w:instrText xml:space="preserve"> PAGE   \* MERGEFORMAT </w:instrText>
        </w:r>
        <w:r>
          <w:fldChar w:fldCharType="separate"/>
        </w:r>
        <w:r w:rsidR="002E0F85">
          <w:rPr>
            <w:noProof/>
          </w:rPr>
          <w:t>58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1EE1D" w14:textId="77777777" w:rsidR="00A174F2" w:rsidRDefault="00A174F2" w:rsidP="00235396">
      <w:pPr>
        <w:spacing w:after="0" w:line="240" w:lineRule="auto"/>
      </w:pPr>
      <w:r>
        <w:separator/>
      </w:r>
    </w:p>
  </w:footnote>
  <w:footnote w:type="continuationSeparator" w:id="0">
    <w:p w14:paraId="7F66BF21" w14:textId="77777777" w:rsidR="00A174F2" w:rsidRDefault="00A174F2" w:rsidP="00235396">
      <w:pPr>
        <w:spacing w:after="0" w:line="240" w:lineRule="auto"/>
      </w:pPr>
      <w:r>
        <w:continuationSeparator/>
      </w:r>
    </w:p>
  </w:footnote>
  <w:footnote w:id="1">
    <w:p w14:paraId="1E6F0E40" w14:textId="107B8A70" w:rsidR="00A172E1" w:rsidRPr="00147BA2" w:rsidRDefault="00A172E1" w:rsidP="00884959">
      <w:pPr>
        <w:spacing w:before="120" w:after="120"/>
        <w:jc w:val="both"/>
        <w:rPr>
          <w:rFonts w:ascii="Trebuchet MS" w:hAnsi="Trebuchet MS"/>
          <w:iCs/>
          <w:color w:val="0070C0"/>
          <w:sz w:val="24"/>
          <w:szCs w:val="24"/>
        </w:rPr>
      </w:pPr>
      <w:r w:rsidRPr="00884959">
        <w:rPr>
          <w:rStyle w:val="FootnoteReference"/>
        </w:rPr>
        <w:footnoteRef/>
      </w:r>
      <w:r w:rsidRPr="00884959">
        <w:t xml:space="preserve"> </w:t>
      </w:r>
      <w:r w:rsidRPr="00CF2D3C">
        <w:rPr>
          <w:rFonts w:ascii="Trebuchet MS" w:hAnsi="Trebuchet MS"/>
          <w:iCs/>
          <w:color w:val="0070C0"/>
          <w:sz w:val="24"/>
          <w:szCs w:val="24"/>
        </w:rPr>
        <w:t xml:space="preserve">la cursul </w:t>
      </w:r>
      <w:proofErr w:type="spellStart"/>
      <w:r w:rsidRPr="00CF2D3C">
        <w:rPr>
          <w:rFonts w:ascii="Trebuchet MS" w:hAnsi="Trebuchet MS"/>
          <w:iCs/>
          <w:color w:val="0070C0"/>
          <w:sz w:val="24"/>
          <w:szCs w:val="24"/>
        </w:rPr>
        <w:t>inforeuro</w:t>
      </w:r>
      <w:proofErr w:type="spellEnd"/>
      <w:r w:rsidRPr="00CF2D3C">
        <w:rPr>
          <w:rFonts w:ascii="Trebuchet MS" w:hAnsi="Trebuchet MS"/>
          <w:iCs/>
          <w:color w:val="0070C0"/>
          <w:sz w:val="24"/>
          <w:szCs w:val="24"/>
        </w:rPr>
        <w:t xml:space="preserve"> din luna ..... 202</w:t>
      </w:r>
      <w:r w:rsidR="00D8436F" w:rsidRPr="00CF2D3C">
        <w:rPr>
          <w:rFonts w:ascii="Trebuchet MS" w:hAnsi="Trebuchet MS"/>
          <w:iCs/>
          <w:color w:val="0070C0"/>
          <w:sz w:val="24"/>
          <w:szCs w:val="24"/>
        </w:rPr>
        <w:t>4</w:t>
      </w:r>
      <w:r w:rsidRPr="00CF2D3C">
        <w:rPr>
          <w:rFonts w:ascii="Trebuchet MS" w:hAnsi="Trebuchet MS"/>
          <w:iCs/>
          <w:color w:val="0070C0"/>
          <w:sz w:val="24"/>
          <w:szCs w:val="24"/>
        </w:rPr>
        <w:t>,1 euro = .......lei</w:t>
      </w:r>
    </w:p>
    <w:p w14:paraId="25826AC5" w14:textId="77777777" w:rsidR="00A172E1" w:rsidRDefault="00A172E1">
      <w:pPr>
        <w:pStyle w:val="FootnoteText"/>
      </w:pPr>
    </w:p>
  </w:footnote>
  <w:footnote w:id="2">
    <w:p w14:paraId="3615B145" w14:textId="19B6CC13" w:rsidR="007459C5" w:rsidRDefault="007459C5">
      <w:pPr>
        <w:pStyle w:val="FootnoteText"/>
      </w:pPr>
      <w:r>
        <w:rPr>
          <w:rStyle w:val="FootnoteReference"/>
        </w:rPr>
        <w:footnoteRef/>
      </w:r>
      <w:r>
        <w:t xml:space="preserve"> </w:t>
      </w:r>
      <w:r w:rsidRPr="006240F0">
        <w:rPr>
          <w:rFonts w:ascii="Trebuchet MS" w:hAnsi="Trebuchet MS"/>
          <w:i/>
          <w:color w:val="0070C0"/>
          <w:sz w:val="18"/>
          <w:szCs w:val="18"/>
        </w:rPr>
        <w:t>NE, SV Oltenia, SE, Sud Muntenia, Centru, NV și Vest</w:t>
      </w:r>
    </w:p>
  </w:footnote>
  <w:footnote w:id="3">
    <w:p w14:paraId="76384C2C" w14:textId="2415BCE9" w:rsidR="007459C5" w:rsidRDefault="007459C5">
      <w:pPr>
        <w:pStyle w:val="FootnoteText"/>
      </w:pPr>
      <w:r>
        <w:rPr>
          <w:rStyle w:val="FootnoteReference"/>
        </w:rPr>
        <w:footnoteRef/>
      </w:r>
      <w:r>
        <w:t xml:space="preserve"> </w:t>
      </w:r>
      <w:r w:rsidRPr="006240F0">
        <w:rPr>
          <w:rFonts w:ascii="Trebuchet MS" w:hAnsi="Trebuchet MS"/>
          <w:i/>
          <w:color w:val="0070C0"/>
          <w:sz w:val="18"/>
          <w:szCs w:val="18"/>
        </w:rPr>
        <w:t>Dărăști-Ilfov, Jilava, 1 Decembrie, Copăceni, Vidra, Berceni, Ciorogârla, Domnești, Clinceni, Cornetu, Bragadiru, Periș, Ciolpani, Snagov, Gruiu, Nuci, Grădiștea, Petrăchioaia, Dascălu, Moara Vlăsiei, Balotești, Corbeanca, Buftea și Chitila, Glina, Cernica, Dobroești și Pantelimon</w:t>
      </w:r>
    </w:p>
  </w:footnote>
  <w:footnote w:id="4">
    <w:p w14:paraId="1746BFEA" w14:textId="77777777" w:rsidR="00A172E1" w:rsidRPr="00956B60" w:rsidRDefault="00A172E1" w:rsidP="004450DD">
      <w:pPr>
        <w:pStyle w:val="FootnoteText"/>
        <w:jc w:val="both"/>
        <w:rPr>
          <w:rFonts w:ascii="Trebuchet MS" w:hAnsi="Trebuchet MS"/>
        </w:rPr>
      </w:pPr>
      <w:r w:rsidRPr="00956B60">
        <w:rPr>
          <w:rStyle w:val="FootnoteReference"/>
          <w:rFonts w:ascii="Trebuchet MS" w:hAnsi="Trebuchet MS"/>
          <w:color w:val="2E74B5" w:themeColor="accent1" w:themeShade="BF"/>
        </w:rPr>
        <w:footnoteRef/>
      </w:r>
      <w:r w:rsidRPr="00956B60">
        <w:rPr>
          <w:rFonts w:ascii="Trebuchet MS" w:hAnsi="Trebuchet MS"/>
          <w:color w:val="2E74B5" w:themeColor="accent1" w:themeShade="BF"/>
        </w:rPr>
        <w:t xml:space="preserve"> Art.10 alin.(8) din modelul de contract de finanțare prevede situațiile în care pot fi făcute modificări ale contractului (modificări intervenite în bugetul estimat al proiectului, între capitole bugetare sau în cadrul aceluiași capitol bugetar)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7BC9" w14:textId="77777777" w:rsidR="00AD28D2" w:rsidRPr="009953DB" w:rsidRDefault="00AD28D2" w:rsidP="00AD28D2">
    <w:pPr>
      <w:pStyle w:val="Header"/>
      <w:jc w:val="center"/>
      <w:rPr>
        <w:color w:val="0070C0"/>
      </w:rPr>
    </w:pPr>
    <w:r w:rsidRPr="009953DB">
      <w:rPr>
        <w:color w:val="0070C0"/>
      </w:rPr>
      <w:t>POCIDIF 2021-2027</w:t>
    </w:r>
  </w:p>
  <w:p w14:paraId="6336B81E" w14:textId="77777777" w:rsidR="00AD28D2" w:rsidRPr="009953DB" w:rsidRDefault="00AD28D2" w:rsidP="00AD28D2">
    <w:pPr>
      <w:pStyle w:val="Header"/>
      <w:jc w:val="center"/>
      <w:rPr>
        <w:color w:val="0070C0"/>
      </w:rPr>
    </w:pPr>
    <w:r w:rsidRPr="009953DB">
      <w:rPr>
        <w:color w:val="0070C0"/>
      </w:rPr>
      <w:t>Ghidul solicitantului aferent apelului de proiecte PCIDIF/15</w:t>
    </w:r>
    <w:r>
      <w:rPr>
        <w:color w:val="0070C0"/>
      </w:rPr>
      <w:t>9</w:t>
    </w:r>
    <w:r w:rsidRPr="009953DB">
      <w:rPr>
        <w:color w:val="0070C0"/>
      </w:rPr>
      <w:t>/PCIDIF_P1/OP1/</w:t>
    </w:r>
    <w:r>
      <w:rPr>
        <w:color w:val="0070C0"/>
      </w:rPr>
      <w:t>RSO1.1/PCIDIF_A1.1, Măsura 1.1.2</w:t>
    </w:r>
  </w:p>
  <w:p w14:paraId="45423888" w14:textId="77777777" w:rsidR="00AD28D2" w:rsidRDefault="00AD2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D79C5"/>
    <w:multiLevelType w:val="multilevel"/>
    <w:tmpl w:val="E6303CD4"/>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b/>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 w15:restartNumberingAfterBreak="0">
    <w:nsid w:val="096F124A"/>
    <w:multiLevelType w:val="multilevel"/>
    <w:tmpl w:val="8D2E96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8669E9"/>
    <w:multiLevelType w:val="multilevel"/>
    <w:tmpl w:val="58F64FAA"/>
    <w:lvl w:ilvl="0">
      <w:start w:val="1"/>
      <w:numFmt w:val="decimal"/>
      <w:lvlText w:val="%1"/>
      <w:lvlJc w:val="left"/>
      <w:pPr>
        <w:ind w:left="360" w:hanging="360"/>
      </w:pPr>
      <w:rPr>
        <w:rFonts w:hint="default"/>
      </w:rPr>
    </w:lvl>
    <w:lvl w:ilvl="1">
      <w:start w:val="2"/>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3" w15:restartNumberingAfterBreak="0">
    <w:nsid w:val="0BC536FD"/>
    <w:multiLevelType w:val="multilevel"/>
    <w:tmpl w:val="79DA26E0"/>
    <w:lvl w:ilvl="0">
      <w:start w:val="4"/>
      <w:numFmt w:val="none"/>
      <w:lvlText w:val="1"/>
      <w:lvlJc w:val="left"/>
      <w:pPr>
        <w:ind w:left="360" w:hanging="360"/>
      </w:pPr>
      <w:rPr>
        <w:rFonts w:hint="default"/>
      </w:rPr>
    </w:lvl>
    <w:lvl w:ilvl="1">
      <w:start w:val="1"/>
      <w:numFmt w:val="decimal"/>
      <w:lvlText w:val="%11"/>
      <w:lvlJc w:val="left"/>
      <w:pPr>
        <w:ind w:left="1997" w:hanging="360"/>
      </w:pPr>
      <w:rPr>
        <w:rFonts w:hint="default"/>
      </w:rPr>
    </w:lvl>
    <w:lvl w:ilvl="2">
      <w:start w:val="1"/>
      <w:numFmt w:val="decimal"/>
      <w:lvlText w:val="%2.%3"/>
      <w:lvlJc w:val="left"/>
      <w:pPr>
        <w:ind w:left="3994" w:hanging="720"/>
      </w:pPr>
      <w:rPr>
        <w:rFonts w:hint="default"/>
      </w:rPr>
    </w:lvl>
    <w:lvl w:ilvl="3">
      <w:start w:val="1"/>
      <w:numFmt w:val="decimal"/>
      <w:lvlText w:val="%1.%2.%3.%4"/>
      <w:lvlJc w:val="left"/>
      <w:pPr>
        <w:ind w:left="5991" w:hanging="1080"/>
      </w:pPr>
      <w:rPr>
        <w:rFonts w:hint="default"/>
      </w:rPr>
    </w:lvl>
    <w:lvl w:ilvl="4">
      <w:start w:val="1"/>
      <w:numFmt w:val="decimal"/>
      <w:lvlText w:val="%1.%2.%3.%4.%5"/>
      <w:lvlJc w:val="left"/>
      <w:pPr>
        <w:ind w:left="7628" w:hanging="1080"/>
      </w:pPr>
      <w:rPr>
        <w:rFonts w:hint="default"/>
      </w:rPr>
    </w:lvl>
    <w:lvl w:ilvl="5">
      <w:start w:val="1"/>
      <w:numFmt w:val="decimal"/>
      <w:lvlText w:val="%1.%2.%3.%4.%5.%6"/>
      <w:lvlJc w:val="left"/>
      <w:pPr>
        <w:ind w:left="9625" w:hanging="1440"/>
      </w:pPr>
      <w:rPr>
        <w:rFonts w:hint="default"/>
      </w:rPr>
    </w:lvl>
    <w:lvl w:ilvl="6">
      <w:start w:val="1"/>
      <w:numFmt w:val="decimal"/>
      <w:lvlText w:val="%1.%2.%3.%4.%5.%6.%7"/>
      <w:lvlJc w:val="left"/>
      <w:pPr>
        <w:ind w:left="11262" w:hanging="1440"/>
      </w:pPr>
      <w:rPr>
        <w:rFonts w:hint="default"/>
      </w:rPr>
    </w:lvl>
    <w:lvl w:ilvl="7">
      <w:start w:val="1"/>
      <w:numFmt w:val="decimal"/>
      <w:lvlText w:val="%1.%2.%3.%4.%5.%6.%7.%8"/>
      <w:lvlJc w:val="left"/>
      <w:pPr>
        <w:ind w:left="13259" w:hanging="1800"/>
      </w:pPr>
      <w:rPr>
        <w:rFonts w:hint="default"/>
      </w:rPr>
    </w:lvl>
    <w:lvl w:ilvl="8">
      <w:start w:val="1"/>
      <w:numFmt w:val="decimal"/>
      <w:lvlText w:val="%1.%2.%3.%4.%5.%6.%7.%8.%9"/>
      <w:lvlJc w:val="left"/>
      <w:pPr>
        <w:ind w:left="15256" w:hanging="2160"/>
      </w:pPr>
      <w:rPr>
        <w:rFonts w:hint="default"/>
      </w:rPr>
    </w:lvl>
  </w:abstractNum>
  <w:abstractNum w:abstractNumId="4" w15:restartNumberingAfterBreak="0">
    <w:nsid w:val="0D8D0E3F"/>
    <w:multiLevelType w:val="hybridMultilevel"/>
    <w:tmpl w:val="7B2CB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D206C"/>
    <w:multiLevelType w:val="hybridMultilevel"/>
    <w:tmpl w:val="8CF2CCC6"/>
    <w:lvl w:ilvl="0" w:tplc="F10885DA">
      <w:start w:val="9"/>
      <w:numFmt w:val="decimal"/>
      <w:lvlText w:val="%1."/>
      <w:lvlJc w:val="left"/>
      <w:pPr>
        <w:ind w:left="786" w:hanging="360"/>
      </w:pPr>
      <w:rPr>
        <w:rFonts w:hint="default"/>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0D8662C"/>
    <w:multiLevelType w:val="hybridMultilevel"/>
    <w:tmpl w:val="D39A6C06"/>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7" w15:restartNumberingAfterBreak="0">
    <w:nsid w:val="141219D7"/>
    <w:multiLevelType w:val="hybridMultilevel"/>
    <w:tmpl w:val="1A2A1200"/>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4152613"/>
    <w:multiLevelType w:val="hybridMultilevel"/>
    <w:tmpl w:val="C7D60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E41097"/>
    <w:multiLevelType w:val="hybridMultilevel"/>
    <w:tmpl w:val="86ACFC6E"/>
    <w:lvl w:ilvl="0" w:tplc="04090019">
      <w:start w:val="1"/>
      <w:numFmt w:val="lowerLetter"/>
      <w:lvlText w:val="%1."/>
      <w:lvlJc w:val="left"/>
      <w:pPr>
        <w:ind w:left="720" w:hanging="360"/>
      </w:pPr>
      <w:rPr>
        <w:rFonts w:hint="default"/>
      </w:rPr>
    </w:lvl>
    <w:lvl w:ilvl="1" w:tplc="CA66286C">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F571F4"/>
    <w:multiLevelType w:val="hybridMultilevel"/>
    <w:tmpl w:val="C14CFA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790313"/>
    <w:multiLevelType w:val="hybridMultilevel"/>
    <w:tmpl w:val="33E091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017EB5"/>
    <w:multiLevelType w:val="hybridMultilevel"/>
    <w:tmpl w:val="70503120"/>
    <w:lvl w:ilvl="0" w:tplc="6220F0A4">
      <w:start w:val="5"/>
      <w:numFmt w:val="bullet"/>
      <w:lvlText w:val="-"/>
      <w:lvlJc w:val="left"/>
      <w:pPr>
        <w:ind w:left="720" w:hanging="360"/>
      </w:pPr>
      <w:rPr>
        <w:rFonts w:ascii="Trebuchet MS" w:eastAsia="Times New Roman" w:hAnsi="Trebuchet MS" w:cs="Calibri Light" w:hint="default"/>
      </w:rPr>
    </w:lvl>
    <w:lvl w:ilvl="1" w:tplc="6220F0A4">
      <w:start w:val="5"/>
      <w:numFmt w:val="bullet"/>
      <w:lvlText w:val="-"/>
      <w:lvlJc w:val="left"/>
      <w:pPr>
        <w:ind w:left="1440" w:hanging="360"/>
      </w:pPr>
      <w:rPr>
        <w:rFonts w:ascii="Trebuchet MS" w:eastAsia="Times New Roman" w:hAnsi="Trebuchet MS" w:cs="Calibri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515A5C"/>
    <w:multiLevelType w:val="hybridMultilevel"/>
    <w:tmpl w:val="6D56F1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F985319"/>
    <w:multiLevelType w:val="hybridMultilevel"/>
    <w:tmpl w:val="365855B6"/>
    <w:lvl w:ilvl="0" w:tplc="5A8E6F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8E4FB2"/>
    <w:multiLevelType w:val="hybridMultilevel"/>
    <w:tmpl w:val="5218D40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2E036C5"/>
    <w:multiLevelType w:val="hybridMultilevel"/>
    <w:tmpl w:val="D51E69D6"/>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235D6A22"/>
    <w:multiLevelType w:val="hybridMultilevel"/>
    <w:tmpl w:val="EBC6BB4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C22410"/>
    <w:multiLevelType w:val="hybridMultilevel"/>
    <w:tmpl w:val="71DEEE48"/>
    <w:lvl w:ilvl="0" w:tplc="371A6336">
      <w:start w:val="1"/>
      <w:numFmt w:val="bullet"/>
      <w:lvlText w:val="-"/>
      <w:lvlJc w:val="left"/>
      <w:pPr>
        <w:ind w:left="720" w:hanging="360"/>
      </w:pPr>
      <w:rPr>
        <w:rFonts w:ascii="Times New Roman" w:eastAsia="Times New Roman" w:hAnsi="Times New Roman" w:cs="Times New Roman" w:hint="default"/>
      </w:rPr>
    </w:lvl>
    <w:lvl w:ilvl="1" w:tplc="371A633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EE3605"/>
    <w:multiLevelType w:val="hybridMultilevel"/>
    <w:tmpl w:val="1D3832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31585F"/>
    <w:multiLevelType w:val="hybridMultilevel"/>
    <w:tmpl w:val="F0BCEC12"/>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57A94"/>
    <w:multiLevelType w:val="multilevel"/>
    <w:tmpl w:val="C2967B32"/>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7BC6FEF"/>
    <w:multiLevelType w:val="multilevel"/>
    <w:tmpl w:val="7FBA9B42"/>
    <w:lvl w:ilvl="0">
      <w:start w:val="5"/>
      <w:numFmt w:val="decimal"/>
      <w:lvlText w:val="%1"/>
      <w:lvlJc w:val="left"/>
      <w:pPr>
        <w:ind w:left="360" w:hanging="360"/>
      </w:pPr>
      <w:rPr>
        <w:rFonts w:hint="default"/>
      </w:rPr>
    </w:lvl>
    <w:lvl w:ilvl="1">
      <w:start w:val="1"/>
      <w:numFmt w:val="decimal"/>
      <w:lvlText w:val="%1.%2"/>
      <w:lvlJc w:val="left"/>
      <w:pPr>
        <w:ind w:left="1997" w:hanging="360"/>
      </w:pPr>
      <w:rPr>
        <w:rFonts w:hint="default"/>
      </w:rPr>
    </w:lvl>
    <w:lvl w:ilvl="2">
      <w:start w:val="1"/>
      <w:numFmt w:val="decimal"/>
      <w:lvlText w:val="%1.%2.%3"/>
      <w:lvlJc w:val="left"/>
      <w:pPr>
        <w:ind w:left="3994" w:hanging="720"/>
      </w:pPr>
      <w:rPr>
        <w:rFonts w:hint="default"/>
      </w:rPr>
    </w:lvl>
    <w:lvl w:ilvl="3">
      <w:start w:val="1"/>
      <w:numFmt w:val="decimal"/>
      <w:lvlText w:val="%1.%2.%3.%4"/>
      <w:lvlJc w:val="left"/>
      <w:pPr>
        <w:ind w:left="5991" w:hanging="1080"/>
      </w:pPr>
      <w:rPr>
        <w:rFonts w:hint="default"/>
      </w:rPr>
    </w:lvl>
    <w:lvl w:ilvl="4">
      <w:start w:val="1"/>
      <w:numFmt w:val="decimal"/>
      <w:lvlText w:val="%1.%2.%3.%4.%5"/>
      <w:lvlJc w:val="left"/>
      <w:pPr>
        <w:ind w:left="7628" w:hanging="1080"/>
      </w:pPr>
      <w:rPr>
        <w:rFonts w:hint="default"/>
      </w:rPr>
    </w:lvl>
    <w:lvl w:ilvl="5">
      <w:start w:val="1"/>
      <w:numFmt w:val="decimal"/>
      <w:lvlText w:val="%1.%2.%3.%4.%5.%6"/>
      <w:lvlJc w:val="left"/>
      <w:pPr>
        <w:ind w:left="9625" w:hanging="1440"/>
      </w:pPr>
      <w:rPr>
        <w:rFonts w:hint="default"/>
      </w:rPr>
    </w:lvl>
    <w:lvl w:ilvl="6">
      <w:start w:val="1"/>
      <w:numFmt w:val="decimal"/>
      <w:lvlText w:val="%1.%2.%3.%4.%5.%6.%7"/>
      <w:lvlJc w:val="left"/>
      <w:pPr>
        <w:ind w:left="11262" w:hanging="1440"/>
      </w:pPr>
      <w:rPr>
        <w:rFonts w:hint="default"/>
      </w:rPr>
    </w:lvl>
    <w:lvl w:ilvl="7">
      <w:start w:val="1"/>
      <w:numFmt w:val="decimal"/>
      <w:lvlText w:val="%1.%2.%3.%4.%5.%6.%7.%8"/>
      <w:lvlJc w:val="left"/>
      <w:pPr>
        <w:ind w:left="13259" w:hanging="1800"/>
      </w:pPr>
      <w:rPr>
        <w:rFonts w:hint="default"/>
      </w:rPr>
    </w:lvl>
    <w:lvl w:ilvl="8">
      <w:start w:val="1"/>
      <w:numFmt w:val="decimal"/>
      <w:lvlText w:val="%1.%2.%3.%4.%5.%6.%7.%8.%9"/>
      <w:lvlJc w:val="left"/>
      <w:pPr>
        <w:ind w:left="15256" w:hanging="2160"/>
      </w:pPr>
      <w:rPr>
        <w:rFonts w:hint="default"/>
      </w:rPr>
    </w:lvl>
  </w:abstractNum>
  <w:abstractNum w:abstractNumId="25" w15:restartNumberingAfterBreak="0">
    <w:nsid w:val="38A95A54"/>
    <w:multiLevelType w:val="hybridMultilevel"/>
    <w:tmpl w:val="73B2EBE4"/>
    <w:lvl w:ilvl="0" w:tplc="0409000F">
      <w:start w:val="1"/>
      <w:numFmt w:val="decimal"/>
      <w:lvlText w:val="%1."/>
      <w:lvlJc w:val="left"/>
      <w:pPr>
        <w:ind w:left="1353" w:hanging="360"/>
      </w:pPr>
      <w:rPr>
        <w:rFonts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3CB53204"/>
    <w:multiLevelType w:val="hybridMultilevel"/>
    <w:tmpl w:val="231077E0"/>
    <w:lvl w:ilvl="0" w:tplc="8E7C9396">
      <w:numFmt w:val="bullet"/>
      <w:lvlText w:val="-"/>
      <w:lvlJc w:val="left"/>
      <w:rPr>
        <w:rFonts w:ascii="Trebuchet MS" w:hAnsi="Trebuchet MS" w:cs="Times New Roman" w:hint="default"/>
        <w:color w:val="auto"/>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EB572CA"/>
    <w:multiLevelType w:val="hybridMultilevel"/>
    <w:tmpl w:val="F0741262"/>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8" w15:restartNumberingAfterBreak="0">
    <w:nsid w:val="3F487138"/>
    <w:multiLevelType w:val="multilevel"/>
    <w:tmpl w:val="A426B81A"/>
    <w:lvl w:ilvl="0">
      <w:start w:val="3"/>
      <w:numFmt w:val="decimal"/>
      <w:lvlText w:val="%1"/>
      <w:lvlJc w:val="left"/>
      <w:pPr>
        <w:ind w:left="480" w:hanging="480"/>
      </w:pPr>
      <w:rPr>
        <w:rFonts w:hint="default"/>
      </w:rPr>
    </w:lvl>
    <w:lvl w:ilvl="1">
      <w:start w:val="16"/>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29" w15:restartNumberingAfterBreak="0">
    <w:nsid w:val="43D87708"/>
    <w:multiLevelType w:val="hybridMultilevel"/>
    <w:tmpl w:val="A16C4F66"/>
    <w:lvl w:ilvl="0" w:tplc="04090019">
      <w:start w:val="1"/>
      <w:numFmt w:val="lowerLetter"/>
      <w:lvlText w:val="%1."/>
      <w:lvlJc w:val="left"/>
      <w:pPr>
        <w:ind w:left="1068" w:hanging="360"/>
      </w:p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15:restartNumberingAfterBreak="0">
    <w:nsid w:val="4EFD021D"/>
    <w:multiLevelType w:val="hybridMultilevel"/>
    <w:tmpl w:val="824E6506"/>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1" w15:restartNumberingAfterBreak="0">
    <w:nsid w:val="511972C9"/>
    <w:multiLevelType w:val="multilevel"/>
    <w:tmpl w:val="CB901242"/>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2E843B0"/>
    <w:multiLevelType w:val="multilevel"/>
    <w:tmpl w:val="5D3075C6"/>
    <w:lvl w:ilvl="0">
      <w:start w:val="1"/>
      <w:numFmt w:val="decimal"/>
      <w:lvlText w:val="%1."/>
      <w:lvlJc w:val="left"/>
      <w:pPr>
        <w:ind w:left="1065" w:hanging="705"/>
      </w:pPr>
      <w:rPr>
        <w:rFonts w:hint="default"/>
        <w:b/>
      </w:rPr>
    </w:lvl>
    <w:lvl w:ilvl="1">
      <w:start w:val="1"/>
      <w:numFmt w:val="decimal"/>
      <w:isLgl/>
      <w:lvlText w:val="%1.%2."/>
      <w:lvlJc w:val="left"/>
      <w:pPr>
        <w:ind w:left="1004"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50B5E58"/>
    <w:multiLevelType w:val="hybridMultilevel"/>
    <w:tmpl w:val="423C531E"/>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5F27456"/>
    <w:multiLevelType w:val="hybridMultilevel"/>
    <w:tmpl w:val="90408FC4"/>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36" w15:restartNumberingAfterBreak="0">
    <w:nsid w:val="56887374"/>
    <w:multiLevelType w:val="hybridMultilevel"/>
    <w:tmpl w:val="06809E58"/>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565FE7"/>
    <w:multiLevelType w:val="hybridMultilevel"/>
    <w:tmpl w:val="8B800E12"/>
    <w:lvl w:ilvl="0" w:tplc="39FE363A">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FF1D80"/>
    <w:multiLevelType w:val="hybridMultilevel"/>
    <w:tmpl w:val="EA902A02"/>
    <w:lvl w:ilvl="0" w:tplc="02D26BD2">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828"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39" w15:restartNumberingAfterBreak="0">
    <w:nsid w:val="5FAF7586"/>
    <w:multiLevelType w:val="multilevel"/>
    <w:tmpl w:val="C7AA716C"/>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40" w15:restartNumberingAfterBreak="0">
    <w:nsid w:val="62C86EE2"/>
    <w:multiLevelType w:val="hybridMultilevel"/>
    <w:tmpl w:val="6862F2BA"/>
    <w:lvl w:ilvl="0" w:tplc="08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D210BA"/>
    <w:multiLevelType w:val="hybridMultilevel"/>
    <w:tmpl w:val="60AE8B62"/>
    <w:lvl w:ilvl="0" w:tplc="0409000D">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2" w15:restartNumberingAfterBreak="0">
    <w:nsid w:val="6710222A"/>
    <w:multiLevelType w:val="multilevel"/>
    <w:tmpl w:val="DF84642E"/>
    <w:lvl w:ilvl="0">
      <w:start w:val="13"/>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15:restartNumberingAfterBreak="0">
    <w:nsid w:val="6BA57A29"/>
    <w:multiLevelType w:val="multilevel"/>
    <w:tmpl w:val="F8AECED2"/>
    <w:lvl w:ilvl="0">
      <w:start w:val="8"/>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4" w15:restartNumberingAfterBreak="0">
    <w:nsid w:val="6C4B3796"/>
    <w:multiLevelType w:val="hybridMultilevel"/>
    <w:tmpl w:val="B0CAC692"/>
    <w:lvl w:ilvl="0" w:tplc="56A6A8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F8680E"/>
    <w:multiLevelType w:val="hybridMultilevel"/>
    <w:tmpl w:val="AA68DB3A"/>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DD1CBB"/>
    <w:multiLevelType w:val="hybridMultilevel"/>
    <w:tmpl w:val="CFA6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896C59"/>
    <w:multiLevelType w:val="hybridMultilevel"/>
    <w:tmpl w:val="BBE85CE4"/>
    <w:lvl w:ilvl="0" w:tplc="9C6ED276">
      <w:start w:val="5"/>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5737C26"/>
    <w:multiLevelType w:val="hybridMultilevel"/>
    <w:tmpl w:val="05E451C4"/>
    <w:lvl w:ilvl="0" w:tplc="649E7524">
      <w:start w:val="133"/>
      <w:numFmt w:val="bullet"/>
      <w:lvlText w:val="-"/>
      <w:lvlJc w:val="left"/>
      <w:pPr>
        <w:ind w:left="705" w:hanging="705"/>
      </w:pPr>
      <w:rPr>
        <w:rFonts w:ascii="Calibri" w:eastAsiaTheme="minorHAnsi"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9" w15:restartNumberingAfterBreak="0">
    <w:nsid w:val="776D51F4"/>
    <w:multiLevelType w:val="multilevel"/>
    <w:tmpl w:val="59082514"/>
    <w:lvl w:ilvl="0">
      <w:start w:val="3"/>
      <w:numFmt w:val="decimal"/>
      <w:lvlText w:val="%1"/>
      <w:lvlJc w:val="left"/>
      <w:pPr>
        <w:ind w:left="540" w:hanging="540"/>
      </w:pPr>
      <w:rPr>
        <w:rFonts w:hint="default"/>
      </w:rPr>
    </w:lvl>
    <w:lvl w:ilvl="1">
      <w:start w:val="8"/>
      <w:numFmt w:val="decimal"/>
      <w:lvlText w:val="%1.%2"/>
      <w:lvlJc w:val="left"/>
      <w:pPr>
        <w:ind w:left="824" w:hanging="540"/>
      </w:pPr>
      <w:rPr>
        <w:rFonts w:hint="default"/>
        <w:b/>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7DF75B2"/>
    <w:multiLevelType w:val="multilevel"/>
    <w:tmpl w:val="9A80AF64"/>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1"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EDE6030"/>
    <w:multiLevelType w:val="multilevel"/>
    <w:tmpl w:val="ABAC58EE"/>
    <w:lvl w:ilvl="0">
      <w:start w:val="3"/>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313216128">
    <w:abstractNumId w:val="32"/>
  </w:num>
  <w:num w:numId="2" w16cid:durableId="1135177026">
    <w:abstractNumId w:val="45"/>
  </w:num>
  <w:num w:numId="3" w16cid:durableId="1237282145">
    <w:abstractNumId w:val="38"/>
  </w:num>
  <w:num w:numId="4" w16cid:durableId="1523131480">
    <w:abstractNumId w:val="51"/>
  </w:num>
  <w:num w:numId="5" w16cid:durableId="6177141">
    <w:abstractNumId w:val="40"/>
  </w:num>
  <w:num w:numId="6" w16cid:durableId="371996767">
    <w:abstractNumId w:val="47"/>
  </w:num>
  <w:num w:numId="7" w16cid:durableId="1250580570">
    <w:abstractNumId w:val="44"/>
  </w:num>
  <w:num w:numId="8" w16cid:durableId="200630953">
    <w:abstractNumId w:val="23"/>
  </w:num>
  <w:num w:numId="9" w16cid:durableId="2102020501">
    <w:abstractNumId w:val="11"/>
  </w:num>
  <w:num w:numId="10" w16cid:durableId="664670485">
    <w:abstractNumId w:val="10"/>
  </w:num>
  <w:num w:numId="11" w16cid:durableId="2008046394">
    <w:abstractNumId w:val="49"/>
  </w:num>
  <w:num w:numId="12" w16cid:durableId="1737240794">
    <w:abstractNumId w:val="20"/>
  </w:num>
  <w:num w:numId="13" w16cid:durableId="1690445285">
    <w:abstractNumId w:val="26"/>
  </w:num>
  <w:num w:numId="14" w16cid:durableId="1644307665">
    <w:abstractNumId w:val="41"/>
  </w:num>
  <w:num w:numId="15" w16cid:durableId="200554931">
    <w:abstractNumId w:val="33"/>
  </w:num>
  <w:num w:numId="16" w16cid:durableId="2144879767">
    <w:abstractNumId w:val="37"/>
  </w:num>
  <w:num w:numId="17" w16cid:durableId="1465467613">
    <w:abstractNumId w:val="4"/>
  </w:num>
  <w:num w:numId="18" w16cid:durableId="1875195961">
    <w:abstractNumId w:val="12"/>
  </w:num>
  <w:num w:numId="19" w16cid:durableId="55443823">
    <w:abstractNumId w:val="9"/>
  </w:num>
  <w:num w:numId="20" w16cid:durableId="1074359446">
    <w:abstractNumId w:val="29"/>
  </w:num>
  <w:num w:numId="21" w16cid:durableId="1110245567">
    <w:abstractNumId w:val="6"/>
  </w:num>
  <w:num w:numId="22" w16cid:durableId="1846355853">
    <w:abstractNumId w:val="27"/>
  </w:num>
  <w:num w:numId="23" w16cid:durableId="916477488">
    <w:abstractNumId w:val="35"/>
  </w:num>
  <w:num w:numId="24" w16cid:durableId="270162819">
    <w:abstractNumId w:val="39"/>
  </w:num>
  <w:num w:numId="25" w16cid:durableId="1486624685">
    <w:abstractNumId w:val="36"/>
  </w:num>
  <w:num w:numId="26" w16cid:durableId="1644508902">
    <w:abstractNumId w:val="21"/>
  </w:num>
  <w:num w:numId="27" w16cid:durableId="145902663">
    <w:abstractNumId w:val="34"/>
  </w:num>
  <w:num w:numId="28" w16cid:durableId="1274748979">
    <w:abstractNumId w:val="19"/>
  </w:num>
  <w:num w:numId="29" w16cid:durableId="2007631286">
    <w:abstractNumId w:val="7"/>
  </w:num>
  <w:num w:numId="30" w16cid:durableId="1084299012">
    <w:abstractNumId w:val="1"/>
  </w:num>
  <w:num w:numId="31" w16cid:durableId="1020087237">
    <w:abstractNumId w:val="25"/>
  </w:num>
  <w:num w:numId="32" w16cid:durableId="1143277460">
    <w:abstractNumId w:val="8"/>
  </w:num>
  <w:num w:numId="33" w16cid:durableId="143818737">
    <w:abstractNumId w:val="15"/>
  </w:num>
  <w:num w:numId="34" w16cid:durableId="1744720861">
    <w:abstractNumId w:val="0"/>
  </w:num>
  <w:num w:numId="35" w16cid:durableId="1779134514">
    <w:abstractNumId w:val="13"/>
  </w:num>
  <w:num w:numId="36" w16cid:durableId="511723162">
    <w:abstractNumId w:val="17"/>
  </w:num>
  <w:num w:numId="37" w16cid:durableId="779302966">
    <w:abstractNumId w:val="30"/>
  </w:num>
  <w:num w:numId="38" w16cid:durableId="1343124234">
    <w:abstractNumId w:val="48"/>
  </w:num>
  <w:num w:numId="39" w16cid:durableId="888801311">
    <w:abstractNumId w:val="3"/>
  </w:num>
  <w:num w:numId="40" w16cid:durableId="1117480528">
    <w:abstractNumId w:val="24"/>
  </w:num>
  <w:num w:numId="41" w16cid:durableId="438650317">
    <w:abstractNumId w:val="50"/>
  </w:num>
  <w:num w:numId="42" w16cid:durableId="1315715907">
    <w:abstractNumId w:val="42"/>
  </w:num>
  <w:num w:numId="43" w16cid:durableId="1024407642">
    <w:abstractNumId w:val="2"/>
  </w:num>
  <w:num w:numId="44" w16cid:durableId="1353918709">
    <w:abstractNumId w:val="52"/>
  </w:num>
  <w:num w:numId="45" w16cid:durableId="2007705689">
    <w:abstractNumId w:val="31"/>
  </w:num>
  <w:num w:numId="46" w16cid:durableId="1576939961">
    <w:abstractNumId w:val="28"/>
  </w:num>
  <w:num w:numId="47" w16cid:durableId="1370649167">
    <w:abstractNumId w:val="46"/>
  </w:num>
  <w:num w:numId="48" w16cid:durableId="220602477">
    <w:abstractNumId w:val="18"/>
  </w:num>
  <w:num w:numId="49" w16cid:durableId="205340616">
    <w:abstractNumId w:val="16"/>
  </w:num>
  <w:num w:numId="50" w16cid:durableId="1827546718">
    <w:abstractNumId w:val="14"/>
  </w:num>
  <w:num w:numId="51" w16cid:durableId="316225536">
    <w:abstractNumId w:val="24"/>
  </w:num>
  <w:num w:numId="52" w16cid:durableId="171845234">
    <w:abstractNumId w:val="3"/>
  </w:num>
  <w:num w:numId="53" w16cid:durableId="1481144949">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8076067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52000594">
    <w:abstractNumId w:val="22"/>
  </w:num>
  <w:num w:numId="56" w16cid:durableId="600114323">
    <w:abstractNumId w:val="43"/>
  </w:num>
  <w:num w:numId="57" w16cid:durableId="775752770">
    <w:abstractNumId w:val="43"/>
    <w:lvlOverride w:ilvl="0">
      <w:startOverride w:val="8"/>
    </w:lvlOverride>
    <w:lvlOverride w:ilvl="1">
      <w:startOverride w:val="4"/>
    </w:lvlOverride>
  </w:num>
  <w:num w:numId="58" w16cid:durableId="141821050">
    <w:abstractNumId w:val="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667"/>
    <w:rsid w:val="00000B01"/>
    <w:rsid w:val="00000CAF"/>
    <w:rsid w:val="000028CE"/>
    <w:rsid w:val="000041CA"/>
    <w:rsid w:val="0000453A"/>
    <w:rsid w:val="00004970"/>
    <w:rsid w:val="00004E3C"/>
    <w:rsid w:val="000056B8"/>
    <w:rsid w:val="00006138"/>
    <w:rsid w:val="00007221"/>
    <w:rsid w:val="000105B2"/>
    <w:rsid w:val="00011166"/>
    <w:rsid w:val="00011298"/>
    <w:rsid w:val="0001129A"/>
    <w:rsid w:val="0001217C"/>
    <w:rsid w:val="00012EDA"/>
    <w:rsid w:val="0001477C"/>
    <w:rsid w:val="000149DE"/>
    <w:rsid w:val="00016706"/>
    <w:rsid w:val="00016BCD"/>
    <w:rsid w:val="00017D22"/>
    <w:rsid w:val="00020116"/>
    <w:rsid w:val="00020856"/>
    <w:rsid w:val="000217B5"/>
    <w:rsid w:val="000223CA"/>
    <w:rsid w:val="00022826"/>
    <w:rsid w:val="00022A96"/>
    <w:rsid w:val="00022D32"/>
    <w:rsid w:val="0002386C"/>
    <w:rsid w:val="00023C16"/>
    <w:rsid w:val="00023F6E"/>
    <w:rsid w:val="000245E9"/>
    <w:rsid w:val="000249DD"/>
    <w:rsid w:val="000256F5"/>
    <w:rsid w:val="0002581D"/>
    <w:rsid w:val="000258A5"/>
    <w:rsid w:val="000261F1"/>
    <w:rsid w:val="00026BBA"/>
    <w:rsid w:val="00026F23"/>
    <w:rsid w:val="00027968"/>
    <w:rsid w:val="00030892"/>
    <w:rsid w:val="00030B49"/>
    <w:rsid w:val="00030E73"/>
    <w:rsid w:val="00031197"/>
    <w:rsid w:val="00032AC4"/>
    <w:rsid w:val="0003329D"/>
    <w:rsid w:val="00034B5B"/>
    <w:rsid w:val="00034D61"/>
    <w:rsid w:val="000354F1"/>
    <w:rsid w:val="00035801"/>
    <w:rsid w:val="0003608E"/>
    <w:rsid w:val="00036A0F"/>
    <w:rsid w:val="00036AAB"/>
    <w:rsid w:val="000407C8"/>
    <w:rsid w:val="00040810"/>
    <w:rsid w:val="000409C8"/>
    <w:rsid w:val="00041505"/>
    <w:rsid w:val="00041FEC"/>
    <w:rsid w:val="0004240C"/>
    <w:rsid w:val="00042ADC"/>
    <w:rsid w:val="0004485A"/>
    <w:rsid w:val="00045547"/>
    <w:rsid w:val="00045650"/>
    <w:rsid w:val="00045809"/>
    <w:rsid w:val="00045997"/>
    <w:rsid w:val="00045E87"/>
    <w:rsid w:val="00047751"/>
    <w:rsid w:val="000504C3"/>
    <w:rsid w:val="00051EB2"/>
    <w:rsid w:val="00052654"/>
    <w:rsid w:val="00052E33"/>
    <w:rsid w:val="00053283"/>
    <w:rsid w:val="00053794"/>
    <w:rsid w:val="00054830"/>
    <w:rsid w:val="00054B20"/>
    <w:rsid w:val="00056075"/>
    <w:rsid w:val="000608A7"/>
    <w:rsid w:val="00060D05"/>
    <w:rsid w:val="00060D61"/>
    <w:rsid w:val="00060DE5"/>
    <w:rsid w:val="0006130A"/>
    <w:rsid w:val="00061AA1"/>
    <w:rsid w:val="00062383"/>
    <w:rsid w:val="000634A8"/>
    <w:rsid w:val="0006353B"/>
    <w:rsid w:val="00066CE8"/>
    <w:rsid w:val="00066DE2"/>
    <w:rsid w:val="00067A8B"/>
    <w:rsid w:val="00070E42"/>
    <w:rsid w:val="000712B9"/>
    <w:rsid w:val="0007159F"/>
    <w:rsid w:val="000715F2"/>
    <w:rsid w:val="00071B93"/>
    <w:rsid w:val="000736B0"/>
    <w:rsid w:val="000747BF"/>
    <w:rsid w:val="00075625"/>
    <w:rsid w:val="00076BD8"/>
    <w:rsid w:val="00077163"/>
    <w:rsid w:val="00077784"/>
    <w:rsid w:val="000800D9"/>
    <w:rsid w:val="0008054E"/>
    <w:rsid w:val="00080AC5"/>
    <w:rsid w:val="000810A0"/>
    <w:rsid w:val="00082128"/>
    <w:rsid w:val="00082857"/>
    <w:rsid w:val="00082C2A"/>
    <w:rsid w:val="000836C0"/>
    <w:rsid w:val="0008497D"/>
    <w:rsid w:val="00085558"/>
    <w:rsid w:val="00087090"/>
    <w:rsid w:val="000902F6"/>
    <w:rsid w:val="00091058"/>
    <w:rsid w:val="0009112D"/>
    <w:rsid w:val="00091F55"/>
    <w:rsid w:val="0009280A"/>
    <w:rsid w:val="0009282C"/>
    <w:rsid w:val="00092A46"/>
    <w:rsid w:val="00092B78"/>
    <w:rsid w:val="000936BE"/>
    <w:rsid w:val="000939C9"/>
    <w:rsid w:val="00093B26"/>
    <w:rsid w:val="00093DB3"/>
    <w:rsid w:val="00094BA6"/>
    <w:rsid w:val="0009568E"/>
    <w:rsid w:val="00095A16"/>
    <w:rsid w:val="0009754C"/>
    <w:rsid w:val="000A000E"/>
    <w:rsid w:val="000A01CD"/>
    <w:rsid w:val="000A07BE"/>
    <w:rsid w:val="000A0A69"/>
    <w:rsid w:val="000A1E0B"/>
    <w:rsid w:val="000A3962"/>
    <w:rsid w:val="000A4093"/>
    <w:rsid w:val="000A4922"/>
    <w:rsid w:val="000A503B"/>
    <w:rsid w:val="000A534E"/>
    <w:rsid w:val="000A6EF2"/>
    <w:rsid w:val="000A6F98"/>
    <w:rsid w:val="000B1AF2"/>
    <w:rsid w:val="000B2CC0"/>
    <w:rsid w:val="000B2EFA"/>
    <w:rsid w:val="000B2F35"/>
    <w:rsid w:val="000B5126"/>
    <w:rsid w:val="000B7438"/>
    <w:rsid w:val="000B78B2"/>
    <w:rsid w:val="000C0419"/>
    <w:rsid w:val="000C05C9"/>
    <w:rsid w:val="000C2086"/>
    <w:rsid w:val="000C2624"/>
    <w:rsid w:val="000C5F31"/>
    <w:rsid w:val="000C7171"/>
    <w:rsid w:val="000C7A67"/>
    <w:rsid w:val="000C7FDE"/>
    <w:rsid w:val="000D2486"/>
    <w:rsid w:val="000D3DDE"/>
    <w:rsid w:val="000D5591"/>
    <w:rsid w:val="000D5888"/>
    <w:rsid w:val="000D5947"/>
    <w:rsid w:val="000D703F"/>
    <w:rsid w:val="000D77B3"/>
    <w:rsid w:val="000D79A7"/>
    <w:rsid w:val="000D7CB9"/>
    <w:rsid w:val="000D7FE2"/>
    <w:rsid w:val="000E08FA"/>
    <w:rsid w:val="000E0B05"/>
    <w:rsid w:val="000E0B8A"/>
    <w:rsid w:val="000E0EE7"/>
    <w:rsid w:val="000E1081"/>
    <w:rsid w:val="000E10B0"/>
    <w:rsid w:val="000E1A17"/>
    <w:rsid w:val="000E1BE9"/>
    <w:rsid w:val="000E1D25"/>
    <w:rsid w:val="000E2364"/>
    <w:rsid w:val="000E2877"/>
    <w:rsid w:val="000E3316"/>
    <w:rsid w:val="000E3BCE"/>
    <w:rsid w:val="000E3FE3"/>
    <w:rsid w:val="000E40A8"/>
    <w:rsid w:val="000E412D"/>
    <w:rsid w:val="000E4D0D"/>
    <w:rsid w:val="000E4F0C"/>
    <w:rsid w:val="000E4F0F"/>
    <w:rsid w:val="000E587D"/>
    <w:rsid w:val="000E592A"/>
    <w:rsid w:val="000E6199"/>
    <w:rsid w:val="000E7299"/>
    <w:rsid w:val="000E7F93"/>
    <w:rsid w:val="000F07D6"/>
    <w:rsid w:val="000F0C22"/>
    <w:rsid w:val="000F2952"/>
    <w:rsid w:val="000F348F"/>
    <w:rsid w:val="000F47E1"/>
    <w:rsid w:val="000F5038"/>
    <w:rsid w:val="000F630B"/>
    <w:rsid w:val="000F6C67"/>
    <w:rsid w:val="000F7B91"/>
    <w:rsid w:val="000F7FC9"/>
    <w:rsid w:val="00100290"/>
    <w:rsid w:val="00100D9E"/>
    <w:rsid w:val="0010250C"/>
    <w:rsid w:val="0010290A"/>
    <w:rsid w:val="00103297"/>
    <w:rsid w:val="00103460"/>
    <w:rsid w:val="00103898"/>
    <w:rsid w:val="00104186"/>
    <w:rsid w:val="001041AB"/>
    <w:rsid w:val="00104414"/>
    <w:rsid w:val="00104E2F"/>
    <w:rsid w:val="001050AD"/>
    <w:rsid w:val="001058F6"/>
    <w:rsid w:val="001068F2"/>
    <w:rsid w:val="00106907"/>
    <w:rsid w:val="00110AAD"/>
    <w:rsid w:val="00111E5E"/>
    <w:rsid w:val="001121C0"/>
    <w:rsid w:val="001129EE"/>
    <w:rsid w:val="00112AE9"/>
    <w:rsid w:val="00113794"/>
    <w:rsid w:val="0011380F"/>
    <w:rsid w:val="001139A7"/>
    <w:rsid w:val="00113ACE"/>
    <w:rsid w:val="001140BF"/>
    <w:rsid w:val="00114E53"/>
    <w:rsid w:val="00114EA2"/>
    <w:rsid w:val="00115149"/>
    <w:rsid w:val="0011617D"/>
    <w:rsid w:val="00116A63"/>
    <w:rsid w:val="001208CF"/>
    <w:rsid w:val="001220A9"/>
    <w:rsid w:val="0012298F"/>
    <w:rsid w:val="00123557"/>
    <w:rsid w:val="001239D2"/>
    <w:rsid w:val="00124133"/>
    <w:rsid w:val="00124647"/>
    <w:rsid w:val="00124BE8"/>
    <w:rsid w:val="00131BE0"/>
    <w:rsid w:val="0013232F"/>
    <w:rsid w:val="00132BC5"/>
    <w:rsid w:val="0013535A"/>
    <w:rsid w:val="001353AA"/>
    <w:rsid w:val="00136CE0"/>
    <w:rsid w:val="0013762D"/>
    <w:rsid w:val="00140F10"/>
    <w:rsid w:val="00141522"/>
    <w:rsid w:val="00141BD3"/>
    <w:rsid w:val="001432B4"/>
    <w:rsid w:val="00143707"/>
    <w:rsid w:val="001440A1"/>
    <w:rsid w:val="0014498A"/>
    <w:rsid w:val="00144E37"/>
    <w:rsid w:val="00145698"/>
    <w:rsid w:val="00146191"/>
    <w:rsid w:val="0014654E"/>
    <w:rsid w:val="001472A2"/>
    <w:rsid w:val="00147BA2"/>
    <w:rsid w:val="00147EA8"/>
    <w:rsid w:val="00150A41"/>
    <w:rsid w:val="001511B8"/>
    <w:rsid w:val="00151A64"/>
    <w:rsid w:val="001525AA"/>
    <w:rsid w:val="00153673"/>
    <w:rsid w:val="001536EC"/>
    <w:rsid w:val="00153C96"/>
    <w:rsid w:val="001546A6"/>
    <w:rsid w:val="00155039"/>
    <w:rsid w:val="001555D0"/>
    <w:rsid w:val="00155FEA"/>
    <w:rsid w:val="001568DC"/>
    <w:rsid w:val="001568EA"/>
    <w:rsid w:val="0015754F"/>
    <w:rsid w:val="00160A04"/>
    <w:rsid w:val="00160AB3"/>
    <w:rsid w:val="00160DBD"/>
    <w:rsid w:val="001617FB"/>
    <w:rsid w:val="00161CB9"/>
    <w:rsid w:val="00162E19"/>
    <w:rsid w:val="00162F29"/>
    <w:rsid w:val="001630D9"/>
    <w:rsid w:val="00163DA9"/>
    <w:rsid w:val="00163E66"/>
    <w:rsid w:val="0016554E"/>
    <w:rsid w:val="0016559D"/>
    <w:rsid w:val="001657F3"/>
    <w:rsid w:val="00165C53"/>
    <w:rsid w:val="00165CFD"/>
    <w:rsid w:val="00166766"/>
    <w:rsid w:val="00166FBA"/>
    <w:rsid w:val="00167153"/>
    <w:rsid w:val="00171CFE"/>
    <w:rsid w:val="00173D76"/>
    <w:rsid w:val="00176653"/>
    <w:rsid w:val="00176D94"/>
    <w:rsid w:val="0018043B"/>
    <w:rsid w:val="00180B74"/>
    <w:rsid w:val="00185494"/>
    <w:rsid w:val="00185776"/>
    <w:rsid w:val="00185D12"/>
    <w:rsid w:val="00186566"/>
    <w:rsid w:val="00190E7B"/>
    <w:rsid w:val="00193E7D"/>
    <w:rsid w:val="00194CCC"/>
    <w:rsid w:val="0019613D"/>
    <w:rsid w:val="001A0081"/>
    <w:rsid w:val="001A0097"/>
    <w:rsid w:val="001A049E"/>
    <w:rsid w:val="001A0571"/>
    <w:rsid w:val="001A2EA3"/>
    <w:rsid w:val="001A3DE1"/>
    <w:rsid w:val="001A3DF1"/>
    <w:rsid w:val="001A4147"/>
    <w:rsid w:val="001A4278"/>
    <w:rsid w:val="001A543C"/>
    <w:rsid w:val="001A6007"/>
    <w:rsid w:val="001A696F"/>
    <w:rsid w:val="001A7DA9"/>
    <w:rsid w:val="001A7E6E"/>
    <w:rsid w:val="001B109D"/>
    <w:rsid w:val="001B1CD4"/>
    <w:rsid w:val="001B1EA1"/>
    <w:rsid w:val="001B3379"/>
    <w:rsid w:val="001B3B05"/>
    <w:rsid w:val="001B3F50"/>
    <w:rsid w:val="001B4437"/>
    <w:rsid w:val="001B4A35"/>
    <w:rsid w:val="001B4D53"/>
    <w:rsid w:val="001B5694"/>
    <w:rsid w:val="001B7B31"/>
    <w:rsid w:val="001C0702"/>
    <w:rsid w:val="001C11F5"/>
    <w:rsid w:val="001C1495"/>
    <w:rsid w:val="001C3856"/>
    <w:rsid w:val="001C3C14"/>
    <w:rsid w:val="001C43B3"/>
    <w:rsid w:val="001C4482"/>
    <w:rsid w:val="001C44C2"/>
    <w:rsid w:val="001C6DF1"/>
    <w:rsid w:val="001C6F4B"/>
    <w:rsid w:val="001D05CE"/>
    <w:rsid w:val="001D158B"/>
    <w:rsid w:val="001D18F9"/>
    <w:rsid w:val="001D26F4"/>
    <w:rsid w:val="001D30C5"/>
    <w:rsid w:val="001D34B5"/>
    <w:rsid w:val="001D4382"/>
    <w:rsid w:val="001D4BDD"/>
    <w:rsid w:val="001D4F24"/>
    <w:rsid w:val="001D564F"/>
    <w:rsid w:val="001D5BD7"/>
    <w:rsid w:val="001D7438"/>
    <w:rsid w:val="001E0355"/>
    <w:rsid w:val="001E0AC1"/>
    <w:rsid w:val="001E290C"/>
    <w:rsid w:val="001E293B"/>
    <w:rsid w:val="001E3221"/>
    <w:rsid w:val="001E44AA"/>
    <w:rsid w:val="001E578F"/>
    <w:rsid w:val="001E63D6"/>
    <w:rsid w:val="001E74F4"/>
    <w:rsid w:val="001E7ED2"/>
    <w:rsid w:val="001F116F"/>
    <w:rsid w:val="001F14D9"/>
    <w:rsid w:val="001F2736"/>
    <w:rsid w:val="001F295D"/>
    <w:rsid w:val="001F4545"/>
    <w:rsid w:val="001F48A8"/>
    <w:rsid w:val="001F5ECC"/>
    <w:rsid w:val="001F60BA"/>
    <w:rsid w:val="001F7428"/>
    <w:rsid w:val="001F74DE"/>
    <w:rsid w:val="002009EF"/>
    <w:rsid w:val="0020103E"/>
    <w:rsid w:val="00201581"/>
    <w:rsid w:val="0020158B"/>
    <w:rsid w:val="00202051"/>
    <w:rsid w:val="00202392"/>
    <w:rsid w:val="00202575"/>
    <w:rsid w:val="00202F4E"/>
    <w:rsid w:val="002033DC"/>
    <w:rsid w:val="00204822"/>
    <w:rsid w:val="00205584"/>
    <w:rsid w:val="00205668"/>
    <w:rsid w:val="002057E9"/>
    <w:rsid w:val="00206A79"/>
    <w:rsid w:val="0020796E"/>
    <w:rsid w:val="00207F97"/>
    <w:rsid w:val="00212532"/>
    <w:rsid w:val="00212738"/>
    <w:rsid w:val="00212B27"/>
    <w:rsid w:val="00213A19"/>
    <w:rsid w:val="00213D9E"/>
    <w:rsid w:val="0021430D"/>
    <w:rsid w:val="00214717"/>
    <w:rsid w:val="002149C3"/>
    <w:rsid w:val="00214A15"/>
    <w:rsid w:val="00214DB6"/>
    <w:rsid w:val="00215622"/>
    <w:rsid w:val="002159E5"/>
    <w:rsid w:val="00217364"/>
    <w:rsid w:val="00217677"/>
    <w:rsid w:val="00217C6C"/>
    <w:rsid w:val="00217CFC"/>
    <w:rsid w:val="00220322"/>
    <w:rsid w:val="00220679"/>
    <w:rsid w:val="00220D96"/>
    <w:rsid w:val="0022123F"/>
    <w:rsid w:val="002228D8"/>
    <w:rsid w:val="0022369B"/>
    <w:rsid w:val="00223C5B"/>
    <w:rsid w:val="00224BC5"/>
    <w:rsid w:val="002262FB"/>
    <w:rsid w:val="00226A20"/>
    <w:rsid w:val="00226BD6"/>
    <w:rsid w:val="0022713D"/>
    <w:rsid w:val="00231011"/>
    <w:rsid w:val="0023128C"/>
    <w:rsid w:val="0023166A"/>
    <w:rsid w:val="002317EE"/>
    <w:rsid w:val="00231DA1"/>
    <w:rsid w:val="00231E4E"/>
    <w:rsid w:val="00233AC7"/>
    <w:rsid w:val="0023401D"/>
    <w:rsid w:val="002347E0"/>
    <w:rsid w:val="00235396"/>
    <w:rsid w:val="00240252"/>
    <w:rsid w:val="00240935"/>
    <w:rsid w:val="00240B9B"/>
    <w:rsid w:val="00241549"/>
    <w:rsid w:val="00243263"/>
    <w:rsid w:val="002432C9"/>
    <w:rsid w:val="002437FB"/>
    <w:rsid w:val="002440F5"/>
    <w:rsid w:val="00244608"/>
    <w:rsid w:val="002447C1"/>
    <w:rsid w:val="00244B82"/>
    <w:rsid w:val="00244C0D"/>
    <w:rsid w:val="00245621"/>
    <w:rsid w:val="002456A3"/>
    <w:rsid w:val="00245C6D"/>
    <w:rsid w:val="00245F76"/>
    <w:rsid w:val="002464C8"/>
    <w:rsid w:val="00246630"/>
    <w:rsid w:val="00246B50"/>
    <w:rsid w:val="00246C47"/>
    <w:rsid w:val="00247284"/>
    <w:rsid w:val="00247521"/>
    <w:rsid w:val="002475D4"/>
    <w:rsid w:val="0024789E"/>
    <w:rsid w:val="00247D39"/>
    <w:rsid w:val="00250755"/>
    <w:rsid w:val="002509F4"/>
    <w:rsid w:val="00250F33"/>
    <w:rsid w:val="002511E8"/>
    <w:rsid w:val="00251451"/>
    <w:rsid w:val="00251992"/>
    <w:rsid w:val="00251E25"/>
    <w:rsid w:val="00252A40"/>
    <w:rsid w:val="00252BE7"/>
    <w:rsid w:val="00252D48"/>
    <w:rsid w:val="00252EF9"/>
    <w:rsid w:val="0025333E"/>
    <w:rsid w:val="00254B3D"/>
    <w:rsid w:val="00254CAD"/>
    <w:rsid w:val="002552FA"/>
    <w:rsid w:val="002553BD"/>
    <w:rsid w:val="00255E96"/>
    <w:rsid w:val="0025681D"/>
    <w:rsid w:val="00256C24"/>
    <w:rsid w:val="002572EA"/>
    <w:rsid w:val="00260147"/>
    <w:rsid w:val="00260DE8"/>
    <w:rsid w:val="00260E41"/>
    <w:rsid w:val="00261190"/>
    <w:rsid w:val="002611ED"/>
    <w:rsid w:val="002616D0"/>
    <w:rsid w:val="00261AE4"/>
    <w:rsid w:val="00262670"/>
    <w:rsid w:val="002629AB"/>
    <w:rsid w:val="00263C95"/>
    <w:rsid w:val="00263F9F"/>
    <w:rsid w:val="00263FAD"/>
    <w:rsid w:val="00264074"/>
    <w:rsid w:val="00264A7B"/>
    <w:rsid w:val="0026547B"/>
    <w:rsid w:val="002656CB"/>
    <w:rsid w:val="00270258"/>
    <w:rsid w:val="002702DD"/>
    <w:rsid w:val="0027097A"/>
    <w:rsid w:val="002711F8"/>
    <w:rsid w:val="0027166E"/>
    <w:rsid w:val="00272213"/>
    <w:rsid w:val="00272256"/>
    <w:rsid w:val="00273E34"/>
    <w:rsid w:val="002742E6"/>
    <w:rsid w:val="0027536A"/>
    <w:rsid w:val="00275B38"/>
    <w:rsid w:val="00275E76"/>
    <w:rsid w:val="00275EDF"/>
    <w:rsid w:val="00276438"/>
    <w:rsid w:val="00277BF9"/>
    <w:rsid w:val="00280416"/>
    <w:rsid w:val="00280AD9"/>
    <w:rsid w:val="00280F3C"/>
    <w:rsid w:val="00282F96"/>
    <w:rsid w:val="00284218"/>
    <w:rsid w:val="00284CF0"/>
    <w:rsid w:val="0028516A"/>
    <w:rsid w:val="00287B64"/>
    <w:rsid w:val="002951EC"/>
    <w:rsid w:val="002978B4"/>
    <w:rsid w:val="00297B4E"/>
    <w:rsid w:val="00297B73"/>
    <w:rsid w:val="002A14C7"/>
    <w:rsid w:val="002A1972"/>
    <w:rsid w:val="002A23EC"/>
    <w:rsid w:val="002A2618"/>
    <w:rsid w:val="002A3951"/>
    <w:rsid w:val="002A3D58"/>
    <w:rsid w:val="002A3DA1"/>
    <w:rsid w:val="002A543C"/>
    <w:rsid w:val="002A59FC"/>
    <w:rsid w:val="002A68CD"/>
    <w:rsid w:val="002A690A"/>
    <w:rsid w:val="002A69D3"/>
    <w:rsid w:val="002A7196"/>
    <w:rsid w:val="002B0253"/>
    <w:rsid w:val="002B05B9"/>
    <w:rsid w:val="002B330A"/>
    <w:rsid w:val="002B42AA"/>
    <w:rsid w:val="002B4600"/>
    <w:rsid w:val="002B4F66"/>
    <w:rsid w:val="002B4FE6"/>
    <w:rsid w:val="002B521B"/>
    <w:rsid w:val="002B67FC"/>
    <w:rsid w:val="002B733E"/>
    <w:rsid w:val="002B7B1F"/>
    <w:rsid w:val="002C007D"/>
    <w:rsid w:val="002C0515"/>
    <w:rsid w:val="002C1737"/>
    <w:rsid w:val="002C2A77"/>
    <w:rsid w:val="002C3FC7"/>
    <w:rsid w:val="002C4189"/>
    <w:rsid w:val="002C435A"/>
    <w:rsid w:val="002C5284"/>
    <w:rsid w:val="002C54CD"/>
    <w:rsid w:val="002C5794"/>
    <w:rsid w:val="002C7225"/>
    <w:rsid w:val="002D0DE2"/>
    <w:rsid w:val="002D0F40"/>
    <w:rsid w:val="002D1670"/>
    <w:rsid w:val="002D288B"/>
    <w:rsid w:val="002D2DBE"/>
    <w:rsid w:val="002D356E"/>
    <w:rsid w:val="002D35BA"/>
    <w:rsid w:val="002D3953"/>
    <w:rsid w:val="002D4606"/>
    <w:rsid w:val="002D47EF"/>
    <w:rsid w:val="002D5F7C"/>
    <w:rsid w:val="002D660D"/>
    <w:rsid w:val="002D6B4D"/>
    <w:rsid w:val="002D7AE8"/>
    <w:rsid w:val="002E0384"/>
    <w:rsid w:val="002E075A"/>
    <w:rsid w:val="002E092B"/>
    <w:rsid w:val="002E0AC8"/>
    <w:rsid w:val="002E0B0F"/>
    <w:rsid w:val="002E0F85"/>
    <w:rsid w:val="002E1AFE"/>
    <w:rsid w:val="002E1BAD"/>
    <w:rsid w:val="002E1C6F"/>
    <w:rsid w:val="002E36E7"/>
    <w:rsid w:val="002E62C9"/>
    <w:rsid w:val="002E6E6C"/>
    <w:rsid w:val="002F0D7C"/>
    <w:rsid w:val="002F1198"/>
    <w:rsid w:val="002F13A1"/>
    <w:rsid w:val="002F1D3C"/>
    <w:rsid w:val="002F3448"/>
    <w:rsid w:val="002F385F"/>
    <w:rsid w:val="002F3D00"/>
    <w:rsid w:val="002F3EED"/>
    <w:rsid w:val="002F4AB7"/>
    <w:rsid w:val="002F4C84"/>
    <w:rsid w:val="002F4DD2"/>
    <w:rsid w:val="002F68C1"/>
    <w:rsid w:val="0030033C"/>
    <w:rsid w:val="0030168D"/>
    <w:rsid w:val="00301722"/>
    <w:rsid w:val="00303B36"/>
    <w:rsid w:val="003048E0"/>
    <w:rsid w:val="0030628E"/>
    <w:rsid w:val="00306995"/>
    <w:rsid w:val="00310691"/>
    <w:rsid w:val="003113AA"/>
    <w:rsid w:val="0031157F"/>
    <w:rsid w:val="0031236C"/>
    <w:rsid w:val="0031303D"/>
    <w:rsid w:val="003132B0"/>
    <w:rsid w:val="00314252"/>
    <w:rsid w:val="00314BF3"/>
    <w:rsid w:val="00314ED5"/>
    <w:rsid w:val="003152A5"/>
    <w:rsid w:val="003212F7"/>
    <w:rsid w:val="00322D57"/>
    <w:rsid w:val="003235AF"/>
    <w:rsid w:val="0032436B"/>
    <w:rsid w:val="00324A86"/>
    <w:rsid w:val="0032547A"/>
    <w:rsid w:val="0032548B"/>
    <w:rsid w:val="003256EB"/>
    <w:rsid w:val="00327CE4"/>
    <w:rsid w:val="00331623"/>
    <w:rsid w:val="0033174D"/>
    <w:rsid w:val="003317BF"/>
    <w:rsid w:val="003328F1"/>
    <w:rsid w:val="003330E1"/>
    <w:rsid w:val="00333334"/>
    <w:rsid w:val="003352AA"/>
    <w:rsid w:val="003356EA"/>
    <w:rsid w:val="00335AE6"/>
    <w:rsid w:val="00335C1F"/>
    <w:rsid w:val="003361FE"/>
    <w:rsid w:val="00336F15"/>
    <w:rsid w:val="0033730B"/>
    <w:rsid w:val="00337573"/>
    <w:rsid w:val="003402CB"/>
    <w:rsid w:val="0034051B"/>
    <w:rsid w:val="0034110C"/>
    <w:rsid w:val="00341DD5"/>
    <w:rsid w:val="00342548"/>
    <w:rsid w:val="003446E9"/>
    <w:rsid w:val="0034554A"/>
    <w:rsid w:val="003457A2"/>
    <w:rsid w:val="003461AB"/>
    <w:rsid w:val="003462CF"/>
    <w:rsid w:val="003502C8"/>
    <w:rsid w:val="00350592"/>
    <w:rsid w:val="003506A1"/>
    <w:rsid w:val="0035082E"/>
    <w:rsid w:val="0035085A"/>
    <w:rsid w:val="00352148"/>
    <w:rsid w:val="00352CC2"/>
    <w:rsid w:val="0035354B"/>
    <w:rsid w:val="003542CC"/>
    <w:rsid w:val="00355B02"/>
    <w:rsid w:val="00355EB8"/>
    <w:rsid w:val="003560BA"/>
    <w:rsid w:val="00356490"/>
    <w:rsid w:val="003566C9"/>
    <w:rsid w:val="003566CC"/>
    <w:rsid w:val="003566D5"/>
    <w:rsid w:val="0035692E"/>
    <w:rsid w:val="00356A67"/>
    <w:rsid w:val="00356B10"/>
    <w:rsid w:val="00357059"/>
    <w:rsid w:val="00357666"/>
    <w:rsid w:val="00360F73"/>
    <w:rsid w:val="00361E38"/>
    <w:rsid w:val="00361EFD"/>
    <w:rsid w:val="00365BBE"/>
    <w:rsid w:val="00366F61"/>
    <w:rsid w:val="0036715F"/>
    <w:rsid w:val="0036718D"/>
    <w:rsid w:val="003675D3"/>
    <w:rsid w:val="0037126B"/>
    <w:rsid w:val="00371746"/>
    <w:rsid w:val="00371DE9"/>
    <w:rsid w:val="003728C5"/>
    <w:rsid w:val="00372D42"/>
    <w:rsid w:val="00373F79"/>
    <w:rsid w:val="0037468C"/>
    <w:rsid w:val="003747C7"/>
    <w:rsid w:val="003756B3"/>
    <w:rsid w:val="00376CE8"/>
    <w:rsid w:val="00377B86"/>
    <w:rsid w:val="00377FCE"/>
    <w:rsid w:val="003819D1"/>
    <w:rsid w:val="00381E32"/>
    <w:rsid w:val="00383ED7"/>
    <w:rsid w:val="00384CDC"/>
    <w:rsid w:val="00384E09"/>
    <w:rsid w:val="003851A3"/>
    <w:rsid w:val="00385735"/>
    <w:rsid w:val="00386BDD"/>
    <w:rsid w:val="00386F8C"/>
    <w:rsid w:val="00387EF0"/>
    <w:rsid w:val="00387F94"/>
    <w:rsid w:val="0039274F"/>
    <w:rsid w:val="003929AA"/>
    <w:rsid w:val="00392BFA"/>
    <w:rsid w:val="0039411B"/>
    <w:rsid w:val="00394A23"/>
    <w:rsid w:val="00394E17"/>
    <w:rsid w:val="003952DC"/>
    <w:rsid w:val="0039538A"/>
    <w:rsid w:val="00395861"/>
    <w:rsid w:val="00396406"/>
    <w:rsid w:val="00397093"/>
    <w:rsid w:val="00397B0F"/>
    <w:rsid w:val="003A0C35"/>
    <w:rsid w:val="003A144E"/>
    <w:rsid w:val="003A164E"/>
    <w:rsid w:val="003A17C2"/>
    <w:rsid w:val="003A30A7"/>
    <w:rsid w:val="003A3A42"/>
    <w:rsid w:val="003A5AF8"/>
    <w:rsid w:val="003A69AA"/>
    <w:rsid w:val="003A6B35"/>
    <w:rsid w:val="003A7132"/>
    <w:rsid w:val="003B0236"/>
    <w:rsid w:val="003B0D8E"/>
    <w:rsid w:val="003B0FF9"/>
    <w:rsid w:val="003B1896"/>
    <w:rsid w:val="003B1F7B"/>
    <w:rsid w:val="003B350B"/>
    <w:rsid w:val="003B499F"/>
    <w:rsid w:val="003B6139"/>
    <w:rsid w:val="003B63E1"/>
    <w:rsid w:val="003B66D1"/>
    <w:rsid w:val="003B6977"/>
    <w:rsid w:val="003B6C02"/>
    <w:rsid w:val="003B71B6"/>
    <w:rsid w:val="003C0492"/>
    <w:rsid w:val="003C0D79"/>
    <w:rsid w:val="003C113E"/>
    <w:rsid w:val="003C1808"/>
    <w:rsid w:val="003C2E58"/>
    <w:rsid w:val="003C719C"/>
    <w:rsid w:val="003D06F6"/>
    <w:rsid w:val="003D087A"/>
    <w:rsid w:val="003D1CF7"/>
    <w:rsid w:val="003D2A3F"/>
    <w:rsid w:val="003D35B8"/>
    <w:rsid w:val="003D4821"/>
    <w:rsid w:val="003D48D4"/>
    <w:rsid w:val="003D5346"/>
    <w:rsid w:val="003D76DA"/>
    <w:rsid w:val="003E0835"/>
    <w:rsid w:val="003E0CDA"/>
    <w:rsid w:val="003E11AE"/>
    <w:rsid w:val="003E1FAC"/>
    <w:rsid w:val="003E42E2"/>
    <w:rsid w:val="003E44FD"/>
    <w:rsid w:val="003E5A01"/>
    <w:rsid w:val="003E5F24"/>
    <w:rsid w:val="003F0539"/>
    <w:rsid w:val="003F069C"/>
    <w:rsid w:val="003F11A4"/>
    <w:rsid w:val="003F2315"/>
    <w:rsid w:val="003F400E"/>
    <w:rsid w:val="003F459D"/>
    <w:rsid w:val="003F4D77"/>
    <w:rsid w:val="003F6779"/>
    <w:rsid w:val="003F67AF"/>
    <w:rsid w:val="003F73E4"/>
    <w:rsid w:val="00400813"/>
    <w:rsid w:val="00400BA6"/>
    <w:rsid w:val="00400D6F"/>
    <w:rsid w:val="00400F5B"/>
    <w:rsid w:val="004021D4"/>
    <w:rsid w:val="00402E48"/>
    <w:rsid w:val="00402FBA"/>
    <w:rsid w:val="00404E8E"/>
    <w:rsid w:val="004056CB"/>
    <w:rsid w:val="0040689D"/>
    <w:rsid w:val="004123A8"/>
    <w:rsid w:val="00412A56"/>
    <w:rsid w:val="00412F20"/>
    <w:rsid w:val="004131D2"/>
    <w:rsid w:val="0041387C"/>
    <w:rsid w:val="00413D6D"/>
    <w:rsid w:val="00415CA9"/>
    <w:rsid w:val="00416CDF"/>
    <w:rsid w:val="00417888"/>
    <w:rsid w:val="00420D71"/>
    <w:rsid w:val="004215E2"/>
    <w:rsid w:val="004216FF"/>
    <w:rsid w:val="0042318C"/>
    <w:rsid w:val="0042338E"/>
    <w:rsid w:val="00423649"/>
    <w:rsid w:val="00423769"/>
    <w:rsid w:val="004239BB"/>
    <w:rsid w:val="0042450B"/>
    <w:rsid w:val="00424887"/>
    <w:rsid w:val="00424B94"/>
    <w:rsid w:val="004264F6"/>
    <w:rsid w:val="00426ABA"/>
    <w:rsid w:val="00432D8C"/>
    <w:rsid w:val="0043317B"/>
    <w:rsid w:val="00434640"/>
    <w:rsid w:val="00436DBE"/>
    <w:rsid w:val="004371D1"/>
    <w:rsid w:val="00437723"/>
    <w:rsid w:val="0043772A"/>
    <w:rsid w:val="00441404"/>
    <w:rsid w:val="00441B1D"/>
    <w:rsid w:val="00441DA0"/>
    <w:rsid w:val="004428A7"/>
    <w:rsid w:val="00442B2C"/>
    <w:rsid w:val="00442EF8"/>
    <w:rsid w:val="00443D87"/>
    <w:rsid w:val="00444112"/>
    <w:rsid w:val="004449E9"/>
    <w:rsid w:val="004450DD"/>
    <w:rsid w:val="00445564"/>
    <w:rsid w:val="00445B30"/>
    <w:rsid w:val="004467E7"/>
    <w:rsid w:val="004478F1"/>
    <w:rsid w:val="00447B87"/>
    <w:rsid w:val="00447EDE"/>
    <w:rsid w:val="0045088F"/>
    <w:rsid w:val="00450ED5"/>
    <w:rsid w:val="004512FB"/>
    <w:rsid w:val="00451A8B"/>
    <w:rsid w:val="00452C00"/>
    <w:rsid w:val="004532E3"/>
    <w:rsid w:val="00453771"/>
    <w:rsid w:val="004538F6"/>
    <w:rsid w:val="00453B81"/>
    <w:rsid w:val="00455F4A"/>
    <w:rsid w:val="004567BE"/>
    <w:rsid w:val="00457375"/>
    <w:rsid w:val="00457EA6"/>
    <w:rsid w:val="00461CA0"/>
    <w:rsid w:val="004639B2"/>
    <w:rsid w:val="00463B2F"/>
    <w:rsid w:val="0046590E"/>
    <w:rsid w:val="004659DA"/>
    <w:rsid w:val="004666C9"/>
    <w:rsid w:val="00466C86"/>
    <w:rsid w:val="00467A5C"/>
    <w:rsid w:val="00467DA5"/>
    <w:rsid w:val="0047097A"/>
    <w:rsid w:val="004711D7"/>
    <w:rsid w:val="00473353"/>
    <w:rsid w:val="0047464B"/>
    <w:rsid w:val="00475494"/>
    <w:rsid w:val="0047605B"/>
    <w:rsid w:val="00476683"/>
    <w:rsid w:val="00477430"/>
    <w:rsid w:val="00477B17"/>
    <w:rsid w:val="00480228"/>
    <w:rsid w:val="0048107D"/>
    <w:rsid w:val="00481FA3"/>
    <w:rsid w:val="00482506"/>
    <w:rsid w:val="004828D3"/>
    <w:rsid w:val="0048372E"/>
    <w:rsid w:val="00484717"/>
    <w:rsid w:val="004849FE"/>
    <w:rsid w:val="00485B1F"/>
    <w:rsid w:val="00485DAA"/>
    <w:rsid w:val="004861E6"/>
    <w:rsid w:val="00486454"/>
    <w:rsid w:val="004868A7"/>
    <w:rsid w:val="00487842"/>
    <w:rsid w:val="00487D0D"/>
    <w:rsid w:val="00490482"/>
    <w:rsid w:val="0049048B"/>
    <w:rsid w:val="00490958"/>
    <w:rsid w:val="00490BDF"/>
    <w:rsid w:val="00491594"/>
    <w:rsid w:val="00492A6C"/>
    <w:rsid w:val="004930EA"/>
    <w:rsid w:val="00493E69"/>
    <w:rsid w:val="00495097"/>
    <w:rsid w:val="00495870"/>
    <w:rsid w:val="004962DD"/>
    <w:rsid w:val="00496501"/>
    <w:rsid w:val="00497C1B"/>
    <w:rsid w:val="00497D6B"/>
    <w:rsid w:val="004A0BF5"/>
    <w:rsid w:val="004A10DF"/>
    <w:rsid w:val="004A10F1"/>
    <w:rsid w:val="004A12B2"/>
    <w:rsid w:val="004A1450"/>
    <w:rsid w:val="004A2D7C"/>
    <w:rsid w:val="004A31C6"/>
    <w:rsid w:val="004A45C4"/>
    <w:rsid w:val="004A4DEC"/>
    <w:rsid w:val="004A51EF"/>
    <w:rsid w:val="004A6EF0"/>
    <w:rsid w:val="004A783D"/>
    <w:rsid w:val="004A786C"/>
    <w:rsid w:val="004B0731"/>
    <w:rsid w:val="004B0AC0"/>
    <w:rsid w:val="004B16D1"/>
    <w:rsid w:val="004B1F9B"/>
    <w:rsid w:val="004B358D"/>
    <w:rsid w:val="004B4963"/>
    <w:rsid w:val="004B4F96"/>
    <w:rsid w:val="004B58BA"/>
    <w:rsid w:val="004B6A5B"/>
    <w:rsid w:val="004B7F41"/>
    <w:rsid w:val="004C0B72"/>
    <w:rsid w:val="004C0EBF"/>
    <w:rsid w:val="004C12FE"/>
    <w:rsid w:val="004C1716"/>
    <w:rsid w:val="004C2305"/>
    <w:rsid w:val="004C3836"/>
    <w:rsid w:val="004C4075"/>
    <w:rsid w:val="004C5D40"/>
    <w:rsid w:val="004C6C5D"/>
    <w:rsid w:val="004D0FA1"/>
    <w:rsid w:val="004D1F84"/>
    <w:rsid w:val="004D20F8"/>
    <w:rsid w:val="004D27C0"/>
    <w:rsid w:val="004D35C1"/>
    <w:rsid w:val="004D4F62"/>
    <w:rsid w:val="004D52A0"/>
    <w:rsid w:val="004D66B9"/>
    <w:rsid w:val="004D79B7"/>
    <w:rsid w:val="004E012A"/>
    <w:rsid w:val="004E0558"/>
    <w:rsid w:val="004E1610"/>
    <w:rsid w:val="004E1E06"/>
    <w:rsid w:val="004E2BD6"/>
    <w:rsid w:val="004E2D9A"/>
    <w:rsid w:val="004E2DF3"/>
    <w:rsid w:val="004E2F40"/>
    <w:rsid w:val="004E3846"/>
    <w:rsid w:val="004E4CEC"/>
    <w:rsid w:val="004E5871"/>
    <w:rsid w:val="004E5875"/>
    <w:rsid w:val="004E5890"/>
    <w:rsid w:val="004E6A15"/>
    <w:rsid w:val="004E7D5F"/>
    <w:rsid w:val="004E7DE2"/>
    <w:rsid w:val="004F0516"/>
    <w:rsid w:val="004F079B"/>
    <w:rsid w:val="004F2850"/>
    <w:rsid w:val="004F3450"/>
    <w:rsid w:val="004F5978"/>
    <w:rsid w:val="004F5E5F"/>
    <w:rsid w:val="004F6018"/>
    <w:rsid w:val="004F7459"/>
    <w:rsid w:val="004F758E"/>
    <w:rsid w:val="004F7AC1"/>
    <w:rsid w:val="00500431"/>
    <w:rsid w:val="00500B71"/>
    <w:rsid w:val="00501199"/>
    <w:rsid w:val="00501499"/>
    <w:rsid w:val="00501835"/>
    <w:rsid w:val="005020B9"/>
    <w:rsid w:val="0050297E"/>
    <w:rsid w:val="005037FA"/>
    <w:rsid w:val="0050444F"/>
    <w:rsid w:val="00504619"/>
    <w:rsid w:val="00505322"/>
    <w:rsid w:val="005056ED"/>
    <w:rsid w:val="00505EA3"/>
    <w:rsid w:val="005111FF"/>
    <w:rsid w:val="00512175"/>
    <w:rsid w:val="00512962"/>
    <w:rsid w:val="0051374D"/>
    <w:rsid w:val="0051384B"/>
    <w:rsid w:val="00513B4C"/>
    <w:rsid w:val="00514610"/>
    <w:rsid w:val="00515014"/>
    <w:rsid w:val="005164C8"/>
    <w:rsid w:val="00516D50"/>
    <w:rsid w:val="00517CC8"/>
    <w:rsid w:val="0052048C"/>
    <w:rsid w:val="005214DC"/>
    <w:rsid w:val="00521675"/>
    <w:rsid w:val="005217E7"/>
    <w:rsid w:val="00522BE4"/>
    <w:rsid w:val="00523671"/>
    <w:rsid w:val="00524010"/>
    <w:rsid w:val="00524FFE"/>
    <w:rsid w:val="0052529F"/>
    <w:rsid w:val="0052562A"/>
    <w:rsid w:val="00525669"/>
    <w:rsid w:val="0052662B"/>
    <w:rsid w:val="00526732"/>
    <w:rsid w:val="00526994"/>
    <w:rsid w:val="00526E84"/>
    <w:rsid w:val="00527AB5"/>
    <w:rsid w:val="00527C9D"/>
    <w:rsid w:val="005303FB"/>
    <w:rsid w:val="00530800"/>
    <w:rsid w:val="00531C1C"/>
    <w:rsid w:val="00532161"/>
    <w:rsid w:val="0053248B"/>
    <w:rsid w:val="0053378A"/>
    <w:rsid w:val="00533812"/>
    <w:rsid w:val="005338BD"/>
    <w:rsid w:val="00535AE1"/>
    <w:rsid w:val="005369B4"/>
    <w:rsid w:val="00537B5B"/>
    <w:rsid w:val="00537D41"/>
    <w:rsid w:val="00540EF1"/>
    <w:rsid w:val="00541D28"/>
    <w:rsid w:val="00541F6A"/>
    <w:rsid w:val="00542654"/>
    <w:rsid w:val="005427D0"/>
    <w:rsid w:val="00542EB2"/>
    <w:rsid w:val="00543981"/>
    <w:rsid w:val="00544046"/>
    <w:rsid w:val="0054482F"/>
    <w:rsid w:val="00545E8E"/>
    <w:rsid w:val="00545EC4"/>
    <w:rsid w:val="0054615E"/>
    <w:rsid w:val="005468BF"/>
    <w:rsid w:val="00547360"/>
    <w:rsid w:val="00547831"/>
    <w:rsid w:val="005479C8"/>
    <w:rsid w:val="00550046"/>
    <w:rsid w:val="00550A32"/>
    <w:rsid w:val="005514ED"/>
    <w:rsid w:val="0055194A"/>
    <w:rsid w:val="00551D69"/>
    <w:rsid w:val="00552708"/>
    <w:rsid w:val="00553C13"/>
    <w:rsid w:val="00553F61"/>
    <w:rsid w:val="00553FD4"/>
    <w:rsid w:val="005559DC"/>
    <w:rsid w:val="005564D6"/>
    <w:rsid w:val="0055727C"/>
    <w:rsid w:val="00560536"/>
    <w:rsid w:val="00564343"/>
    <w:rsid w:val="00564A94"/>
    <w:rsid w:val="0056569C"/>
    <w:rsid w:val="00566B10"/>
    <w:rsid w:val="00566CCA"/>
    <w:rsid w:val="00567B99"/>
    <w:rsid w:val="00571195"/>
    <w:rsid w:val="0057126E"/>
    <w:rsid w:val="00572A75"/>
    <w:rsid w:val="00572CFA"/>
    <w:rsid w:val="00574EA8"/>
    <w:rsid w:val="00574FCC"/>
    <w:rsid w:val="00575196"/>
    <w:rsid w:val="00575843"/>
    <w:rsid w:val="005768AB"/>
    <w:rsid w:val="00577592"/>
    <w:rsid w:val="005804E1"/>
    <w:rsid w:val="00580B36"/>
    <w:rsid w:val="00581392"/>
    <w:rsid w:val="0058162D"/>
    <w:rsid w:val="00581BDB"/>
    <w:rsid w:val="005840D5"/>
    <w:rsid w:val="00584D01"/>
    <w:rsid w:val="00585106"/>
    <w:rsid w:val="00585795"/>
    <w:rsid w:val="00587584"/>
    <w:rsid w:val="005879B7"/>
    <w:rsid w:val="00590BB7"/>
    <w:rsid w:val="00590DDE"/>
    <w:rsid w:val="005914AB"/>
    <w:rsid w:val="00592E4F"/>
    <w:rsid w:val="00592ECC"/>
    <w:rsid w:val="00593983"/>
    <w:rsid w:val="00594166"/>
    <w:rsid w:val="0059453C"/>
    <w:rsid w:val="005964F4"/>
    <w:rsid w:val="00596A2E"/>
    <w:rsid w:val="00597C31"/>
    <w:rsid w:val="005A176E"/>
    <w:rsid w:val="005A30AF"/>
    <w:rsid w:val="005A629C"/>
    <w:rsid w:val="005A69AF"/>
    <w:rsid w:val="005A6E17"/>
    <w:rsid w:val="005B099A"/>
    <w:rsid w:val="005B0CE2"/>
    <w:rsid w:val="005B0F13"/>
    <w:rsid w:val="005B457D"/>
    <w:rsid w:val="005B5657"/>
    <w:rsid w:val="005B5662"/>
    <w:rsid w:val="005B5A1C"/>
    <w:rsid w:val="005B650A"/>
    <w:rsid w:val="005C0935"/>
    <w:rsid w:val="005C15C8"/>
    <w:rsid w:val="005C18F9"/>
    <w:rsid w:val="005C29E7"/>
    <w:rsid w:val="005C3BAE"/>
    <w:rsid w:val="005C40E1"/>
    <w:rsid w:val="005C6567"/>
    <w:rsid w:val="005C685F"/>
    <w:rsid w:val="005C7C71"/>
    <w:rsid w:val="005D0ADE"/>
    <w:rsid w:val="005D0ECC"/>
    <w:rsid w:val="005D1706"/>
    <w:rsid w:val="005D2FCC"/>
    <w:rsid w:val="005D35BE"/>
    <w:rsid w:val="005D365E"/>
    <w:rsid w:val="005D61F9"/>
    <w:rsid w:val="005D69C3"/>
    <w:rsid w:val="005D7550"/>
    <w:rsid w:val="005D75DE"/>
    <w:rsid w:val="005E190C"/>
    <w:rsid w:val="005E35C9"/>
    <w:rsid w:val="005E3CB8"/>
    <w:rsid w:val="005E5897"/>
    <w:rsid w:val="005E5F72"/>
    <w:rsid w:val="005E6198"/>
    <w:rsid w:val="005E6B8A"/>
    <w:rsid w:val="005E75DA"/>
    <w:rsid w:val="005E7EAD"/>
    <w:rsid w:val="005E7F17"/>
    <w:rsid w:val="005F02B7"/>
    <w:rsid w:val="005F0493"/>
    <w:rsid w:val="005F0C9A"/>
    <w:rsid w:val="005F0CB0"/>
    <w:rsid w:val="005F12C9"/>
    <w:rsid w:val="005F1B20"/>
    <w:rsid w:val="005F1B21"/>
    <w:rsid w:val="005F2B7F"/>
    <w:rsid w:val="005F4297"/>
    <w:rsid w:val="005F4678"/>
    <w:rsid w:val="005F5A58"/>
    <w:rsid w:val="005F5CD1"/>
    <w:rsid w:val="005F5D46"/>
    <w:rsid w:val="005F5F19"/>
    <w:rsid w:val="005F663B"/>
    <w:rsid w:val="005F6BCC"/>
    <w:rsid w:val="005F7A2F"/>
    <w:rsid w:val="00600ECE"/>
    <w:rsid w:val="00602136"/>
    <w:rsid w:val="00602E1E"/>
    <w:rsid w:val="00604344"/>
    <w:rsid w:val="00604B55"/>
    <w:rsid w:val="00605FE1"/>
    <w:rsid w:val="006076CE"/>
    <w:rsid w:val="006101FA"/>
    <w:rsid w:val="00611142"/>
    <w:rsid w:val="00611F77"/>
    <w:rsid w:val="00612495"/>
    <w:rsid w:val="00614417"/>
    <w:rsid w:val="00614C32"/>
    <w:rsid w:val="006152AE"/>
    <w:rsid w:val="0061741D"/>
    <w:rsid w:val="0061751F"/>
    <w:rsid w:val="006176F2"/>
    <w:rsid w:val="00620414"/>
    <w:rsid w:val="00620DD5"/>
    <w:rsid w:val="00621E50"/>
    <w:rsid w:val="006226DC"/>
    <w:rsid w:val="0062275F"/>
    <w:rsid w:val="006240F5"/>
    <w:rsid w:val="00624337"/>
    <w:rsid w:val="006244BB"/>
    <w:rsid w:val="00625201"/>
    <w:rsid w:val="00626374"/>
    <w:rsid w:val="006268C9"/>
    <w:rsid w:val="006274E8"/>
    <w:rsid w:val="006300B6"/>
    <w:rsid w:val="00630232"/>
    <w:rsid w:val="0063128A"/>
    <w:rsid w:val="00632978"/>
    <w:rsid w:val="006331EB"/>
    <w:rsid w:val="0063347A"/>
    <w:rsid w:val="00633916"/>
    <w:rsid w:val="00634598"/>
    <w:rsid w:val="00634868"/>
    <w:rsid w:val="006357BE"/>
    <w:rsid w:val="00635A6B"/>
    <w:rsid w:val="006370B1"/>
    <w:rsid w:val="00641BF0"/>
    <w:rsid w:val="0064265B"/>
    <w:rsid w:val="00642D7D"/>
    <w:rsid w:val="0064304E"/>
    <w:rsid w:val="0064310C"/>
    <w:rsid w:val="006439BB"/>
    <w:rsid w:val="00643E7B"/>
    <w:rsid w:val="006443C0"/>
    <w:rsid w:val="006445D7"/>
    <w:rsid w:val="00644DBD"/>
    <w:rsid w:val="006454EF"/>
    <w:rsid w:val="006457F3"/>
    <w:rsid w:val="00645CD7"/>
    <w:rsid w:val="006460E4"/>
    <w:rsid w:val="006464F5"/>
    <w:rsid w:val="00647542"/>
    <w:rsid w:val="0065052B"/>
    <w:rsid w:val="00652F46"/>
    <w:rsid w:val="006530EA"/>
    <w:rsid w:val="0065313A"/>
    <w:rsid w:val="0065336F"/>
    <w:rsid w:val="006559A8"/>
    <w:rsid w:val="00656400"/>
    <w:rsid w:val="00656C22"/>
    <w:rsid w:val="00656E31"/>
    <w:rsid w:val="006570EC"/>
    <w:rsid w:val="006600F4"/>
    <w:rsid w:val="006601D7"/>
    <w:rsid w:val="00662A03"/>
    <w:rsid w:val="006631D7"/>
    <w:rsid w:val="00663521"/>
    <w:rsid w:val="00663BB2"/>
    <w:rsid w:val="0066499D"/>
    <w:rsid w:val="00664A8C"/>
    <w:rsid w:val="00664E05"/>
    <w:rsid w:val="006656EB"/>
    <w:rsid w:val="00666709"/>
    <w:rsid w:val="0067007B"/>
    <w:rsid w:val="00671236"/>
    <w:rsid w:val="0067140C"/>
    <w:rsid w:val="0067140F"/>
    <w:rsid w:val="006714B6"/>
    <w:rsid w:val="0067169B"/>
    <w:rsid w:val="00673A5B"/>
    <w:rsid w:val="0067430C"/>
    <w:rsid w:val="00674CEC"/>
    <w:rsid w:val="006750EA"/>
    <w:rsid w:val="00675289"/>
    <w:rsid w:val="006755D3"/>
    <w:rsid w:val="0067658E"/>
    <w:rsid w:val="006765CD"/>
    <w:rsid w:val="00676A03"/>
    <w:rsid w:val="00676ABC"/>
    <w:rsid w:val="00676CE7"/>
    <w:rsid w:val="006776DB"/>
    <w:rsid w:val="006777A8"/>
    <w:rsid w:val="006777AD"/>
    <w:rsid w:val="00677E52"/>
    <w:rsid w:val="00677E73"/>
    <w:rsid w:val="006808F9"/>
    <w:rsid w:val="00683CEE"/>
    <w:rsid w:val="00684923"/>
    <w:rsid w:val="0068516B"/>
    <w:rsid w:val="006855FC"/>
    <w:rsid w:val="00685BB4"/>
    <w:rsid w:val="00686BB9"/>
    <w:rsid w:val="00686D13"/>
    <w:rsid w:val="006907AC"/>
    <w:rsid w:val="00691948"/>
    <w:rsid w:val="00692D9A"/>
    <w:rsid w:val="006945AD"/>
    <w:rsid w:val="00694785"/>
    <w:rsid w:val="00694854"/>
    <w:rsid w:val="00695C31"/>
    <w:rsid w:val="006963B6"/>
    <w:rsid w:val="00697687"/>
    <w:rsid w:val="006A0951"/>
    <w:rsid w:val="006A1181"/>
    <w:rsid w:val="006A13FD"/>
    <w:rsid w:val="006A3CF7"/>
    <w:rsid w:val="006A52CC"/>
    <w:rsid w:val="006A5444"/>
    <w:rsid w:val="006A6002"/>
    <w:rsid w:val="006A61FD"/>
    <w:rsid w:val="006A6C8F"/>
    <w:rsid w:val="006B03C8"/>
    <w:rsid w:val="006B0B02"/>
    <w:rsid w:val="006B0E40"/>
    <w:rsid w:val="006B2021"/>
    <w:rsid w:val="006B2941"/>
    <w:rsid w:val="006B34BE"/>
    <w:rsid w:val="006B41C9"/>
    <w:rsid w:val="006B5A9F"/>
    <w:rsid w:val="006B7FAE"/>
    <w:rsid w:val="006C13D5"/>
    <w:rsid w:val="006C440F"/>
    <w:rsid w:val="006C6F52"/>
    <w:rsid w:val="006C777E"/>
    <w:rsid w:val="006D1254"/>
    <w:rsid w:val="006D1484"/>
    <w:rsid w:val="006D3524"/>
    <w:rsid w:val="006D3FD7"/>
    <w:rsid w:val="006D4226"/>
    <w:rsid w:val="006D4D4A"/>
    <w:rsid w:val="006D6EAE"/>
    <w:rsid w:val="006D7D52"/>
    <w:rsid w:val="006D7F5F"/>
    <w:rsid w:val="006E0433"/>
    <w:rsid w:val="006E0B21"/>
    <w:rsid w:val="006E0FA0"/>
    <w:rsid w:val="006E132F"/>
    <w:rsid w:val="006E1E05"/>
    <w:rsid w:val="006E2039"/>
    <w:rsid w:val="006E2A77"/>
    <w:rsid w:val="006E35B5"/>
    <w:rsid w:val="006E3648"/>
    <w:rsid w:val="006E3D82"/>
    <w:rsid w:val="006E470B"/>
    <w:rsid w:val="006E47AC"/>
    <w:rsid w:val="006E492F"/>
    <w:rsid w:val="006E57BC"/>
    <w:rsid w:val="006E5887"/>
    <w:rsid w:val="006E78A7"/>
    <w:rsid w:val="006E7B55"/>
    <w:rsid w:val="006F0044"/>
    <w:rsid w:val="006F059E"/>
    <w:rsid w:val="006F28D4"/>
    <w:rsid w:val="006F339A"/>
    <w:rsid w:val="006F54E1"/>
    <w:rsid w:val="006F56E4"/>
    <w:rsid w:val="006F5FF6"/>
    <w:rsid w:val="00700927"/>
    <w:rsid w:val="007009D8"/>
    <w:rsid w:val="007014EE"/>
    <w:rsid w:val="0070151E"/>
    <w:rsid w:val="0070161D"/>
    <w:rsid w:val="0070184F"/>
    <w:rsid w:val="00701BB8"/>
    <w:rsid w:val="00701F08"/>
    <w:rsid w:val="007022AD"/>
    <w:rsid w:val="00702CBC"/>
    <w:rsid w:val="00702E78"/>
    <w:rsid w:val="007030AD"/>
    <w:rsid w:val="00703AE2"/>
    <w:rsid w:val="00704B5A"/>
    <w:rsid w:val="007051F5"/>
    <w:rsid w:val="00705654"/>
    <w:rsid w:val="00706403"/>
    <w:rsid w:val="007064A3"/>
    <w:rsid w:val="007103A5"/>
    <w:rsid w:val="007106E3"/>
    <w:rsid w:val="00711271"/>
    <w:rsid w:val="0071133B"/>
    <w:rsid w:val="00711A6F"/>
    <w:rsid w:val="00712A6E"/>
    <w:rsid w:val="00712F23"/>
    <w:rsid w:val="00713129"/>
    <w:rsid w:val="0071400C"/>
    <w:rsid w:val="00714746"/>
    <w:rsid w:val="00715A54"/>
    <w:rsid w:val="00715AE2"/>
    <w:rsid w:val="00722855"/>
    <w:rsid w:val="0072509A"/>
    <w:rsid w:val="0072671F"/>
    <w:rsid w:val="00726744"/>
    <w:rsid w:val="00727FBA"/>
    <w:rsid w:val="00730226"/>
    <w:rsid w:val="0073079E"/>
    <w:rsid w:val="00730CA3"/>
    <w:rsid w:val="00731396"/>
    <w:rsid w:val="0073155F"/>
    <w:rsid w:val="007336B0"/>
    <w:rsid w:val="00733E98"/>
    <w:rsid w:val="007350B2"/>
    <w:rsid w:val="0073593D"/>
    <w:rsid w:val="0074031E"/>
    <w:rsid w:val="007408F3"/>
    <w:rsid w:val="00740966"/>
    <w:rsid w:val="0074235D"/>
    <w:rsid w:val="00742643"/>
    <w:rsid w:val="0074287F"/>
    <w:rsid w:val="00742A73"/>
    <w:rsid w:val="007431D9"/>
    <w:rsid w:val="00744228"/>
    <w:rsid w:val="00744CAA"/>
    <w:rsid w:val="00744D28"/>
    <w:rsid w:val="007458A0"/>
    <w:rsid w:val="007459C5"/>
    <w:rsid w:val="00746F85"/>
    <w:rsid w:val="00747F8E"/>
    <w:rsid w:val="00747FAB"/>
    <w:rsid w:val="00750321"/>
    <w:rsid w:val="00750AB1"/>
    <w:rsid w:val="00750EE3"/>
    <w:rsid w:val="00751AA8"/>
    <w:rsid w:val="007530A2"/>
    <w:rsid w:val="007532C9"/>
    <w:rsid w:val="0075424D"/>
    <w:rsid w:val="00754851"/>
    <w:rsid w:val="0075587C"/>
    <w:rsid w:val="0075651B"/>
    <w:rsid w:val="007565FE"/>
    <w:rsid w:val="00756B2B"/>
    <w:rsid w:val="00757D63"/>
    <w:rsid w:val="0076061B"/>
    <w:rsid w:val="00760774"/>
    <w:rsid w:val="00760C87"/>
    <w:rsid w:val="007617E4"/>
    <w:rsid w:val="00762E65"/>
    <w:rsid w:val="007630D0"/>
    <w:rsid w:val="00763313"/>
    <w:rsid w:val="007642FA"/>
    <w:rsid w:val="00764FF5"/>
    <w:rsid w:val="00765B23"/>
    <w:rsid w:val="00766F5B"/>
    <w:rsid w:val="00767E09"/>
    <w:rsid w:val="00770B3C"/>
    <w:rsid w:val="00770FC7"/>
    <w:rsid w:val="007712B0"/>
    <w:rsid w:val="007715DD"/>
    <w:rsid w:val="00771FF8"/>
    <w:rsid w:val="0077348F"/>
    <w:rsid w:val="0077442F"/>
    <w:rsid w:val="00775E63"/>
    <w:rsid w:val="0077680F"/>
    <w:rsid w:val="007777A8"/>
    <w:rsid w:val="007778FE"/>
    <w:rsid w:val="00777D9F"/>
    <w:rsid w:val="00780FBE"/>
    <w:rsid w:val="00781D5C"/>
    <w:rsid w:val="00782045"/>
    <w:rsid w:val="007827DD"/>
    <w:rsid w:val="00782E87"/>
    <w:rsid w:val="00783D5E"/>
    <w:rsid w:val="00784152"/>
    <w:rsid w:val="0078469F"/>
    <w:rsid w:val="00784986"/>
    <w:rsid w:val="00785494"/>
    <w:rsid w:val="00785F54"/>
    <w:rsid w:val="007860E8"/>
    <w:rsid w:val="0078661C"/>
    <w:rsid w:val="00786CEF"/>
    <w:rsid w:val="00786DC4"/>
    <w:rsid w:val="0078722E"/>
    <w:rsid w:val="00790F99"/>
    <w:rsid w:val="00791CF3"/>
    <w:rsid w:val="0079244E"/>
    <w:rsid w:val="0079313F"/>
    <w:rsid w:val="00793360"/>
    <w:rsid w:val="00794110"/>
    <w:rsid w:val="007941B9"/>
    <w:rsid w:val="00794FD8"/>
    <w:rsid w:val="007955E0"/>
    <w:rsid w:val="00795DA3"/>
    <w:rsid w:val="00795DD1"/>
    <w:rsid w:val="00795FF9"/>
    <w:rsid w:val="0079683B"/>
    <w:rsid w:val="007972C0"/>
    <w:rsid w:val="0079775E"/>
    <w:rsid w:val="007A036C"/>
    <w:rsid w:val="007A037A"/>
    <w:rsid w:val="007A09E0"/>
    <w:rsid w:val="007A0F41"/>
    <w:rsid w:val="007A510E"/>
    <w:rsid w:val="007A5DAD"/>
    <w:rsid w:val="007A67BA"/>
    <w:rsid w:val="007B23F4"/>
    <w:rsid w:val="007B2411"/>
    <w:rsid w:val="007B2433"/>
    <w:rsid w:val="007B24C6"/>
    <w:rsid w:val="007B37BA"/>
    <w:rsid w:val="007B3CC9"/>
    <w:rsid w:val="007B4D5D"/>
    <w:rsid w:val="007B5DB1"/>
    <w:rsid w:val="007B6F4E"/>
    <w:rsid w:val="007B72FC"/>
    <w:rsid w:val="007B76F6"/>
    <w:rsid w:val="007C0210"/>
    <w:rsid w:val="007C03B6"/>
    <w:rsid w:val="007C1CEC"/>
    <w:rsid w:val="007C226D"/>
    <w:rsid w:val="007C2A4D"/>
    <w:rsid w:val="007C2B91"/>
    <w:rsid w:val="007C501A"/>
    <w:rsid w:val="007C576C"/>
    <w:rsid w:val="007C5B85"/>
    <w:rsid w:val="007C5DBA"/>
    <w:rsid w:val="007C68CE"/>
    <w:rsid w:val="007C7DA6"/>
    <w:rsid w:val="007D0380"/>
    <w:rsid w:val="007D03D3"/>
    <w:rsid w:val="007D0856"/>
    <w:rsid w:val="007D1CAF"/>
    <w:rsid w:val="007D2166"/>
    <w:rsid w:val="007D293F"/>
    <w:rsid w:val="007D2F29"/>
    <w:rsid w:val="007D3062"/>
    <w:rsid w:val="007D420E"/>
    <w:rsid w:val="007D5190"/>
    <w:rsid w:val="007D6EC9"/>
    <w:rsid w:val="007D6FF5"/>
    <w:rsid w:val="007D7230"/>
    <w:rsid w:val="007E01E1"/>
    <w:rsid w:val="007E024F"/>
    <w:rsid w:val="007E0302"/>
    <w:rsid w:val="007E087C"/>
    <w:rsid w:val="007E37A9"/>
    <w:rsid w:val="007E42B1"/>
    <w:rsid w:val="007E4B18"/>
    <w:rsid w:val="007E4DDD"/>
    <w:rsid w:val="007E6D5C"/>
    <w:rsid w:val="007E7F14"/>
    <w:rsid w:val="007E7FA7"/>
    <w:rsid w:val="007F1C18"/>
    <w:rsid w:val="007F3DE4"/>
    <w:rsid w:val="007F3EBC"/>
    <w:rsid w:val="007F4A7F"/>
    <w:rsid w:val="007F732F"/>
    <w:rsid w:val="007F7442"/>
    <w:rsid w:val="007F79B7"/>
    <w:rsid w:val="007F7B80"/>
    <w:rsid w:val="0080009C"/>
    <w:rsid w:val="00800206"/>
    <w:rsid w:val="00800B62"/>
    <w:rsid w:val="00800FE4"/>
    <w:rsid w:val="00801BAA"/>
    <w:rsid w:val="008029CB"/>
    <w:rsid w:val="00802BC7"/>
    <w:rsid w:val="00802F42"/>
    <w:rsid w:val="0080454B"/>
    <w:rsid w:val="00804822"/>
    <w:rsid w:val="00804F32"/>
    <w:rsid w:val="00804F83"/>
    <w:rsid w:val="00805CA5"/>
    <w:rsid w:val="0080611B"/>
    <w:rsid w:val="00806254"/>
    <w:rsid w:val="00807A4E"/>
    <w:rsid w:val="00807BDE"/>
    <w:rsid w:val="00810CAB"/>
    <w:rsid w:val="00813063"/>
    <w:rsid w:val="00816DEC"/>
    <w:rsid w:val="008174A5"/>
    <w:rsid w:val="008200D7"/>
    <w:rsid w:val="00820C45"/>
    <w:rsid w:val="0082258B"/>
    <w:rsid w:val="00822604"/>
    <w:rsid w:val="00822C8E"/>
    <w:rsid w:val="00823776"/>
    <w:rsid w:val="0082410D"/>
    <w:rsid w:val="00825043"/>
    <w:rsid w:val="0082543A"/>
    <w:rsid w:val="00825AD3"/>
    <w:rsid w:val="00825BDD"/>
    <w:rsid w:val="00825E42"/>
    <w:rsid w:val="008303BD"/>
    <w:rsid w:val="008308E2"/>
    <w:rsid w:val="0083166D"/>
    <w:rsid w:val="0083172E"/>
    <w:rsid w:val="00831A6C"/>
    <w:rsid w:val="00831DBA"/>
    <w:rsid w:val="00832DB0"/>
    <w:rsid w:val="0083307C"/>
    <w:rsid w:val="00833E85"/>
    <w:rsid w:val="008347BC"/>
    <w:rsid w:val="00836080"/>
    <w:rsid w:val="00837040"/>
    <w:rsid w:val="008376E8"/>
    <w:rsid w:val="0084054F"/>
    <w:rsid w:val="00840740"/>
    <w:rsid w:val="0084128A"/>
    <w:rsid w:val="00841351"/>
    <w:rsid w:val="0084278B"/>
    <w:rsid w:val="0084289A"/>
    <w:rsid w:val="00843E9B"/>
    <w:rsid w:val="008443B5"/>
    <w:rsid w:val="008449DB"/>
    <w:rsid w:val="00845E16"/>
    <w:rsid w:val="00846514"/>
    <w:rsid w:val="00846903"/>
    <w:rsid w:val="00847092"/>
    <w:rsid w:val="008473E3"/>
    <w:rsid w:val="00847413"/>
    <w:rsid w:val="00847CEA"/>
    <w:rsid w:val="00850FFD"/>
    <w:rsid w:val="00851B45"/>
    <w:rsid w:val="00854778"/>
    <w:rsid w:val="00856525"/>
    <w:rsid w:val="00856543"/>
    <w:rsid w:val="008566F4"/>
    <w:rsid w:val="00856B7B"/>
    <w:rsid w:val="0085735C"/>
    <w:rsid w:val="008577A7"/>
    <w:rsid w:val="00860EE1"/>
    <w:rsid w:val="00861C90"/>
    <w:rsid w:val="008639B3"/>
    <w:rsid w:val="00864A4A"/>
    <w:rsid w:val="008654F0"/>
    <w:rsid w:val="0086636E"/>
    <w:rsid w:val="0086732C"/>
    <w:rsid w:val="00871B64"/>
    <w:rsid w:val="00872309"/>
    <w:rsid w:val="00872451"/>
    <w:rsid w:val="0087257F"/>
    <w:rsid w:val="008743AF"/>
    <w:rsid w:val="00875732"/>
    <w:rsid w:val="008757EA"/>
    <w:rsid w:val="00877076"/>
    <w:rsid w:val="008805FA"/>
    <w:rsid w:val="00881CC6"/>
    <w:rsid w:val="0088269A"/>
    <w:rsid w:val="00882883"/>
    <w:rsid w:val="00884866"/>
    <w:rsid w:val="00884959"/>
    <w:rsid w:val="0088595F"/>
    <w:rsid w:val="00885CA2"/>
    <w:rsid w:val="008877AE"/>
    <w:rsid w:val="0089065F"/>
    <w:rsid w:val="00890D86"/>
    <w:rsid w:val="00891548"/>
    <w:rsid w:val="0089256D"/>
    <w:rsid w:val="008933BB"/>
    <w:rsid w:val="008938E8"/>
    <w:rsid w:val="00893CB6"/>
    <w:rsid w:val="00894978"/>
    <w:rsid w:val="008949C6"/>
    <w:rsid w:val="00894A6B"/>
    <w:rsid w:val="00895DAE"/>
    <w:rsid w:val="0089630E"/>
    <w:rsid w:val="0089726F"/>
    <w:rsid w:val="00897EC5"/>
    <w:rsid w:val="00897F31"/>
    <w:rsid w:val="008A017A"/>
    <w:rsid w:val="008A1540"/>
    <w:rsid w:val="008A2E3D"/>
    <w:rsid w:val="008A330F"/>
    <w:rsid w:val="008A35B9"/>
    <w:rsid w:val="008A419C"/>
    <w:rsid w:val="008A4609"/>
    <w:rsid w:val="008A4924"/>
    <w:rsid w:val="008A5AF6"/>
    <w:rsid w:val="008A75B8"/>
    <w:rsid w:val="008A7A3E"/>
    <w:rsid w:val="008B136D"/>
    <w:rsid w:val="008B1F2B"/>
    <w:rsid w:val="008B2888"/>
    <w:rsid w:val="008B444D"/>
    <w:rsid w:val="008B4E98"/>
    <w:rsid w:val="008B519D"/>
    <w:rsid w:val="008B5DBE"/>
    <w:rsid w:val="008B66F5"/>
    <w:rsid w:val="008B784C"/>
    <w:rsid w:val="008B7C55"/>
    <w:rsid w:val="008C02E9"/>
    <w:rsid w:val="008C0731"/>
    <w:rsid w:val="008C1629"/>
    <w:rsid w:val="008C27E5"/>
    <w:rsid w:val="008C2C01"/>
    <w:rsid w:val="008C3461"/>
    <w:rsid w:val="008C3D6E"/>
    <w:rsid w:val="008C3FD1"/>
    <w:rsid w:val="008C44B5"/>
    <w:rsid w:val="008C47CE"/>
    <w:rsid w:val="008C5C05"/>
    <w:rsid w:val="008C669F"/>
    <w:rsid w:val="008C6B4E"/>
    <w:rsid w:val="008C74FA"/>
    <w:rsid w:val="008D0D54"/>
    <w:rsid w:val="008D0F09"/>
    <w:rsid w:val="008D12BA"/>
    <w:rsid w:val="008D1318"/>
    <w:rsid w:val="008D2013"/>
    <w:rsid w:val="008D3074"/>
    <w:rsid w:val="008D54F0"/>
    <w:rsid w:val="008D60B7"/>
    <w:rsid w:val="008D76DB"/>
    <w:rsid w:val="008D7722"/>
    <w:rsid w:val="008D7C51"/>
    <w:rsid w:val="008E061B"/>
    <w:rsid w:val="008E0672"/>
    <w:rsid w:val="008E1144"/>
    <w:rsid w:val="008E1C0A"/>
    <w:rsid w:val="008E2293"/>
    <w:rsid w:val="008E2DE5"/>
    <w:rsid w:val="008E30A4"/>
    <w:rsid w:val="008E4BEF"/>
    <w:rsid w:val="008E51CC"/>
    <w:rsid w:val="008E5370"/>
    <w:rsid w:val="008E5C82"/>
    <w:rsid w:val="008E7A7A"/>
    <w:rsid w:val="008F08AF"/>
    <w:rsid w:val="008F16F8"/>
    <w:rsid w:val="008F2688"/>
    <w:rsid w:val="008F4B56"/>
    <w:rsid w:val="008F52FE"/>
    <w:rsid w:val="008F5356"/>
    <w:rsid w:val="008F6131"/>
    <w:rsid w:val="008F7F26"/>
    <w:rsid w:val="00900DB6"/>
    <w:rsid w:val="00901A8F"/>
    <w:rsid w:val="0090227D"/>
    <w:rsid w:val="00902882"/>
    <w:rsid w:val="009032E7"/>
    <w:rsid w:val="00904959"/>
    <w:rsid w:val="00904A19"/>
    <w:rsid w:val="00904BF8"/>
    <w:rsid w:val="00904F1C"/>
    <w:rsid w:val="009057B7"/>
    <w:rsid w:val="00907290"/>
    <w:rsid w:val="009072AD"/>
    <w:rsid w:val="00907AE9"/>
    <w:rsid w:val="009117AB"/>
    <w:rsid w:val="00912093"/>
    <w:rsid w:val="00912369"/>
    <w:rsid w:val="00912A14"/>
    <w:rsid w:val="00913FF1"/>
    <w:rsid w:val="0091418E"/>
    <w:rsid w:val="00915DE2"/>
    <w:rsid w:val="00916474"/>
    <w:rsid w:val="00917B5C"/>
    <w:rsid w:val="00920F3D"/>
    <w:rsid w:val="009214C2"/>
    <w:rsid w:val="0092265C"/>
    <w:rsid w:val="009229E3"/>
    <w:rsid w:val="009230A9"/>
    <w:rsid w:val="00923187"/>
    <w:rsid w:val="00925360"/>
    <w:rsid w:val="00925748"/>
    <w:rsid w:val="0092585A"/>
    <w:rsid w:val="00926533"/>
    <w:rsid w:val="00926BD4"/>
    <w:rsid w:val="00927483"/>
    <w:rsid w:val="00927EDA"/>
    <w:rsid w:val="00927F93"/>
    <w:rsid w:val="0093132B"/>
    <w:rsid w:val="00932883"/>
    <w:rsid w:val="00935E26"/>
    <w:rsid w:val="00935F4E"/>
    <w:rsid w:val="00937009"/>
    <w:rsid w:val="00937F62"/>
    <w:rsid w:val="0094012B"/>
    <w:rsid w:val="00941B4B"/>
    <w:rsid w:val="0094291C"/>
    <w:rsid w:val="00943AE0"/>
    <w:rsid w:val="00943F16"/>
    <w:rsid w:val="00943F89"/>
    <w:rsid w:val="009462CA"/>
    <w:rsid w:val="009464DB"/>
    <w:rsid w:val="00946756"/>
    <w:rsid w:val="00946BFC"/>
    <w:rsid w:val="00947828"/>
    <w:rsid w:val="009500FD"/>
    <w:rsid w:val="00950C67"/>
    <w:rsid w:val="009513D5"/>
    <w:rsid w:val="00951478"/>
    <w:rsid w:val="009533EA"/>
    <w:rsid w:val="009537AD"/>
    <w:rsid w:val="00953907"/>
    <w:rsid w:val="0095399F"/>
    <w:rsid w:val="00953C76"/>
    <w:rsid w:val="00953C7F"/>
    <w:rsid w:val="00953E3C"/>
    <w:rsid w:val="009542F1"/>
    <w:rsid w:val="00954732"/>
    <w:rsid w:val="00954A58"/>
    <w:rsid w:val="00956B60"/>
    <w:rsid w:val="00961408"/>
    <w:rsid w:val="0096140B"/>
    <w:rsid w:val="009615CF"/>
    <w:rsid w:val="009616FC"/>
    <w:rsid w:val="00961C61"/>
    <w:rsid w:val="00961D1C"/>
    <w:rsid w:val="0096288D"/>
    <w:rsid w:val="00962F7D"/>
    <w:rsid w:val="00963F90"/>
    <w:rsid w:val="00964B49"/>
    <w:rsid w:val="00965BA2"/>
    <w:rsid w:val="009666AE"/>
    <w:rsid w:val="00966BA2"/>
    <w:rsid w:val="00966D34"/>
    <w:rsid w:val="00966DD5"/>
    <w:rsid w:val="009672B5"/>
    <w:rsid w:val="00967FB3"/>
    <w:rsid w:val="00970789"/>
    <w:rsid w:val="00972853"/>
    <w:rsid w:val="00972B61"/>
    <w:rsid w:val="00972DA0"/>
    <w:rsid w:val="0097495D"/>
    <w:rsid w:val="00974AF1"/>
    <w:rsid w:val="00975E2D"/>
    <w:rsid w:val="0097653C"/>
    <w:rsid w:val="00977279"/>
    <w:rsid w:val="009800B0"/>
    <w:rsid w:val="0098075D"/>
    <w:rsid w:val="009811B7"/>
    <w:rsid w:val="009813DB"/>
    <w:rsid w:val="009815DB"/>
    <w:rsid w:val="009834A7"/>
    <w:rsid w:val="00983634"/>
    <w:rsid w:val="00984084"/>
    <w:rsid w:val="00984193"/>
    <w:rsid w:val="00984AB2"/>
    <w:rsid w:val="009858D5"/>
    <w:rsid w:val="00985BA0"/>
    <w:rsid w:val="009869CB"/>
    <w:rsid w:val="00987CFA"/>
    <w:rsid w:val="00987F69"/>
    <w:rsid w:val="009908AB"/>
    <w:rsid w:val="00991067"/>
    <w:rsid w:val="00992D7E"/>
    <w:rsid w:val="009934A5"/>
    <w:rsid w:val="009947E5"/>
    <w:rsid w:val="00994C14"/>
    <w:rsid w:val="0099561E"/>
    <w:rsid w:val="00995951"/>
    <w:rsid w:val="00995BFE"/>
    <w:rsid w:val="00996121"/>
    <w:rsid w:val="00996C39"/>
    <w:rsid w:val="00996F40"/>
    <w:rsid w:val="00997510"/>
    <w:rsid w:val="009A3351"/>
    <w:rsid w:val="009A3439"/>
    <w:rsid w:val="009A3A20"/>
    <w:rsid w:val="009A3FB5"/>
    <w:rsid w:val="009A465A"/>
    <w:rsid w:val="009A64A8"/>
    <w:rsid w:val="009A7188"/>
    <w:rsid w:val="009B0FB6"/>
    <w:rsid w:val="009B1324"/>
    <w:rsid w:val="009B15D5"/>
    <w:rsid w:val="009B32B0"/>
    <w:rsid w:val="009B3F53"/>
    <w:rsid w:val="009B41B4"/>
    <w:rsid w:val="009B4CC6"/>
    <w:rsid w:val="009B4D38"/>
    <w:rsid w:val="009B53CB"/>
    <w:rsid w:val="009B5CB9"/>
    <w:rsid w:val="009B616A"/>
    <w:rsid w:val="009B64CC"/>
    <w:rsid w:val="009B6E39"/>
    <w:rsid w:val="009B757E"/>
    <w:rsid w:val="009B7D48"/>
    <w:rsid w:val="009C01E7"/>
    <w:rsid w:val="009C03EA"/>
    <w:rsid w:val="009C0876"/>
    <w:rsid w:val="009C17CE"/>
    <w:rsid w:val="009C235B"/>
    <w:rsid w:val="009C284D"/>
    <w:rsid w:val="009C32DE"/>
    <w:rsid w:val="009C35BF"/>
    <w:rsid w:val="009C36FD"/>
    <w:rsid w:val="009C3BA4"/>
    <w:rsid w:val="009C44CA"/>
    <w:rsid w:val="009C4A44"/>
    <w:rsid w:val="009C4DEB"/>
    <w:rsid w:val="009C5DE5"/>
    <w:rsid w:val="009C6110"/>
    <w:rsid w:val="009C6429"/>
    <w:rsid w:val="009C6D20"/>
    <w:rsid w:val="009C6EAD"/>
    <w:rsid w:val="009C7966"/>
    <w:rsid w:val="009D0FF5"/>
    <w:rsid w:val="009D10CE"/>
    <w:rsid w:val="009D2175"/>
    <w:rsid w:val="009D22C0"/>
    <w:rsid w:val="009D2819"/>
    <w:rsid w:val="009D2987"/>
    <w:rsid w:val="009D3818"/>
    <w:rsid w:val="009D4533"/>
    <w:rsid w:val="009D45B7"/>
    <w:rsid w:val="009D525F"/>
    <w:rsid w:val="009D61A3"/>
    <w:rsid w:val="009D761D"/>
    <w:rsid w:val="009E0128"/>
    <w:rsid w:val="009E1D12"/>
    <w:rsid w:val="009E25DD"/>
    <w:rsid w:val="009E2C88"/>
    <w:rsid w:val="009E3CD9"/>
    <w:rsid w:val="009E456E"/>
    <w:rsid w:val="009E5951"/>
    <w:rsid w:val="009E595F"/>
    <w:rsid w:val="009E70E1"/>
    <w:rsid w:val="009E72CA"/>
    <w:rsid w:val="009F035B"/>
    <w:rsid w:val="009F05D1"/>
    <w:rsid w:val="009F1C02"/>
    <w:rsid w:val="009F22FF"/>
    <w:rsid w:val="009F5536"/>
    <w:rsid w:val="009F5698"/>
    <w:rsid w:val="009F6642"/>
    <w:rsid w:val="009F7C53"/>
    <w:rsid w:val="00A004FA"/>
    <w:rsid w:val="00A01104"/>
    <w:rsid w:val="00A0232C"/>
    <w:rsid w:val="00A025BB"/>
    <w:rsid w:val="00A04184"/>
    <w:rsid w:val="00A043D8"/>
    <w:rsid w:val="00A070F2"/>
    <w:rsid w:val="00A07D83"/>
    <w:rsid w:val="00A07EAC"/>
    <w:rsid w:val="00A1243E"/>
    <w:rsid w:val="00A13273"/>
    <w:rsid w:val="00A15D5F"/>
    <w:rsid w:val="00A16EF1"/>
    <w:rsid w:val="00A17086"/>
    <w:rsid w:val="00A17107"/>
    <w:rsid w:val="00A172E1"/>
    <w:rsid w:val="00A174F2"/>
    <w:rsid w:val="00A1796C"/>
    <w:rsid w:val="00A20173"/>
    <w:rsid w:val="00A20EA8"/>
    <w:rsid w:val="00A21341"/>
    <w:rsid w:val="00A21DD0"/>
    <w:rsid w:val="00A22C55"/>
    <w:rsid w:val="00A22FF8"/>
    <w:rsid w:val="00A233E3"/>
    <w:rsid w:val="00A23862"/>
    <w:rsid w:val="00A23CC2"/>
    <w:rsid w:val="00A2408A"/>
    <w:rsid w:val="00A2534F"/>
    <w:rsid w:val="00A25566"/>
    <w:rsid w:val="00A25D92"/>
    <w:rsid w:val="00A30AF0"/>
    <w:rsid w:val="00A31B17"/>
    <w:rsid w:val="00A326B0"/>
    <w:rsid w:val="00A3291E"/>
    <w:rsid w:val="00A32A0F"/>
    <w:rsid w:val="00A332BD"/>
    <w:rsid w:val="00A33744"/>
    <w:rsid w:val="00A34310"/>
    <w:rsid w:val="00A34819"/>
    <w:rsid w:val="00A34AAA"/>
    <w:rsid w:val="00A34C5F"/>
    <w:rsid w:val="00A35516"/>
    <w:rsid w:val="00A375FC"/>
    <w:rsid w:val="00A37789"/>
    <w:rsid w:val="00A37804"/>
    <w:rsid w:val="00A37966"/>
    <w:rsid w:val="00A37FC7"/>
    <w:rsid w:val="00A40887"/>
    <w:rsid w:val="00A418D4"/>
    <w:rsid w:val="00A4242D"/>
    <w:rsid w:val="00A429B2"/>
    <w:rsid w:val="00A42DF6"/>
    <w:rsid w:val="00A44030"/>
    <w:rsid w:val="00A44B4A"/>
    <w:rsid w:val="00A45139"/>
    <w:rsid w:val="00A46C8A"/>
    <w:rsid w:val="00A471A8"/>
    <w:rsid w:val="00A47A0C"/>
    <w:rsid w:val="00A47BE1"/>
    <w:rsid w:val="00A504EA"/>
    <w:rsid w:val="00A512B6"/>
    <w:rsid w:val="00A517E1"/>
    <w:rsid w:val="00A5191D"/>
    <w:rsid w:val="00A52E76"/>
    <w:rsid w:val="00A53E5A"/>
    <w:rsid w:val="00A546AF"/>
    <w:rsid w:val="00A54B81"/>
    <w:rsid w:val="00A55658"/>
    <w:rsid w:val="00A558D9"/>
    <w:rsid w:val="00A55BA6"/>
    <w:rsid w:val="00A562B2"/>
    <w:rsid w:val="00A5771B"/>
    <w:rsid w:val="00A579DD"/>
    <w:rsid w:val="00A57C00"/>
    <w:rsid w:val="00A60134"/>
    <w:rsid w:val="00A601B8"/>
    <w:rsid w:val="00A60C96"/>
    <w:rsid w:val="00A60E2E"/>
    <w:rsid w:val="00A610D1"/>
    <w:rsid w:val="00A61FD4"/>
    <w:rsid w:val="00A62582"/>
    <w:rsid w:val="00A62E0F"/>
    <w:rsid w:val="00A630D3"/>
    <w:rsid w:val="00A63B45"/>
    <w:rsid w:val="00A6414E"/>
    <w:rsid w:val="00A64466"/>
    <w:rsid w:val="00A64707"/>
    <w:rsid w:val="00A651B6"/>
    <w:rsid w:val="00A65743"/>
    <w:rsid w:val="00A66EF5"/>
    <w:rsid w:val="00A67737"/>
    <w:rsid w:val="00A67968"/>
    <w:rsid w:val="00A7044C"/>
    <w:rsid w:val="00A71331"/>
    <w:rsid w:val="00A71FAE"/>
    <w:rsid w:val="00A734C2"/>
    <w:rsid w:val="00A73F3F"/>
    <w:rsid w:val="00A73F6D"/>
    <w:rsid w:val="00A74D9D"/>
    <w:rsid w:val="00A75038"/>
    <w:rsid w:val="00A75356"/>
    <w:rsid w:val="00A807FB"/>
    <w:rsid w:val="00A80CC9"/>
    <w:rsid w:val="00A819C7"/>
    <w:rsid w:val="00A8201A"/>
    <w:rsid w:val="00A82C81"/>
    <w:rsid w:val="00A83073"/>
    <w:rsid w:val="00A834F1"/>
    <w:rsid w:val="00A83A08"/>
    <w:rsid w:val="00A85292"/>
    <w:rsid w:val="00A8535E"/>
    <w:rsid w:val="00A85983"/>
    <w:rsid w:val="00A86B5C"/>
    <w:rsid w:val="00A876EC"/>
    <w:rsid w:val="00A87745"/>
    <w:rsid w:val="00A878C9"/>
    <w:rsid w:val="00A87983"/>
    <w:rsid w:val="00A926D9"/>
    <w:rsid w:val="00A93A07"/>
    <w:rsid w:val="00A94DDA"/>
    <w:rsid w:val="00AA2574"/>
    <w:rsid w:val="00AA2B8B"/>
    <w:rsid w:val="00AA2D22"/>
    <w:rsid w:val="00AA305B"/>
    <w:rsid w:val="00AA3B05"/>
    <w:rsid w:val="00AA4020"/>
    <w:rsid w:val="00AA5ABA"/>
    <w:rsid w:val="00AA66B3"/>
    <w:rsid w:val="00AA7107"/>
    <w:rsid w:val="00AB04F7"/>
    <w:rsid w:val="00AB0B61"/>
    <w:rsid w:val="00AB1091"/>
    <w:rsid w:val="00AB1E12"/>
    <w:rsid w:val="00AB1EE1"/>
    <w:rsid w:val="00AB2431"/>
    <w:rsid w:val="00AB69A8"/>
    <w:rsid w:val="00AC0F43"/>
    <w:rsid w:val="00AC1DF8"/>
    <w:rsid w:val="00AC2218"/>
    <w:rsid w:val="00AC41A4"/>
    <w:rsid w:val="00AC4E2E"/>
    <w:rsid w:val="00AC4E5C"/>
    <w:rsid w:val="00AD004D"/>
    <w:rsid w:val="00AD0967"/>
    <w:rsid w:val="00AD0D3F"/>
    <w:rsid w:val="00AD1225"/>
    <w:rsid w:val="00AD1856"/>
    <w:rsid w:val="00AD1990"/>
    <w:rsid w:val="00AD1AFB"/>
    <w:rsid w:val="00AD1EF7"/>
    <w:rsid w:val="00AD28D2"/>
    <w:rsid w:val="00AD33BD"/>
    <w:rsid w:val="00AD3C0E"/>
    <w:rsid w:val="00AD3E4C"/>
    <w:rsid w:val="00AD3FD1"/>
    <w:rsid w:val="00AD455C"/>
    <w:rsid w:val="00AD5384"/>
    <w:rsid w:val="00AD62DE"/>
    <w:rsid w:val="00AD708A"/>
    <w:rsid w:val="00AD7B04"/>
    <w:rsid w:val="00AE0BF1"/>
    <w:rsid w:val="00AE0FEB"/>
    <w:rsid w:val="00AE11EB"/>
    <w:rsid w:val="00AE1A95"/>
    <w:rsid w:val="00AE58EF"/>
    <w:rsid w:val="00AE5F8F"/>
    <w:rsid w:val="00AE6096"/>
    <w:rsid w:val="00AF025D"/>
    <w:rsid w:val="00AF075F"/>
    <w:rsid w:val="00AF0992"/>
    <w:rsid w:val="00AF2655"/>
    <w:rsid w:val="00AF27F9"/>
    <w:rsid w:val="00AF2E5A"/>
    <w:rsid w:val="00AF3029"/>
    <w:rsid w:val="00AF3816"/>
    <w:rsid w:val="00AF3D4E"/>
    <w:rsid w:val="00AF4561"/>
    <w:rsid w:val="00AF4932"/>
    <w:rsid w:val="00AF6AA7"/>
    <w:rsid w:val="00AF7B1E"/>
    <w:rsid w:val="00B019D2"/>
    <w:rsid w:val="00B02692"/>
    <w:rsid w:val="00B028FA"/>
    <w:rsid w:val="00B03832"/>
    <w:rsid w:val="00B03D56"/>
    <w:rsid w:val="00B062B0"/>
    <w:rsid w:val="00B06A68"/>
    <w:rsid w:val="00B10628"/>
    <w:rsid w:val="00B10E1E"/>
    <w:rsid w:val="00B11363"/>
    <w:rsid w:val="00B116F0"/>
    <w:rsid w:val="00B11C9C"/>
    <w:rsid w:val="00B12CA4"/>
    <w:rsid w:val="00B13094"/>
    <w:rsid w:val="00B138B2"/>
    <w:rsid w:val="00B13D1F"/>
    <w:rsid w:val="00B13D90"/>
    <w:rsid w:val="00B13E9F"/>
    <w:rsid w:val="00B14951"/>
    <w:rsid w:val="00B14D07"/>
    <w:rsid w:val="00B1722A"/>
    <w:rsid w:val="00B20313"/>
    <w:rsid w:val="00B227C0"/>
    <w:rsid w:val="00B253F9"/>
    <w:rsid w:val="00B255BE"/>
    <w:rsid w:val="00B256E6"/>
    <w:rsid w:val="00B26A8F"/>
    <w:rsid w:val="00B31121"/>
    <w:rsid w:val="00B31910"/>
    <w:rsid w:val="00B333A1"/>
    <w:rsid w:val="00B33A0E"/>
    <w:rsid w:val="00B34587"/>
    <w:rsid w:val="00B3519D"/>
    <w:rsid w:val="00B354B3"/>
    <w:rsid w:val="00B35EA9"/>
    <w:rsid w:val="00B368F7"/>
    <w:rsid w:val="00B404E9"/>
    <w:rsid w:val="00B40987"/>
    <w:rsid w:val="00B40B22"/>
    <w:rsid w:val="00B41488"/>
    <w:rsid w:val="00B4197F"/>
    <w:rsid w:val="00B419E9"/>
    <w:rsid w:val="00B4237A"/>
    <w:rsid w:val="00B4277F"/>
    <w:rsid w:val="00B433ED"/>
    <w:rsid w:val="00B44D77"/>
    <w:rsid w:val="00B45052"/>
    <w:rsid w:val="00B451AE"/>
    <w:rsid w:val="00B45984"/>
    <w:rsid w:val="00B45A21"/>
    <w:rsid w:val="00B45E20"/>
    <w:rsid w:val="00B472D4"/>
    <w:rsid w:val="00B47A5D"/>
    <w:rsid w:val="00B5018B"/>
    <w:rsid w:val="00B51402"/>
    <w:rsid w:val="00B517B5"/>
    <w:rsid w:val="00B531CF"/>
    <w:rsid w:val="00B53AEA"/>
    <w:rsid w:val="00B543A1"/>
    <w:rsid w:val="00B558B3"/>
    <w:rsid w:val="00B566CF"/>
    <w:rsid w:val="00B56C07"/>
    <w:rsid w:val="00B56F23"/>
    <w:rsid w:val="00B5744D"/>
    <w:rsid w:val="00B57FD6"/>
    <w:rsid w:val="00B60068"/>
    <w:rsid w:val="00B60467"/>
    <w:rsid w:val="00B6066D"/>
    <w:rsid w:val="00B63040"/>
    <w:rsid w:val="00B630B1"/>
    <w:rsid w:val="00B63863"/>
    <w:rsid w:val="00B64989"/>
    <w:rsid w:val="00B651B8"/>
    <w:rsid w:val="00B66E75"/>
    <w:rsid w:val="00B71348"/>
    <w:rsid w:val="00B71ABD"/>
    <w:rsid w:val="00B7253C"/>
    <w:rsid w:val="00B7301D"/>
    <w:rsid w:val="00B7314B"/>
    <w:rsid w:val="00B73208"/>
    <w:rsid w:val="00B73815"/>
    <w:rsid w:val="00B75607"/>
    <w:rsid w:val="00B770B8"/>
    <w:rsid w:val="00B7742D"/>
    <w:rsid w:val="00B779A5"/>
    <w:rsid w:val="00B80AF9"/>
    <w:rsid w:val="00B81345"/>
    <w:rsid w:val="00B8149A"/>
    <w:rsid w:val="00B823F7"/>
    <w:rsid w:val="00B8264E"/>
    <w:rsid w:val="00B82F57"/>
    <w:rsid w:val="00B84068"/>
    <w:rsid w:val="00B841FA"/>
    <w:rsid w:val="00B842C5"/>
    <w:rsid w:val="00B84785"/>
    <w:rsid w:val="00B84A09"/>
    <w:rsid w:val="00B84BD2"/>
    <w:rsid w:val="00B85045"/>
    <w:rsid w:val="00B85330"/>
    <w:rsid w:val="00B857CF"/>
    <w:rsid w:val="00B85F16"/>
    <w:rsid w:val="00B85FF7"/>
    <w:rsid w:val="00B8643C"/>
    <w:rsid w:val="00B87AFC"/>
    <w:rsid w:val="00B903A4"/>
    <w:rsid w:val="00B91B04"/>
    <w:rsid w:val="00B93156"/>
    <w:rsid w:val="00B93916"/>
    <w:rsid w:val="00B94719"/>
    <w:rsid w:val="00B951A8"/>
    <w:rsid w:val="00B95725"/>
    <w:rsid w:val="00B9624A"/>
    <w:rsid w:val="00B97E98"/>
    <w:rsid w:val="00BA0262"/>
    <w:rsid w:val="00BA02CA"/>
    <w:rsid w:val="00BA0909"/>
    <w:rsid w:val="00BA1398"/>
    <w:rsid w:val="00BA1A29"/>
    <w:rsid w:val="00BA22F7"/>
    <w:rsid w:val="00BA3E1F"/>
    <w:rsid w:val="00BA4F7D"/>
    <w:rsid w:val="00BA5822"/>
    <w:rsid w:val="00BA5D4A"/>
    <w:rsid w:val="00BA62DA"/>
    <w:rsid w:val="00BA63DB"/>
    <w:rsid w:val="00BA6584"/>
    <w:rsid w:val="00BA720B"/>
    <w:rsid w:val="00BB01E5"/>
    <w:rsid w:val="00BB191C"/>
    <w:rsid w:val="00BB1C76"/>
    <w:rsid w:val="00BB3966"/>
    <w:rsid w:val="00BB3D06"/>
    <w:rsid w:val="00BB511C"/>
    <w:rsid w:val="00BB571F"/>
    <w:rsid w:val="00BB5951"/>
    <w:rsid w:val="00BB75FD"/>
    <w:rsid w:val="00BB7645"/>
    <w:rsid w:val="00BB7AE0"/>
    <w:rsid w:val="00BC06B0"/>
    <w:rsid w:val="00BC0E1A"/>
    <w:rsid w:val="00BC115C"/>
    <w:rsid w:val="00BC1253"/>
    <w:rsid w:val="00BC1268"/>
    <w:rsid w:val="00BC1300"/>
    <w:rsid w:val="00BC2193"/>
    <w:rsid w:val="00BC26CD"/>
    <w:rsid w:val="00BC3B7F"/>
    <w:rsid w:val="00BC400A"/>
    <w:rsid w:val="00BC49E6"/>
    <w:rsid w:val="00BC4F73"/>
    <w:rsid w:val="00BC620E"/>
    <w:rsid w:val="00BC6A32"/>
    <w:rsid w:val="00BD0270"/>
    <w:rsid w:val="00BD10CF"/>
    <w:rsid w:val="00BD15F9"/>
    <w:rsid w:val="00BD16D3"/>
    <w:rsid w:val="00BD2F50"/>
    <w:rsid w:val="00BD307C"/>
    <w:rsid w:val="00BD4922"/>
    <w:rsid w:val="00BD4D13"/>
    <w:rsid w:val="00BD59BD"/>
    <w:rsid w:val="00BD5A21"/>
    <w:rsid w:val="00BD7A1C"/>
    <w:rsid w:val="00BE1E91"/>
    <w:rsid w:val="00BE34E7"/>
    <w:rsid w:val="00BE36C9"/>
    <w:rsid w:val="00BE3962"/>
    <w:rsid w:val="00BE3E5E"/>
    <w:rsid w:val="00BE41DE"/>
    <w:rsid w:val="00BE4668"/>
    <w:rsid w:val="00BE4D68"/>
    <w:rsid w:val="00BE74D7"/>
    <w:rsid w:val="00BE7C7B"/>
    <w:rsid w:val="00BF0424"/>
    <w:rsid w:val="00BF24DC"/>
    <w:rsid w:val="00BF3B0F"/>
    <w:rsid w:val="00BF4490"/>
    <w:rsid w:val="00BF6BAC"/>
    <w:rsid w:val="00BF6FDD"/>
    <w:rsid w:val="00C00471"/>
    <w:rsid w:val="00C0097C"/>
    <w:rsid w:val="00C01082"/>
    <w:rsid w:val="00C01112"/>
    <w:rsid w:val="00C02040"/>
    <w:rsid w:val="00C04CAE"/>
    <w:rsid w:val="00C058AE"/>
    <w:rsid w:val="00C06249"/>
    <w:rsid w:val="00C067B6"/>
    <w:rsid w:val="00C068DF"/>
    <w:rsid w:val="00C110F1"/>
    <w:rsid w:val="00C1244C"/>
    <w:rsid w:val="00C125EF"/>
    <w:rsid w:val="00C1325D"/>
    <w:rsid w:val="00C13B45"/>
    <w:rsid w:val="00C13D0C"/>
    <w:rsid w:val="00C13FA4"/>
    <w:rsid w:val="00C14B91"/>
    <w:rsid w:val="00C16A92"/>
    <w:rsid w:val="00C17C7B"/>
    <w:rsid w:val="00C17CD8"/>
    <w:rsid w:val="00C20DD2"/>
    <w:rsid w:val="00C2227A"/>
    <w:rsid w:val="00C25850"/>
    <w:rsid w:val="00C266EF"/>
    <w:rsid w:val="00C305D9"/>
    <w:rsid w:val="00C3077F"/>
    <w:rsid w:val="00C3092D"/>
    <w:rsid w:val="00C3160D"/>
    <w:rsid w:val="00C31D57"/>
    <w:rsid w:val="00C3244F"/>
    <w:rsid w:val="00C32E64"/>
    <w:rsid w:val="00C33980"/>
    <w:rsid w:val="00C347B3"/>
    <w:rsid w:val="00C348B1"/>
    <w:rsid w:val="00C356B5"/>
    <w:rsid w:val="00C3611A"/>
    <w:rsid w:val="00C3641F"/>
    <w:rsid w:val="00C36C21"/>
    <w:rsid w:val="00C3707B"/>
    <w:rsid w:val="00C3749E"/>
    <w:rsid w:val="00C376A8"/>
    <w:rsid w:val="00C42B9D"/>
    <w:rsid w:val="00C43A7C"/>
    <w:rsid w:val="00C447DB"/>
    <w:rsid w:val="00C447F9"/>
    <w:rsid w:val="00C45E59"/>
    <w:rsid w:val="00C46614"/>
    <w:rsid w:val="00C471AB"/>
    <w:rsid w:val="00C50FF0"/>
    <w:rsid w:val="00C51D00"/>
    <w:rsid w:val="00C53AB4"/>
    <w:rsid w:val="00C53ED4"/>
    <w:rsid w:val="00C5404D"/>
    <w:rsid w:val="00C54CBC"/>
    <w:rsid w:val="00C5525C"/>
    <w:rsid w:val="00C558D5"/>
    <w:rsid w:val="00C55A8F"/>
    <w:rsid w:val="00C56104"/>
    <w:rsid w:val="00C562D9"/>
    <w:rsid w:val="00C60127"/>
    <w:rsid w:val="00C60C9D"/>
    <w:rsid w:val="00C60D43"/>
    <w:rsid w:val="00C60DED"/>
    <w:rsid w:val="00C61C22"/>
    <w:rsid w:val="00C61D66"/>
    <w:rsid w:val="00C626EC"/>
    <w:rsid w:val="00C63DB7"/>
    <w:rsid w:val="00C63ECD"/>
    <w:rsid w:val="00C64020"/>
    <w:rsid w:val="00C643EA"/>
    <w:rsid w:val="00C673E3"/>
    <w:rsid w:val="00C6750A"/>
    <w:rsid w:val="00C67FCB"/>
    <w:rsid w:val="00C700B9"/>
    <w:rsid w:val="00C70BF4"/>
    <w:rsid w:val="00C72435"/>
    <w:rsid w:val="00C73AD3"/>
    <w:rsid w:val="00C73D6B"/>
    <w:rsid w:val="00C74C80"/>
    <w:rsid w:val="00C75AD4"/>
    <w:rsid w:val="00C762BA"/>
    <w:rsid w:val="00C76FAC"/>
    <w:rsid w:val="00C80415"/>
    <w:rsid w:val="00C808FB"/>
    <w:rsid w:val="00C812A9"/>
    <w:rsid w:val="00C817BE"/>
    <w:rsid w:val="00C81DEA"/>
    <w:rsid w:val="00C822D0"/>
    <w:rsid w:val="00C833CA"/>
    <w:rsid w:val="00C837B9"/>
    <w:rsid w:val="00C8395D"/>
    <w:rsid w:val="00C8501C"/>
    <w:rsid w:val="00C8547F"/>
    <w:rsid w:val="00C8606C"/>
    <w:rsid w:val="00C87A22"/>
    <w:rsid w:val="00C87AE7"/>
    <w:rsid w:val="00C87FBF"/>
    <w:rsid w:val="00C905B3"/>
    <w:rsid w:val="00C907A5"/>
    <w:rsid w:val="00C90802"/>
    <w:rsid w:val="00C92C31"/>
    <w:rsid w:val="00C9340D"/>
    <w:rsid w:val="00C9343A"/>
    <w:rsid w:val="00C93457"/>
    <w:rsid w:val="00C9376F"/>
    <w:rsid w:val="00C940A4"/>
    <w:rsid w:val="00C971FD"/>
    <w:rsid w:val="00C977DE"/>
    <w:rsid w:val="00CA0172"/>
    <w:rsid w:val="00CA14A8"/>
    <w:rsid w:val="00CA1824"/>
    <w:rsid w:val="00CA2BA6"/>
    <w:rsid w:val="00CA2FF7"/>
    <w:rsid w:val="00CA3372"/>
    <w:rsid w:val="00CA373C"/>
    <w:rsid w:val="00CA3878"/>
    <w:rsid w:val="00CA3DB8"/>
    <w:rsid w:val="00CA457E"/>
    <w:rsid w:val="00CA461A"/>
    <w:rsid w:val="00CA5358"/>
    <w:rsid w:val="00CA5A19"/>
    <w:rsid w:val="00CA5EC4"/>
    <w:rsid w:val="00CB0F6A"/>
    <w:rsid w:val="00CB1E35"/>
    <w:rsid w:val="00CB2F36"/>
    <w:rsid w:val="00CB358C"/>
    <w:rsid w:val="00CB397D"/>
    <w:rsid w:val="00CB4107"/>
    <w:rsid w:val="00CB447F"/>
    <w:rsid w:val="00CB5906"/>
    <w:rsid w:val="00CB61A7"/>
    <w:rsid w:val="00CB6F09"/>
    <w:rsid w:val="00CB7B01"/>
    <w:rsid w:val="00CB7E42"/>
    <w:rsid w:val="00CC1790"/>
    <w:rsid w:val="00CC25A0"/>
    <w:rsid w:val="00CC25B8"/>
    <w:rsid w:val="00CC4E67"/>
    <w:rsid w:val="00CC57E5"/>
    <w:rsid w:val="00CC5EF5"/>
    <w:rsid w:val="00CC689C"/>
    <w:rsid w:val="00CC7E35"/>
    <w:rsid w:val="00CD017B"/>
    <w:rsid w:val="00CD01B0"/>
    <w:rsid w:val="00CD1286"/>
    <w:rsid w:val="00CD169B"/>
    <w:rsid w:val="00CD2228"/>
    <w:rsid w:val="00CD282C"/>
    <w:rsid w:val="00CD2B05"/>
    <w:rsid w:val="00CD2BD2"/>
    <w:rsid w:val="00CD2CC9"/>
    <w:rsid w:val="00CD2DAB"/>
    <w:rsid w:val="00CD45BF"/>
    <w:rsid w:val="00CD52B0"/>
    <w:rsid w:val="00CD57BA"/>
    <w:rsid w:val="00CD67E6"/>
    <w:rsid w:val="00CD7310"/>
    <w:rsid w:val="00CE0212"/>
    <w:rsid w:val="00CE08DD"/>
    <w:rsid w:val="00CE21DA"/>
    <w:rsid w:val="00CE33F6"/>
    <w:rsid w:val="00CE343E"/>
    <w:rsid w:val="00CE3463"/>
    <w:rsid w:val="00CE520B"/>
    <w:rsid w:val="00CE5981"/>
    <w:rsid w:val="00CE6EFB"/>
    <w:rsid w:val="00CE6FF8"/>
    <w:rsid w:val="00CF029A"/>
    <w:rsid w:val="00CF0B4F"/>
    <w:rsid w:val="00CF1F4D"/>
    <w:rsid w:val="00CF24ED"/>
    <w:rsid w:val="00CF2B81"/>
    <w:rsid w:val="00CF2D3C"/>
    <w:rsid w:val="00CF33D1"/>
    <w:rsid w:val="00CF4088"/>
    <w:rsid w:val="00CF43BB"/>
    <w:rsid w:val="00CF4FBA"/>
    <w:rsid w:val="00CF59E0"/>
    <w:rsid w:val="00CF5E11"/>
    <w:rsid w:val="00CF68F6"/>
    <w:rsid w:val="00D00C90"/>
    <w:rsid w:val="00D02525"/>
    <w:rsid w:val="00D02A56"/>
    <w:rsid w:val="00D0320B"/>
    <w:rsid w:val="00D0355E"/>
    <w:rsid w:val="00D04BC2"/>
    <w:rsid w:val="00D04F0A"/>
    <w:rsid w:val="00D05AE5"/>
    <w:rsid w:val="00D064E5"/>
    <w:rsid w:val="00D07803"/>
    <w:rsid w:val="00D079F6"/>
    <w:rsid w:val="00D07AB4"/>
    <w:rsid w:val="00D10DAF"/>
    <w:rsid w:val="00D1189D"/>
    <w:rsid w:val="00D11A8C"/>
    <w:rsid w:val="00D11E25"/>
    <w:rsid w:val="00D11F30"/>
    <w:rsid w:val="00D1365C"/>
    <w:rsid w:val="00D13BF5"/>
    <w:rsid w:val="00D13F10"/>
    <w:rsid w:val="00D15304"/>
    <w:rsid w:val="00D164E8"/>
    <w:rsid w:val="00D16B66"/>
    <w:rsid w:val="00D200B8"/>
    <w:rsid w:val="00D205C5"/>
    <w:rsid w:val="00D20F78"/>
    <w:rsid w:val="00D2140A"/>
    <w:rsid w:val="00D2184A"/>
    <w:rsid w:val="00D25CC8"/>
    <w:rsid w:val="00D26275"/>
    <w:rsid w:val="00D26F52"/>
    <w:rsid w:val="00D3049D"/>
    <w:rsid w:val="00D305BE"/>
    <w:rsid w:val="00D30CDA"/>
    <w:rsid w:val="00D31D59"/>
    <w:rsid w:val="00D32E36"/>
    <w:rsid w:val="00D33474"/>
    <w:rsid w:val="00D33574"/>
    <w:rsid w:val="00D34D2D"/>
    <w:rsid w:val="00D35711"/>
    <w:rsid w:val="00D428F4"/>
    <w:rsid w:val="00D433C6"/>
    <w:rsid w:val="00D444BA"/>
    <w:rsid w:val="00D452AD"/>
    <w:rsid w:val="00D4553C"/>
    <w:rsid w:val="00D457FD"/>
    <w:rsid w:val="00D45F6A"/>
    <w:rsid w:val="00D45F7A"/>
    <w:rsid w:val="00D47126"/>
    <w:rsid w:val="00D47E32"/>
    <w:rsid w:val="00D5067C"/>
    <w:rsid w:val="00D50937"/>
    <w:rsid w:val="00D50BCE"/>
    <w:rsid w:val="00D516D5"/>
    <w:rsid w:val="00D51874"/>
    <w:rsid w:val="00D521B6"/>
    <w:rsid w:val="00D5311D"/>
    <w:rsid w:val="00D53446"/>
    <w:rsid w:val="00D56036"/>
    <w:rsid w:val="00D57E7B"/>
    <w:rsid w:val="00D60758"/>
    <w:rsid w:val="00D60CE6"/>
    <w:rsid w:val="00D616FF"/>
    <w:rsid w:val="00D629F1"/>
    <w:rsid w:val="00D62BBA"/>
    <w:rsid w:val="00D6462B"/>
    <w:rsid w:val="00D64938"/>
    <w:rsid w:val="00D64B19"/>
    <w:rsid w:val="00D66B94"/>
    <w:rsid w:val="00D66CD5"/>
    <w:rsid w:val="00D675AC"/>
    <w:rsid w:val="00D67755"/>
    <w:rsid w:val="00D7010A"/>
    <w:rsid w:val="00D701C7"/>
    <w:rsid w:val="00D70767"/>
    <w:rsid w:val="00D710EC"/>
    <w:rsid w:val="00D71434"/>
    <w:rsid w:val="00D71581"/>
    <w:rsid w:val="00D7223B"/>
    <w:rsid w:val="00D72664"/>
    <w:rsid w:val="00D73622"/>
    <w:rsid w:val="00D74085"/>
    <w:rsid w:val="00D745AE"/>
    <w:rsid w:val="00D74DB6"/>
    <w:rsid w:val="00D8002D"/>
    <w:rsid w:val="00D80627"/>
    <w:rsid w:val="00D8062A"/>
    <w:rsid w:val="00D815F5"/>
    <w:rsid w:val="00D819BB"/>
    <w:rsid w:val="00D81ACE"/>
    <w:rsid w:val="00D8200E"/>
    <w:rsid w:val="00D824F9"/>
    <w:rsid w:val="00D82B4E"/>
    <w:rsid w:val="00D82CF2"/>
    <w:rsid w:val="00D83133"/>
    <w:rsid w:val="00D831E9"/>
    <w:rsid w:val="00D83D1F"/>
    <w:rsid w:val="00D83F88"/>
    <w:rsid w:val="00D8436F"/>
    <w:rsid w:val="00D848B0"/>
    <w:rsid w:val="00D84943"/>
    <w:rsid w:val="00D84C69"/>
    <w:rsid w:val="00D852DA"/>
    <w:rsid w:val="00D8535C"/>
    <w:rsid w:val="00D86A69"/>
    <w:rsid w:val="00D87653"/>
    <w:rsid w:val="00D90043"/>
    <w:rsid w:val="00D9040C"/>
    <w:rsid w:val="00D905C9"/>
    <w:rsid w:val="00D919B6"/>
    <w:rsid w:val="00D92EA5"/>
    <w:rsid w:val="00D92ECC"/>
    <w:rsid w:val="00D93E8A"/>
    <w:rsid w:val="00D94A53"/>
    <w:rsid w:val="00D95635"/>
    <w:rsid w:val="00D956C5"/>
    <w:rsid w:val="00D97187"/>
    <w:rsid w:val="00D97DC5"/>
    <w:rsid w:val="00DA0028"/>
    <w:rsid w:val="00DA0F40"/>
    <w:rsid w:val="00DA0F75"/>
    <w:rsid w:val="00DA2BF4"/>
    <w:rsid w:val="00DA2E51"/>
    <w:rsid w:val="00DA2EE9"/>
    <w:rsid w:val="00DA316B"/>
    <w:rsid w:val="00DA35B8"/>
    <w:rsid w:val="00DA3B4D"/>
    <w:rsid w:val="00DA4ADF"/>
    <w:rsid w:val="00DA5E8E"/>
    <w:rsid w:val="00DA693E"/>
    <w:rsid w:val="00DA6D6E"/>
    <w:rsid w:val="00DA7439"/>
    <w:rsid w:val="00DA7B12"/>
    <w:rsid w:val="00DA7D9C"/>
    <w:rsid w:val="00DA7EEF"/>
    <w:rsid w:val="00DB16AE"/>
    <w:rsid w:val="00DB1DBE"/>
    <w:rsid w:val="00DB1F02"/>
    <w:rsid w:val="00DB43DC"/>
    <w:rsid w:val="00DB45D8"/>
    <w:rsid w:val="00DB47C6"/>
    <w:rsid w:val="00DB5C84"/>
    <w:rsid w:val="00DB6925"/>
    <w:rsid w:val="00DB720C"/>
    <w:rsid w:val="00DC2573"/>
    <w:rsid w:val="00DC36E7"/>
    <w:rsid w:val="00DC454E"/>
    <w:rsid w:val="00DC572C"/>
    <w:rsid w:val="00DC5F50"/>
    <w:rsid w:val="00DC63B7"/>
    <w:rsid w:val="00DC6835"/>
    <w:rsid w:val="00DC722A"/>
    <w:rsid w:val="00DC7666"/>
    <w:rsid w:val="00DC771F"/>
    <w:rsid w:val="00DD1944"/>
    <w:rsid w:val="00DD30BF"/>
    <w:rsid w:val="00DD417B"/>
    <w:rsid w:val="00DD4237"/>
    <w:rsid w:val="00DD55C4"/>
    <w:rsid w:val="00DD6375"/>
    <w:rsid w:val="00DD68CB"/>
    <w:rsid w:val="00DD6E5D"/>
    <w:rsid w:val="00DD7614"/>
    <w:rsid w:val="00DE11AC"/>
    <w:rsid w:val="00DE21AC"/>
    <w:rsid w:val="00DE373C"/>
    <w:rsid w:val="00DE3A23"/>
    <w:rsid w:val="00DE4069"/>
    <w:rsid w:val="00DE4153"/>
    <w:rsid w:val="00DE418A"/>
    <w:rsid w:val="00DE4AE5"/>
    <w:rsid w:val="00DE595B"/>
    <w:rsid w:val="00DE7672"/>
    <w:rsid w:val="00DF03DC"/>
    <w:rsid w:val="00DF0929"/>
    <w:rsid w:val="00DF18C3"/>
    <w:rsid w:val="00DF1B66"/>
    <w:rsid w:val="00DF4A68"/>
    <w:rsid w:val="00DF4AC3"/>
    <w:rsid w:val="00DF60FF"/>
    <w:rsid w:val="00DF6C9D"/>
    <w:rsid w:val="00DF7A3E"/>
    <w:rsid w:val="00E0011B"/>
    <w:rsid w:val="00E0123D"/>
    <w:rsid w:val="00E0147E"/>
    <w:rsid w:val="00E014F3"/>
    <w:rsid w:val="00E01BB5"/>
    <w:rsid w:val="00E02D51"/>
    <w:rsid w:val="00E03C67"/>
    <w:rsid w:val="00E06558"/>
    <w:rsid w:val="00E06C2B"/>
    <w:rsid w:val="00E073F6"/>
    <w:rsid w:val="00E10343"/>
    <w:rsid w:val="00E10CC5"/>
    <w:rsid w:val="00E10CDB"/>
    <w:rsid w:val="00E1172B"/>
    <w:rsid w:val="00E1287C"/>
    <w:rsid w:val="00E12BB6"/>
    <w:rsid w:val="00E12E6A"/>
    <w:rsid w:val="00E12E77"/>
    <w:rsid w:val="00E132B9"/>
    <w:rsid w:val="00E140A2"/>
    <w:rsid w:val="00E15A04"/>
    <w:rsid w:val="00E15B91"/>
    <w:rsid w:val="00E15F6C"/>
    <w:rsid w:val="00E16009"/>
    <w:rsid w:val="00E1610A"/>
    <w:rsid w:val="00E1734F"/>
    <w:rsid w:val="00E205C7"/>
    <w:rsid w:val="00E22692"/>
    <w:rsid w:val="00E2613F"/>
    <w:rsid w:val="00E27534"/>
    <w:rsid w:val="00E27552"/>
    <w:rsid w:val="00E30490"/>
    <w:rsid w:val="00E309B6"/>
    <w:rsid w:val="00E30B3B"/>
    <w:rsid w:val="00E31FDA"/>
    <w:rsid w:val="00E32777"/>
    <w:rsid w:val="00E33248"/>
    <w:rsid w:val="00E33EFD"/>
    <w:rsid w:val="00E33FBE"/>
    <w:rsid w:val="00E34F25"/>
    <w:rsid w:val="00E35353"/>
    <w:rsid w:val="00E355E2"/>
    <w:rsid w:val="00E37389"/>
    <w:rsid w:val="00E4049A"/>
    <w:rsid w:val="00E40919"/>
    <w:rsid w:val="00E42159"/>
    <w:rsid w:val="00E4332E"/>
    <w:rsid w:val="00E43B14"/>
    <w:rsid w:val="00E44088"/>
    <w:rsid w:val="00E44352"/>
    <w:rsid w:val="00E44A5C"/>
    <w:rsid w:val="00E45217"/>
    <w:rsid w:val="00E4583A"/>
    <w:rsid w:val="00E458C9"/>
    <w:rsid w:val="00E46403"/>
    <w:rsid w:val="00E468EC"/>
    <w:rsid w:val="00E47842"/>
    <w:rsid w:val="00E47ACD"/>
    <w:rsid w:val="00E47EB2"/>
    <w:rsid w:val="00E50B0A"/>
    <w:rsid w:val="00E5280A"/>
    <w:rsid w:val="00E53F1A"/>
    <w:rsid w:val="00E54936"/>
    <w:rsid w:val="00E54A51"/>
    <w:rsid w:val="00E5527F"/>
    <w:rsid w:val="00E56AD3"/>
    <w:rsid w:val="00E56E51"/>
    <w:rsid w:val="00E57A79"/>
    <w:rsid w:val="00E6022B"/>
    <w:rsid w:val="00E61259"/>
    <w:rsid w:val="00E617DD"/>
    <w:rsid w:val="00E61A41"/>
    <w:rsid w:val="00E61D9C"/>
    <w:rsid w:val="00E62019"/>
    <w:rsid w:val="00E630D4"/>
    <w:rsid w:val="00E6411E"/>
    <w:rsid w:val="00E64B3E"/>
    <w:rsid w:val="00E655C2"/>
    <w:rsid w:val="00E666ED"/>
    <w:rsid w:val="00E6672E"/>
    <w:rsid w:val="00E67D0C"/>
    <w:rsid w:val="00E72192"/>
    <w:rsid w:val="00E7302B"/>
    <w:rsid w:val="00E733AA"/>
    <w:rsid w:val="00E73F26"/>
    <w:rsid w:val="00E74191"/>
    <w:rsid w:val="00E751CF"/>
    <w:rsid w:val="00E7551B"/>
    <w:rsid w:val="00E76430"/>
    <w:rsid w:val="00E77364"/>
    <w:rsid w:val="00E778E8"/>
    <w:rsid w:val="00E815CB"/>
    <w:rsid w:val="00E81CEA"/>
    <w:rsid w:val="00E82A3D"/>
    <w:rsid w:val="00E83211"/>
    <w:rsid w:val="00E83721"/>
    <w:rsid w:val="00E846B8"/>
    <w:rsid w:val="00E85015"/>
    <w:rsid w:val="00E86884"/>
    <w:rsid w:val="00E876D6"/>
    <w:rsid w:val="00E87912"/>
    <w:rsid w:val="00E90CC4"/>
    <w:rsid w:val="00E9249C"/>
    <w:rsid w:val="00E939E4"/>
    <w:rsid w:val="00E941DA"/>
    <w:rsid w:val="00E959CD"/>
    <w:rsid w:val="00E95B7D"/>
    <w:rsid w:val="00E95C4D"/>
    <w:rsid w:val="00E96B42"/>
    <w:rsid w:val="00E97C95"/>
    <w:rsid w:val="00E97CDD"/>
    <w:rsid w:val="00EA1D0A"/>
    <w:rsid w:val="00EA252C"/>
    <w:rsid w:val="00EA2995"/>
    <w:rsid w:val="00EA2E77"/>
    <w:rsid w:val="00EA33C3"/>
    <w:rsid w:val="00EA3979"/>
    <w:rsid w:val="00EA3A03"/>
    <w:rsid w:val="00EA73EE"/>
    <w:rsid w:val="00EA75C2"/>
    <w:rsid w:val="00EB0CAB"/>
    <w:rsid w:val="00EB1971"/>
    <w:rsid w:val="00EB1DB1"/>
    <w:rsid w:val="00EB1DE6"/>
    <w:rsid w:val="00EB26F1"/>
    <w:rsid w:val="00EB275B"/>
    <w:rsid w:val="00EB2848"/>
    <w:rsid w:val="00EB2986"/>
    <w:rsid w:val="00EB570F"/>
    <w:rsid w:val="00EB722D"/>
    <w:rsid w:val="00EC0089"/>
    <w:rsid w:val="00EC0296"/>
    <w:rsid w:val="00EC2AA9"/>
    <w:rsid w:val="00EC32D0"/>
    <w:rsid w:val="00EC36F2"/>
    <w:rsid w:val="00EC5109"/>
    <w:rsid w:val="00EC564E"/>
    <w:rsid w:val="00EC67B5"/>
    <w:rsid w:val="00EC6F84"/>
    <w:rsid w:val="00EC7C43"/>
    <w:rsid w:val="00ED070F"/>
    <w:rsid w:val="00ED0EB1"/>
    <w:rsid w:val="00ED1BA4"/>
    <w:rsid w:val="00ED1EDE"/>
    <w:rsid w:val="00ED20B2"/>
    <w:rsid w:val="00ED21AA"/>
    <w:rsid w:val="00ED2FA4"/>
    <w:rsid w:val="00ED3F49"/>
    <w:rsid w:val="00ED5720"/>
    <w:rsid w:val="00ED5BCD"/>
    <w:rsid w:val="00ED61B0"/>
    <w:rsid w:val="00ED6320"/>
    <w:rsid w:val="00ED6C5A"/>
    <w:rsid w:val="00ED6DB8"/>
    <w:rsid w:val="00ED7BEF"/>
    <w:rsid w:val="00EE08C9"/>
    <w:rsid w:val="00EE0F16"/>
    <w:rsid w:val="00EE10CA"/>
    <w:rsid w:val="00EE1361"/>
    <w:rsid w:val="00EE2AEA"/>
    <w:rsid w:val="00EE347F"/>
    <w:rsid w:val="00EE39C6"/>
    <w:rsid w:val="00EE43B5"/>
    <w:rsid w:val="00EE4AF2"/>
    <w:rsid w:val="00EE5BE2"/>
    <w:rsid w:val="00EE60B0"/>
    <w:rsid w:val="00EE6806"/>
    <w:rsid w:val="00EE6C75"/>
    <w:rsid w:val="00EE75EF"/>
    <w:rsid w:val="00EF0FA7"/>
    <w:rsid w:val="00EF1345"/>
    <w:rsid w:val="00EF15DA"/>
    <w:rsid w:val="00EF19AC"/>
    <w:rsid w:val="00EF1F87"/>
    <w:rsid w:val="00EF20CE"/>
    <w:rsid w:val="00EF3CC7"/>
    <w:rsid w:val="00EF45A5"/>
    <w:rsid w:val="00EF4F09"/>
    <w:rsid w:val="00EF5E00"/>
    <w:rsid w:val="00EF786E"/>
    <w:rsid w:val="00EF7FCE"/>
    <w:rsid w:val="00F000C8"/>
    <w:rsid w:val="00F01099"/>
    <w:rsid w:val="00F011EB"/>
    <w:rsid w:val="00F02982"/>
    <w:rsid w:val="00F02F76"/>
    <w:rsid w:val="00F03C00"/>
    <w:rsid w:val="00F03D6A"/>
    <w:rsid w:val="00F041C2"/>
    <w:rsid w:val="00F044AD"/>
    <w:rsid w:val="00F05F1E"/>
    <w:rsid w:val="00F06341"/>
    <w:rsid w:val="00F06C82"/>
    <w:rsid w:val="00F1129D"/>
    <w:rsid w:val="00F112A7"/>
    <w:rsid w:val="00F11E89"/>
    <w:rsid w:val="00F12952"/>
    <w:rsid w:val="00F1297E"/>
    <w:rsid w:val="00F12B5C"/>
    <w:rsid w:val="00F13E8E"/>
    <w:rsid w:val="00F140E5"/>
    <w:rsid w:val="00F14304"/>
    <w:rsid w:val="00F1475F"/>
    <w:rsid w:val="00F14FEB"/>
    <w:rsid w:val="00F1750D"/>
    <w:rsid w:val="00F202C1"/>
    <w:rsid w:val="00F21500"/>
    <w:rsid w:val="00F21527"/>
    <w:rsid w:val="00F21675"/>
    <w:rsid w:val="00F21DCA"/>
    <w:rsid w:val="00F21F84"/>
    <w:rsid w:val="00F22D65"/>
    <w:rsid w:val="00F235E3"/>
    <w:rsid w:val="00F237A5"/>
    <w:rsid w:val="00F23A44"/>
    <w:rsid w:val="00F249B6"/>
    <w:rsid w:val="00F24EA1"/>
    <w:rsid w:val="00F252E7"/>
    <w:rsid w:val="00F25D98"/>
    <w:rsid w:val="00F26488"/>
    <w:rsid w:val="00F26FDF"/>
    <w:rsid w:val="00F3022D"/>
    <w:rsid w:val="00F3064E"/>
    <w:rsid w:val="00F30AFD"/>
    <w:rsid w:val="00F30B2C"/>
    <w:rsid w:val="00F30C47"/>
    <w:rsid w:val="00F31412"/>
    <w:rsid w:val="00F32628"/>
    <w:rsid w:val="00F3451D"/>
    <w:rsid w:val="00F347BC"/>
    <w:rsid w:val="00F34B84"/>
    <w:rsid w:val="00F34F3B"/>
    <w:rsid w:val="00F35788"/>
    <w:rsid w:val="00F359A8"/>
    <w:rsid w:val="00F36E84"/>
    <w:rsid w:val="00F370AA"/>
    <w:rsid w:val="00F3713B"/>
    <w:rsid w:val="00F37902"/>
    <w:rsid w:val="00F416F0"/>
    <w:rsid w:val="00F41B29"/>
    <w:rsid w:val="00F41F7F"/>
    <w:rsid w:val="00F42006"/>
    <w:rsid w:val="00F421CE"/>
    <w:rsid w:val="00F4289E"/>
    <w:rsid w:val="00F43498"/>
    <w:rsid w:val="00F4540B"/>
    <w:rsid w:val="00F45630"/>
    <w:rsid w:val="00F47C20"/>
    <w:rsid w:val="00F51C65"/>
    <w:rsid w:val="00F52C0D"/>
    <w:rsid w:val="00F54F6A"/>
    <w:rsid w:val="00F55077"/>
    <w:rsid w:val="00F571E8"/>
    <w:rsid w:val="00F60078"/>
    <w:rsid w:val="00F623DC"/>
    <w:rsid w:val="00F62C7A"/>
    <w:rsid w:val="00F62DDA"/>
    <w:rsid w:val="00F62E21"/>
    <w:rsid w:val="00F62F49"/>
    <w:rsid w:val="00F6339E"/>
    <w:rsid w:val="00F63458"/>
    <w:rsid w:val="00F63F08"/>
    <w:rsid w:val="00F64D38"/>
    <w:rsid w:val="00F64FD9"/>
    <w:rsid w:val="00F65120"/>
    <w:rsid w:val="00F65E4B"/>
    <w:rsid w:val="00F65F33"/>
    <w:rsid w:val="00F663A2"/>
    <w:rsid w:val="00F67D16"/>
    <w:rsid w:val="00F67DEB"/>
    <w:rsid w:val="00F71557"/>
    <w:rsid w:val="00F71D58"/>
    <w:rsid w:val="00F72DDE"/>
    <w:rsid w:val="00F73B02"/>
    <w:rsid w:val="00F73EAA"/>
    <w:rsid w:val="00F7446B"/>
    <w:rsid w:val="00F74500"/>
    <w:rsid w:val="00F77B27"/>
    <w:rsid w:val="00F80810"/>
    <w:rsid w:val="00F81E21"/>
    <w:rsid w:val="00F82187"/>
    <w:rsid w:val="00F824A6"/>
    <w:rsid w:val="00F83730"/>
    <w:rsid w:val="00F8482C"/>
    <w:rsid w:val="00F8496F"/>
    <w:rsid w:val="00F90E8F"/>
    <w:rsid w:val="00F9144F"/>
    <w:rsid w:val="00F92B3D"/>
    <w:rsid w:val="00F936E8"/>
    <w:rsid w:val="00F93BC7"/>
    <w:rsid w:val="00F93C47"/>
    <w:rsid w:val="00F96443"/>
    <w:rsid w:val="00F975DA"/>
    <w:rsid w:val="00FA1195"/>
    <w:rsid w:val="00FA1293"/>
    <w:rsid w:val="00FA13DC"/>
    <w:rsid w:val="00FA2161"/>
    <w:rsid w:val="00FA25E4"/>
    <w:rsid w:val="00FA2C80"/>
    <w:rsid w:val="00FA2F00"/>
    <w:rsid w:val="00FA3D41"/>
    <w:rsid w:val="00FA5062"/>
    <w:rsid w:val="00FA5065"/>
    <w:rsid w:val="00FA66C7"/>
    <w:rsid w:val="00FA7BD0"/>
    <w:rsid w:val="00FB00B3"/>
    <w:rsid w:val="00FB09B5"/>
    <w:rsid w:val="00FB1B49"/>
    <w:rsid w:val="00FB2788"/>
    <w:rsid w:val="00FB349B"/>
    <w:rsid w:val="00FB3B13"/>
    <w:rsid w:val="00FB44C7"/>
    <w:rsid w:val="00FB45F5"/>
    <w:rsid w:val="00FB4D69"/>
    <w:rsid w:val="00FB7747"/>
    <w:rsid w:val="00FC0339"/>
    <w:rsid w:val="00FC1718"/>
    <w:rsid w:val="00FC2555"/>
    <w:rsid w:val="00FC2676"/>
    <w:rsid w:val="00FC31E3"/>
    <w:rsid w:val="00FC4890"/>
    <w:rsid w:val="00FC4D23"/>
    <w:rsid w:val="00FC62F8"/>
    <w:rsid w:val="00FC63E1"/>
    <w:rsid w:val="00FC6D2D"/>
    <w:rsid w:val="00FC7587"/>
    <w:rsid w:val="00FC77B1"/>
    <w:rsid w:val="00FC7E03"/>
    <w:rsid w:val="00FC7F0D"/>
    <w:rsid w:val="00FD051C"/>
    <w:rsid w:val="00FD0597"/>
    <w:rsid w:val="00FD0BBC"/>
    <w:rsid w:val="00FD0EB4"/>
    <w:rsid w:val="00FD0F73"/>
    <w:rsid w:val="00FD0FC0"/>
    <w:rsid w:val="00FD1488"/>
    <w:rsid w:val="00FD1910"/>
    <w:rsid w:val="00FD1E8C"/>
    <w:rsid w:val="00FD2C85"/>
    <w:rsid w:val="00FD302B"/>
    <w:rsid w:val="00FD3F18"/>
    <w:rsid w:val="00FD4DFE"/>
    <w:rsid w:val="00FD5719"/>
    <w:rsid w:val="00FD5F23"/>
    <w:rsid w:val="00FD6034"/>
    <w:rsid w:val="00FD6B98"/>
    <w:rsid w:val="00FD6E59"/>
    <w:rsid w:val="00FD7691"/>
    <w:rsid w:val="00FE007A"/>
    <w:rsid w:val="00FE0585"/>
    <w:rsid w:val="00FE0901"/>
    <w:rsid w:val="00FE0B28"/>
    <w:rsid w:val="00FE1290"/>
    <w:rsid w:val="00FE2069"/>
    <w:rsid w:val="00FE3988"/>
    <w:rsid w:val="00FE4FBA"/>
    <w:rsid w:val="00FE5424"/>
    <w:rsid w:val="00FE61B4"/>
    <w:rsid w:val="00FF0073"/>
    <w:rsid w:val="00FF0593"/>
    <w:rsid w:val="00FF05AF"/>
    <w:rsid w:val="00FF0643"/>
    <w:rsid w:val="00FF1004"/>
    <w:rsid w:val="00FF1251"/>
    <w:rsid w:val="00FF1444"/>
    <w:rsid w:val="00FF332C"/>
    <w:rsid w:val="00FF4096"/>
    <w:rsid w:val="00FF5262"/>
    <w:rsid w:val="00FF555A"/>
    <w:rsid w:val="00FF5C0E"/>
    <w:rsid w:val="00FF621A"/>
    <w:rsid w:val="00FF6BAE"/>
    <w:rsid w:val="00FF72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0D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3F79"/>
    <w:pPr>
      <w:keepNext/>
      <w:keepLines/>
      <w:spacing w:before="240" w:after="0"/>
      <w:outlineLvl w:val="0"/>
    </w:pPr>
    <w:rPr>
      <w:rFonts w:ascii="Trebuchet MS" w:eastAsiaTheme="majorEastAsia" w:hAnsi="Trebuchet MS" w:cstheme="majorBidi"/>
      <w:color w:val="2E74B5" w:themeColor="accent1" w:themeShade="BF"/>
      <w:sz w:val="24"/>
      <w:szCs w:val="32"/>
    </w:rPr>
  </w:style>
  <w:style w:type="paragraph" w:styleId="Heading2">
    <w:name w:val="heading 2"/>
    <w:basedOn w:val="Normal"/>
    <w:next w:val="Normal"/>
    <w:link w:val="Heading2Char"/>
    <w:autoRedefine/>
    <w:uiPriority w:val="9"/>
    <w:unhideWhenUsed/>
    <w:rsid w:val="0050444F"/>
    <w:pPr>
      <w:keepNext/>
      <w:keepLines/>
      <w:tabs>
        <w:tab w:val="left" w:pos="851"/>
      </w:tabs>
      <w:spacing w:before="240" w:after="0" w:line="240" w:lineRule="auto"/>
      <w:jc w:val="both"/>
      <w:outlineLvl w:val="1"/>
    </w:pPr>
    <w:rPr>
      <w:rFonts w:ascii="Trebuchet MS" w:eastAsiaTheme="majorEastAsia" w:hAnsi="Trebuchet MS" w:cstheme="majorBidi"/>
      <w:color w:val="2E74B5" w:themeColor="accent1" w:themeShade="BF"/>
      <w:sz w:val="24"/>
      <w:szCs w:val="26"/>
    </w:rPr>
  </w:style>
  <w:style w:type="paragraph" w:styleId="Heading3">
    <w:name w:val="heading 3"/>
    <w:basedOn w:val="Normal"/>
    <w:next w:val="Normal"/>
    <w:link w:val="Heading3Char"/>
    <w:uiPriority w:val="9"/>
    <w:unhideWhenUsed/>
    <w:qFormat/>
    <w:rsid w:val="007C5B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5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Bullet,Citation List"/>
    <w:basedOn w:val="Normal"/>
    <w:link w:val="ListParagraphChar"/>
    <w:uiPriority w:val="34"/>
    <w:qFormat/>
    <w:rsid w:val="00907AE9"/>
    <w:pPr>
      <w:ind w:left="720"/>
      <w:contextualSpacing/>
    </w:pPr>
  </w:style>
  <w:style w:type="character" w:styleId="Hyperlink">
    <w:name w:val="Hyperlink"/>
    <w:basedOn w:val="DefaultParagraphFont"/>
    <w:uiPriority w:val="99"/>
    <w:rsid w:val="00FF6BAE"/>
    <w:rPr>
      <w:rFonts w:cs="Times New Roman"/>
      <w:color w:val="0066CC"/>
      <w:u w:val="single"/>
    </w:rPr>
  </w:style>
  <w:style w:type="character" w:customStyle="1" w:styleId="Bodytext2">
    <w:name w:val="Body text (2)_"/>
    <w:basedOn w:val="DefaultParagraphFont"/>
    <w:link w:val="Bodytext20"/>
    <w:uiPriority w:val="99"/>
    <w:locked/>
    <w:rsid w:val="00FF6BAE"/>
    <w:rPr>
      <w:rFonts w:ascii="Times New Roman" w:hAnsi="Times New Roman"/>
      <w:shd w:val="clear" w:color="auto" w:fill="FFFFFF"/>
    </w:rPr>
  </w:style>
  <w:style w:type="paragraph" w:customStyle="1" w:styleId="Bodytext20">
    <w:name w:val="Body text (2)"/>
    <w:basedOn w:val="Normal"/>
    <w:link w:val="Bodytext2"/>
    <w:uiPriority w:val="99"/>
    <w:rsid w:val="00FF6BAE"/>
    <w:pPr>
      <w:widowControl w:val="0"/>
      <w:shd w:val="clear" w:color="auto" w:fill="FFFFFF"/>
      <w:spacing w:before="240" w:after="240" w:line="274" w:lineRule="exact"/>
      <w:ind w:hanging="520"/>
      <w:jc w:val="both"/>
    </w:pPr>
    <w:rPr>
      <w:rFonts w:ascii="Times New Roman" w:hAnsi="Times New Roman"/>
    </w:rPr>
  </w:style>
  <w:style w:type="character" w:customStyle="1" w:styleId="Bodytext2Bold">
    <w:name w:val="Body text (2) + Bold"/>
    <w:basedOn w:val="Bodytext2"/>
    <w:uiPriority w:val="99"/>
    <w:rsid w:val="00FF6BAE"/>
    <w:rPr>
      <w:rFonts w:ascii="Times New Roman" w:hAnsi="Times New Roman"/>
      <w:b/>
      <w:bCs/>
      <w:color w:val="000000"/>
      <w:spacing w:val="0"/>
      <w:w w:val="100"/>
      <w:position w:val="0"/>
      <w:sz w:val="24"/>
      <w:szCs w:val="24"/>
      <w:u w:val="none"/>
      <w:shd w:val="clear" w:color="auto" w:fill="FFFFFF"/>
      <w:lang w:val="ro-RO" w:eastAsia="ro-RO"/>
    </w:rPr>
  </w:style>
  <w:style w:type="paragraph" w:customStyle="1" w:styleId="BodyText31">
    <w:name w:val="Body Text 31"/>
    <w:basedOn w:val="Normal"/>
    <w:rsid w:val="00FF6BAE"/>
    <w:pPr>
      <w:widowControl w:val="0"/>
      <w:tabs>
        <w:tab w:val="left" w:pos="-1440"/>
        <w:tab w:val="left" w:pos="-720"/>
      </w:tabs>
      <w:suppressAutoHyphens/>
      <w:spacing w:after="0" w:line="240" w:lineRule="auto"/>
      <w:jc w:val="both"/>
    </w:pPr>
    <w:rPr>
      <w:rFonts w:ascii="Arial" w:eastAsia="Times New Roman" w:hAnsi="Arial" w:cs="Times New Roman"/>
      <w:sz w:val="20"/>
      <w:szCs w:val="20"/>
      <w:lang w:val="en-US" w:eastAsia="es-ES"/>
    </w:rPr>
  </w:style>
  <w:style w:type="paragraph" w:styleId="FootnoteText">
    <w:name w:val="footnote text"/>
    <w:basedOn w:val="Normal"/>
    <w:link w:val="FootnoteTextChar"/>
    <w:uiPriority w:val="99"/>
    <w:semiHidden/>
    <w:unhideWhenUsed/>
    <w:rsid w:val="004D5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52A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uiPriority w:val="99"/>
    <w:rsid w:val="004D52A0"/>
    <w:rPr>
      <w:vertAlign w:val="superscript"/>
    </w:rPr>
  </w:style>
  <w:style w:type="character" w:customStyle="1" w:styleId="Bodytext11">
    <w:name w:val="Body text (11)_"/>
    <w:basedOn w:val="DefaultParagraphFont"/>
    <w:link w:val="Bodytext110"/>
    <w:uiPriority w:val="99"/>
    <w:locked/>
    <w:rsid w:val="00052E33"/>
    <w:rPr>
      <w:rFonts w:ascii="Times New Roman" w:hAnsi="Times New Roman" w:cs="Times New Roman"/>
      <w:b/>
      <w:bCs/>
      <w:shd w:val="clear" w:color="auto" w:fill="FFFFFF"/>
    </w:rPr>
  </w:style>
  <w:style w:type="paragraph" w:customStyle="1" w:styleId="Bodytext110">
    <w:name w:val="Body text (11)"/>
    <w:basedOn w:val="Normal"/>
    <w:link w:val="Bodytext11"/>
    <w:uiPriority w:val="99"/>
    <w:rsid w:val="00052E33"/>
    <w:pPr>
      <w:widowControl w:val="0"/>
      <w:shd w:val="clear" w:color="auto" w:fill="FFFFFF"/>
      <w:spacing w:before="60" w:after="0" w:line="274" w:lineRule="exact"/>
      <w:ind w:hanging="400"/>
      <w:jc w:val="both"/>
    </w:pPr>
    <w:rPr>
      <w:rFonts w:ascii="Times New Roman" w:hAnsi="Times New Roman" w:cs="Times New Roman"/>
      <w:b/>
      <w:bCs/>
    </w:rPr>
  </w:style>
  <w:style w:type="character" w:styleId="FollowedHyperlink">
    <w:name w:val="FollowedHyperlink"/>
    <w:basedOn w:val="DefaultParagraphFont"/>
    <w:uiPriority w:val="99"/>
    <w:semiHidden/>
    <w:unhideWhenUsed/>
    <w:rsid w:val="00AD004D"/>
    <w:rPr>
      <w:color w:val="954F72" w:themeColor="followedHyperlink"/>
      <w:u w:val="single"/>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34"/>
    <w:qFormat/>
    <w:locked/>
    <w:rsid w:val="00A74D9D"/>
  </w:style>
  <w:style w:type="table" w:customStyle="1" w:styleId="TableGrid8">
    <w:name w:val="Table Grid8"/>
    <w:basedOn w:val="TableNormal"/>
    <w:uiPriority w:val="39"/>
    <w:rsid w:val="00A74D9D"/>
    <w:pPr>
      <w:spacing w:after="0" w:line="240" w:lineRule="auto"/>
    </w:pPr>
    <w:rPr>
      <w:rFonts w:ascii="Calibri" w:eastAsia="Calibri" w:hAnsi="Calibri" w:cs="Times New Roman"/>
      <w:lang w:eastAsia="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62C7A"/>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73F79"/>
    <w:rPr>
      <w:rFonts w:ascii="Trebuchet MS" w:eastAsiaTheme="majorEastAsia" w:hAnsi="Trebuchet MS" w:cstheme="majorBidi"/>
      <w:color w:val="2E74B5" w:themeColor="accent1" w:themeShade="BF"/>
      <w:sz w:val="24"/>
      <w:szCs w:val="32"/>
    </w:rPr>
  </w:style>
  <w:style w:type="character" w:customStyle="1" w:styleId="Heading2Char">
    <w:name w:val="Heading 2 Char"/>
    <w:basedOn w:val="DefaultParagraphFont"/>
    <w:link w:val="Heading2"/>
    <w:uiPriority w:val="9"/>
    <w:rsid w:val="0050444F"/>
    <w:rPr>
      <w:rFonts w:ascii="Trebuchet MS" w:eastAsiaTheme="majorEastAsia" w:hAnsi="Trebuchet MS" w:cstheme="majorBidi"/>
      <w:color w:val="2E74B5" w:themeColor="accent1" w:themeShade="BF"/>
      <w:sz w:val="24"/>
      <w:szCs w:val="26"/>
    </w:rPr>
  </w:style>
  <w:style w:type="character" w:customStyle="1" w:styleId="Bodytext2ArialNarrow85pt">
    <w:name w:val="Body text (2) + Arial Narrow;8;5 pt"/>
    <w:basedOn w:val="Bodytext2"/>
    <w:rsid w:val="001A2EA3"/>
    <w:rPr>
      <w:rFonts w:ascii="Arial Narrow" w:eastAsia="Arial Narrow" w:hAnsi="Arial Narrow" w:cs="Arial Narrow"/>
      <w:b w:val="0"/>
      <w:bCs w:val="0"/>
      <w:i w:val="0"/>
      <w:iCs w:val="0"/>
      <w:smallCaps w:val="0"/>
      <w:strike w:val="0"/>
      <w:color w:val="000000"/>
      <w:spacing w:val="0"/>
      <w:w w:val="100"/>
      <w:position w:val="0"/>
      <w:sz w:val="17"/>
      <w:szCs w:val="17"/>
      <w:u w:val="none"/>
      <w:shd w:val="clear" w:color="auto" w:fill="FFFFFF"/>
      <w:lang w:val="ro-RO" w:eastAsia="ro-RO" w:bidi="ro-RO"/>
    </w:rPr>
  </w:style>
  <w:style w:type="paragraph" w:styleId="TOCHeading">
    <w:name w:val="TOC Heading"/>
    <w:basedOn w:val="Heading1"/>
    <w:next w:val="Normal"/>
    <w:uiPriority w:val="39"/>
    <w:unhideWhenUsed/>
    <w:qFormat/>
    <w:rsid w:val="00512962"/>
    <w:pPr>
      <w:outlineLvl w:val="9"/>
    </w:pPr>
    <w:rPr>
      <w:rFonts w:asciiTheme="majorHAnsi" w:hAnsiTheme="majorHAnsi"/>
      <w:sz w:val="32"/>
      <w:lang w:val="en-US"/>
    </w:rPr>
  </w:style>
  <w:style w:type="paragraph" w:styleId="TOC1">
    <w:name w:val="toc 1"/>
    <w:basedOn w:val="Normal"/>
    <w:next w:val="Normal"/>
    <w:autoRedefine/>
    <w:uiPriority w:val="39"/>
    <w:unhideWhenUsed/>
    <w:rsid w:val="00512962"/>
    <w:pPr>
      <w:spacing w:after="100"/>
    </w:pPr>
  </w:style>
  <w:style w:type="paragraph" w:styleId="TOC2">
    <w:name w:val="toc 2"/>
    <w:basedOn w:val="Normal"/>
    <w:next w:val="Normal"/>
    <w:autoRedefine/>
    <w:uiPriority w:val="39"/>
    <w:unhideWhenUsed/>
    <w:rsid w:val="00512962"/>
    <w:pPr>
      <w:spacing w:after="100"/>
      <w:ind w:left="220"/>
    </w:pPr>
  </w:style>
  <w:style w:type="paragraph" w:customStyle="1" w:styleId="Default">
    <w:name w:val="Default"/>
    <w:rsid w:val="00FD051C"/>
    <w:pPr>
      <w:autoSpaceDE w:val="0"/>
      <w:autoSpaceDN w:val="0"/>
      <w:adjustRightInd w:val="0"/>
      <w:spacing w:after="0" w:line="240" w:lineRule="auto"/>
    </w:pPr>
    <w:rPr>
      <w:rFonts w:ascii="Calibri" w:hAnsi="Calibri" w:cs="Calibri"/>
      <w:color w:val="000000"/>
      <w:sz w:val="24"/>
      <w:szCs w:val="24"/>
      <w:lang w:val="en-US"/>
    </w:rPr>
  </w:style>
  <w:style w:type="character" w:customStyle="1" w:styleId="Heading3Char">
    <w:name w:val="Heading 3 Char"/>
    <w:basedOn w:val="DefaultParagraphFont"/>
    <w:link w:val="Heading3"/>
    <w:uiPriority w:val="9"/>
    <w:rsid w:val="007C5B85"/>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A5A19"/>
    <w:pPr>
      <w:spacing w:after="100"/>
      <w:ind w:left="440"/>
    </w:pPr>
  </w:style>
  <w:style w:type="paragraph" w:styleId="TOC4">
    <w:name w:val="toc 4"/>
    <w:basedOn w:val="Normal"/>
    <w:next w:val="Normal"/>
    <w:autoRedefine/>
    <w:uiPriority w:val="39"/>
    <w:unhideWhenUsed/>
    <w:rsid w:val="00CA5A19"/>
    <w:pPr>
      <w:spacing w:after="100"/>
      <w:ind w:left="660"/>
    </w:pPr>
    <w:rPr>
      <w:rFonts w:eastAsiaTheme="minorEastAsia"/>
      <w:lang w:val="en-US"/>
    </w:rPr>
  </w:style>
  <w:style w:type="paragraph" w:styleId="TOC5">
    <w:name w:val="toc 5"/>
    <w:basedOn w:val="Normal"/>
    <w:next w:val="Normal"/>
    <w:autoRedefine/>
    <w:uiPriority w:val="39"/>
    <w:unhideWhenUsed/>
    <w:rsid w:val="00CA5A19"/>
    <w:pPr>
      <w:spacing w:after="100"/>
      <w:ind w:left="880"/>
    </w:pPr>
    <w:rPr>
      <w:rFonts w:eastAsiaTheme="minorEastAsia"/>
      <w:lang w:val="en-US"/>
    </w:rPr>
  </w:style>
  <w:style w:type="paragraph" w:styleId="TOC6">
    <w:name w:val="toc 6"/>
    <w:basedOn w:val="Normal"/>
    <w:next w:val="Normal"/>
    <w:autoRedefine/>
    <w:uiPriority w:val="39"/>
    <w:unhideWhenUsed/>
    <w:rsid w:val="00CA5A19"/>
    <w:pPr>
      <w:spacing w:after="100"/>
      <w:ind w:left="1100"/>
    </w:pPr>
    <w:rPr>
      <w:rFonts w:eastAsiaTheme="minorEastAsia"/>
      <w:lang w:val="en-US"/>
    </w:rPr>
  </w:style>
  <w:style w:type="paragraph" w:styleId="TOC7">
    <w:name w:val="toc 7"/>
    <w:basedOn w:val="Normal"/>
    <w:next w:val="Normal"/>
    <w:autoRedefine/>
    <w:uiPriority w:val="39"/>
    <w:unhideWhenUsed/>
    <w:rsid w:val="00CA5A19"/>
    <w:pPr>
      <w:spacing w:after="100"/>
      <w:ind w:left="1320"/>
    </w:pPr>
    <w:rPr>
      <w:rFonts w:eastAsiaTheme="minorEastAsia"/>
      <w:lang w:val="en-US"/>
    </w:rPr>
  </w:style>
  <w:style w:type="paragraph" w:styleId="TOC8">
    <w:name w:val="toc 8"/>
    <w:basedOn w:val="Normal"/>
    <w:next w:val="Normal"/>
    <w:autoRedefine/>
    <w:uiPriority w:val="39"/>
    <w:unhideWhenUsed/>
    <w:rsid w:val="00CA5A19"/>
    <w:pPr>
      <w:spacing w:after="100"/>
      <w:ind w:left="1540"/>
    </w:pPr>
    <w:rPr>
      <w:rFonts w:eastAsiaTheme="minorEastAsia"/>
      <w:lang w:val="en-US"/>
    </w:rPr>
  </w:style>
  <w:style w:type="paragraph" w:styleId="TOC9">
    <w:name w:val="toc 9"/>
    <w:basedOn w:val="Normal"/>
    <w:next w:val="Normal"/>
    <w:autoRedefine/>
    <w:uiPriority w:val="39"/>
    <w:unhideWhenUsed/>
    <w:rsid w:val="00CA5A19"/>
    <w:pPr>
      <w:spacing w:after="100"/>
      <w:ind w:left="1760"/>
    </w:pPr>
    <w:rPr>
      <w:rFonts w:eastAsiaTheme="minorEastAsia"/>
      <w:lang w:val="en-US"/>
    </w:rPr>
  </w:style>
  <w:style w:type="character" w:customStyle="1" w:styleId="UnresolvedMention1">
    <w:name w:val="Unresolved Mention1"/>
    <w:basedOn w:val="DefaultParagraphFont"/>
    <w:uiPriority w:val="99"/>
    <w:semiHidden/>
    <w:unhideWhenUsed/>
    <w:rsid w:val="00031197"/>
    <w:rPr>
      <w:color w:val="605E5C"/>
      <w:shd w:val="clear" w:color="auto" w:fill="E1DFDD"/>
    </w:rPr>
  </w:style>
  <w:style w:type="paragraph" w:styleId="HTMLPreformatted">
    <w:name w:val="HTML Preformatted"/>
    <w:basedOn w:val="Normal"/>
    <w:link w:val="HTMLPreformattedChar"/>
    <w:uiPriority w:val="99"/>
    <w:semiHidden/>
    <w:unhideWhenUsed/>
    <w:rsid w:val="000E3BC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E3BCE"/>
    <w:rPr>
      <w:rFonts w:ascii="Consolas" w:hAnsi="Consolas"/>
      <w:sz w:val="20"/>
      <w:szCs w:val="20"/>
    </w:rPr>
  </w:style>
  <w:style w:type="table" w:customStyle="1" w:styleId="TableGrid2">
    <w:name w:val="Table Grid2"/>
    <w:basedOn w:val="TableNormal"/>
    <w:next w:val="TableGrid"/>
    <w:uiPriority w:val="59"/>
    <w:rsid w:val="00146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4489">
      <w:bodyDiv w:val="1"/>
      <w:marLeft w:val="0"/>
      <w:marRight w:val="0"/>
      <w:marTop w:val="0"/>
      <w:marBottom w:val="0"/>
      <w:divBdr>
        <w:top w:val="none" w:sz="0" w:space="0" w:color="auto"/>
        <w:left w:val="none" w:sz="0" w:space="0" w:color="auto"/>
        <w:bottom w:val="none" w:sz="0" w:space="0" w:color="auto"/>
        <w:right w:val="none" w:sz="0" w:space="0" w:color="auto"/>
      </w:divBdr>
    </w:div>
    <w:div w:id="88159957">
      <w:bodyDiv w:val="1"/>
      <w:marLeft w:val="0"/>
      <w:marRight w:val="0"/>
      <w:marTop w:val="0"/>
      <w:marBottom w:val="0"/>
      <w:divBdr>
        <w:top w:val="none" w:sz="0" w:space="0" w:color="auto"/>
        <w:left w:val="none" w:sz="0" w:space="0" w:color="auto"/>
        <w:bottom w:val="none" w:sz="0" w:space="0" w:color="auto"/>
        <w:right w:val="none" w:sz="0" w:space="0" w:color="auto"/>
      </w:divBdr>
    </w:div>
    <w:div w:id="206190156">
      <w:bodyDiv w:val="1"/>
      <w:marLeft w:val="0"/>
      <w:marRight w:val="0"/>
      <w:marTop w:val="0"/>
      <w:marBottom w:val="0"/>
      <w:divBdr>
        <w:top w:val="none" w:sz="0" w:space="0" w:color="auto"/>
        <w:left w:val="none" w:sz="0" w:space="0" w:color="auto"/>
        <w:bottom w:val="none" w:sz="0" w:space="0" w:color="auto"/>
        <w:right w:val="none" w:sz="0" w:space="0" w:color="auto"/>
      </w:divBdr>
    </w:div>
    <w:div w:id="230584435">
      <w:bodyDiv w:val="1"/>
      <w:marLeft w:val="0"/>
      <w:marRight w:val="0"/>
      <w:marTop w:val="0"/>
      <w:marBottom w:val="0"/>
      <w:divBdr>
        <w:top w:val="none" w:sz="0" w:space="0" w:color="auto"/>
        <w:left w:val="none" w:sz="0" w:space="0" w:color="auto"/>
        <w:bottom w:val="none" w:sz="0" w:space="0" w:color="auto"/>
        <w:right w:val="none" w:sz="0" w:space="0" w:color="auto"/>
      </w:divBdr>
    </w:div>
    <w:div w:id="316493780">
      <w:bodyDiv w:val="1"/>
      <w:marLeft w:val="0"/>
      <w:marRight w:val="0"/>
      <w:marTop w:val="0"/>
      <w:marBottom w:val="0"/>
      <w:divBdr>
        <w:top w:val="none" w:sz="0" w:space="0" w:color="auto"/>
        <w:left w:val="none" w:sz="0" w:space="0" w:color="auto"/>
        <w:bottom w:val="none" w:sz="0" w:space="0" w:color="auto"/>
        <w:right w:val="none" w:sz="0" w:space="0" w:color="auto"/>
      </w:divBdr>
    </w:div>
    <w:div w:id="517306837">
      <w:bodyDiv w:val="1"/>
      <w:marLeft w:val="0"/>
      <w:marRight w:val="0"/>
      <w:marTop w:val="0"/>
      <w:marBottom w:val="0"/>
      <w:divBdr>
        <w:top w:val="none" w:sz="0" w:space="0" w:color="auto"/>
        <w:left w:val="none" w:sz="0" w:space="0" w:color="auto"/>
        <w:bottom w:val="none" w:sz="0" w:space="0" w:color="auto"/>
        <w:right w:val="none" w:sz="0" w:space="0" w:color="auto"/>
      </w:divBdr>
    </w:div>
    <w:div w:id="545800602">
      <w:bodyDiv w:val="1"/>
      <w:marLeft w:val="0"/>
      <w:marRight w:val="0"/>
      <w:marTop w:val="0"/>
      <w:marBottom w:val="0"/>
      <w:divBdr>
        <w:top w:val="none" w:sz="0" w:space="0" w:color="auto"/>
        <w:left w:val="none" w:sz="0" w:space="0" w:color="auto"/>
        <w:bottom w:val="none" w:sz="0" w:space="0" w:color="auto"/>
        <w:right w:val="none" w:sz="0" w:space="0" w:color="auto"/>
      </w:divBdr>
    </w:div>
    <w:div w:id="565921493">
      <w:bodyDiv w:val="1"/>
      <w:marLeft w:val="0"/>
      <w:marRight w:val="0"/>
      <w:marTop w:val="0"/>
      <w:marBottom w:val="0"/>
      <w:divBdr>
        <w:top w:val="none" w:sz="0" w:space="0" w:color="auto"/>
        <w:left w:val="none" w:sz="0" w:space="0" w:color="auto"/>
        <w:bottom w:val="none" w:sz="0" w:space="0" w:color="auto"/>
        <w:right w:val="none" w:sz="0" w:space="0" w:color="auto"/>
      </w:divBdr>
    </w:div>
    <w:div w:id="627472469">
      <w:bodyDiv w:val="1"/>
      <w:marLeft w:val="0"/>
      <w:marRight w:val="0"/>
      <w:marTop w:val="0"/>
      <w:marBottom w:val="0"/>
      <w:divBdr>
        <w:top w:val="none" w:sz="0" w:space="0" w:color="auto"/>
        <w:left w:val="none" w:sz="0" w:space="0" w:color="auto"/>
        <w:bottom w:val="none" w:sz="0" w:space="0" w:color="auto"/>
        <w:right w:val="none" w:sz="0" w:space="0" w:color="auto"/>
      </w:divBdr>
    </w:div>
    <w:div w:id="810438317">
      <w:bodyDiv w:val="1"/>
      <w:marLeft w:val="0"/>
      <w:marRight w:val="0"/>
      <w:marTop w:val="0"/>
      <w:marBottom w:val="0"/>
      <w:divBdr>
        <w:top w:val="none" w:sz="0" w:space="0" w:color="auto"/>
        <w:left w:val="none" w:sz="0" w:space="0" w:color="auto"/>
        <w:bottom w:val="none" w:sz="0" w:space="0" w:color="auto"/>
        <w:right w:val="none" w:sz="0" w:space="0" w:color="auto"/>
      </w:divBdr>
    </w:div>
    <w:div w:id="910580154">
      <w:bodyDiv w:val="1"/>
      <w:marLeft w:val="0"/>
      <w:marRight w:val="0"/>
      <w:marTop w:val="0"/>
      <w:marBottom w:val="0"/>
      <w:divBdr>
        <w:top w:val="none" w:sz="0" w:space="0" w:color="auto"/>
        <w:left w:val="none" w:sz="0" w:space="0" w:color="auto"/>
        <w:bottom w:val="none" w:sz="0" w:space="0" w:color="auto"/>
        <w:right w:val="none" w:sz="0" w:space="0" w:color="auto"/>
      </w:divBdr>
    </w:div>
    <w:div w:id="911427245">
      <w:bodyDiv w:val="1"/>
      <w:marLeft w:val="0"/>
      <w:marRight w:val="0"/>
      <w:marTop w:val="0"/>
      <w:marBottom w:val="0"/>
      <w:divBdr>
        <w:top w:val="none" w:sz="0" w:space="0" w:color="auto"/>
        <w:left w:val="none" w:sz="0" w:space="0" w:color="auto"/>
        <w:bottom w:val="none" w:sz="0" w:space="0" w:color="auto"/>
        <w:right w:val="none" w:sz="0" w:space="0" w:color="auto"/>
      </w:divBdr>
    </w:div>
    <w:div w:id="964001098">
      <w:bodyDiv w:val="1"/>
      <w:marLeft w:val="0"/>
      <w:marRight w:val="0"/>
      <w:marTop w:val="0"/>
      <w:marBottom w:val="0"/>
      <w:divBdr>
        <w:top w:val="none" w:sz="0" w:space="0" w:color="auto"/>
        <w:left w:val="none" w:sz="0" w:space="0" w:color="auto"/>
        <w:bottom w:val="none" w:sz="0" w:space="0" w:color="auto"/>
        <w:right w:val="none" w:sz="0" w:space="0" w:color="auto"/>
      </w:divBdr>
    </w:div>
    <w:div w:id="1100878471">
      <w:bodyDiv w:val="1"/>
      <w:marLeft w:val="0"/>
      <w:marRight w:val="0"/>
      <w:marTop w:val="0"/>
      <w:marBottom w:val="0"/>
      <w:divBdr>
        <w:top w:val="none" w:sz="0" w:space="0" w:color="auto"/>
        <w:left w:val="none" w:sz="0" w:space="0" w:color="auto"/>
        <w:bottom w:val="none" w:sz="0" w:space="0" w:color="auto"/>
        <w:right w:val="none" w:sz="0" w:space="0" w:color="auto"/>
      </w:divBdr>
    </w:div>
    <w:div w:id="1268274727">
      <w:bodyDiv w:val="1"/>
      <w:marLeft w:val="0"/>
      <w:marRight w:val="0"/>
      <w:marTop w:val="0"/>
      <w:marBottom w:val="0"/>
      <w:divBdr>
        <w:top w:val="none" w:sz="0" w:space="0" w:color="auto"/>
        <w:left w:val="none" w:sz="0" w:space="0" w:color="auto"/>
        <w:bottom w:val="none" w:sz="0" w:space="0" w:color="auto"/>
        <w:right w:val="none" w:sz="0" w:space="0" w:color="auto"/>
      </w:divBdr>
    </w:div>
    <w:div w:id="1362437106">
      <w:bodyDiv w:val="1"/>
      <w:marLeft w:val="0"/>
      <w:marRight w:val="0"/>
      <w:marTop w:val="0"/>
      <w:marBottom w:val="0"/>
      <w:divBdr>
        <w:top w:val="none" w:sz="0" w:space="0" w:color="auto"/>
        <w:left w:val="none" w:sz="0" w:space="0" w:color="auto"/>
        <w:bottom w:val="none" w:sz="0" w:space="0" w:color="auto"/>
        <w:right w:val="none" w:sz="0" w:space="0" w:color="auto"/>
      </w:divBdr>
    </w:div>
    <w:div w:id="1380858765">
      <w:bodyDiv w:val="1"/>
      <w:marLeft w:val="0"/>
      <w:marRight w:val="0"/>
      <w:marTop w:val="0"/>
      <w:marBottom w:val="0"/>
      <w:divBdr>
        <w:top w:val="none" w:sz="0" w:space="0" w:color="auto"/>
        <w:left w:val="none" w:sz="0" w:space="0" w:color="auto"/>
        <w:bottom w:val="none" w:sz="0" w:space="0" w:color="auto"/>
        <w:right w:val="none" w:sz="0" w:space="0" w:color="auto"/>
      </w:divBdr>
    </w:div>
    <w:div w:id="1415319025">
      <w:bodyDiv w:val="1"/>
      <w:marLeft w:val="0"/>
      <w:marRight w:val="0"/>
      <w:marTop w:val="0"/>
      <w:marBottom w:val="0"/>
      <w:divBdr>
        <w:top w:val="none" w:sz="0" w:space="0" w:color="auto"/>
        <w:left w:val="none" w:sz="0" w:space="0" w:color="auto"/>
        <w:bottom w:val="none" w:sz="0" w:space="0" w:color="auto"/>
        <w:right w:val="none" w:sz="0" w:space="0" w:color="auto"/>
      </w:divBdr>
    </w:div>
    <w:div w:id="1462580072">
      <w:bodyDiv w:val="1"/>
      <w:marLeft w:val="0"/>
      <w:marRight w:val="0"/>
      <w:marTop w:val="0"/>
      <w:marBottom w:val="0"/>
      <w:divBdr>
        <w:top w:val="none" w:sz="0" w:space="0" w:color="auto"/>
        <w:left w:val="none" w:sz="0" w:space="0" w:color="auto"/>
        <w:bottom w:val="none" w:sz="0" w:space="0" w:color="auto"/>
        <w:right w:val="none" w:sz="0" w:space="0" w:color="auto"/>
      </w:divBdr>
    </w:div>
    <w:div w:id="1696540507">
      <w:bodyDiv w:val="1"/>
      <w:marLeft w:val="0"/>
      <w:marRight w:val="0"/>
      <w:marTop w:val="0"/>
      <w:marBottom w:val="0"/>
      <w:divBdr>
        <w:top w:val="none" w:sz="0" w:space="0" w:color="auto"/>
        <w:left w:val="none" w:sz="0" w:space="0" w:color="auto"/>
        <w:bottom w:val="none" w:sz="0" w:space="0" w:color="auto"/>
        <w:right w:val="none" w:sz="0" w:space="0" w:color="auto"/>
      </w:divBdr>
    </w:div>
    <w:div w:id="1900090340">
      <w:bodyDiv w:val="1"/>
      <w:marLeft w:val="0"/>
      <w:marRight w:val="0"/>
      <w:marTop w:val="0"/>
      <w:marBottom w:val="0"/>
      <w:divBdr>
        <w:top w:val="none" w:sz="0" w:space="0" w:color="auto"/>
        <w:left w:val="none" w:sz="0" w:space="0" w:color="auto"/>
        <w:bottom w:val="none" w:sz="0" w:space="0" w:color="auto"/>
        <w:right w:val="none" w:sz="0" w:space="0" w:color="auto"/>
      </w:divBdr>
    </w:div>
    <w:div w:id="1952855456">
      <w:bodyDiv w:val="1"/>
      <w:marLeft w:val="0"/>
      <w:marRight w:val="0"/>
      <w:marTop w:val="0"/>
      <w:marBottom w:val="0"/>
      <w:divBdr>
        <w:top w:val="none" w:sz="0" w:space="0" w:color="auto"/>
        <w:left w:val="none" w:sz="0" w:space="0" w:color="auto"/>
        <w:bottom w:val="none" w:sz="0" w:space="0" w:color="auto"/>
        <w:right w:val="none" w:sz="0" w:space="0" w:color="auto"/>
      </w:divBdr>
    </w:div>
    <w:div w:id="2011253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fe.gov.ro/pcidif-21-27" TargetMode="External"/><Relationship Id="rId13" Type="http://schemas.openxmlformats.org/officeDocument/2006/relationships/hyperlink" Target="https://mysmis2021.gov.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comunicare/strategie-de-comunica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uri-ue.ro/mysmis-202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fe.gov.ro/wp-content/uploads/2023/01/9cf5726fa7062a9b0ca4fc8443ff0bf9.pdf" TargetMode="External"/><Relationship Id="rId4" Type="http://schemas.openxmlformats.org/officeDocument/2006/relationships/settings" Target="settings.xml"/><Relationship Id="rId9" Type="http://schemas.openxmlformats.org/officeDocument/2006/relationships/hyperlink" Target="https://www.poc.research.gov.ro/uploads/2021-2027/conditie-favorizanta/sncisi_19-iulie.pdf" TargetMode="External"/><Relationship Id="rId14" Type="http://schemas.openxmlformats.org/officeDocument/2006/relationships/hyperlink" Target="https://mfe.gov.ro/wp-content/uploads/2023/09/9dc8fa18a0963b289c0854b8aff69a3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C59C9-A98F-4B7B-9CA5-CC5F559C8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30833</Words>
  <Characters>178836</Characters>
  <Application>Microsoft Office Word</Application>
  <DocSecurity>0</DocSecurity>
  <Lines>1490</Lines>
  <Paragraphs>418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2024-02-13T11:47:00Z</dcterms:created>
  <dcterms:modified xsi:type="dcterms:W3CDTF">2024-02-13T11:47:00Z</dcterms:modified>
</cp:coreProperties>
</file>